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E58" w:rsidRPr="00AD3142" w:rsidRDefault="00893E58" w:rsidP="00893E58">
      <w:pPr>
        <w:rPr>
          <w:rFonts w:cs="Calibri"/>
          <w:b/>
          <w:bCs/>
          <w:sz w:val="28"/>
          <w:szCs w:val="28"/>
        </w:rPr>
      </w:pPr>
      <w:r w:rsidRPr="00AD3142">
        <w:rPr>
          <w:rFonts w:cs="Calibri"/>
          <w:b/>
          <w:bCs/>
          <w:sz w:val="28"/>
          <w:szCs w:val="28"/>
        </w:rPr>
        <w:t>Centralizator OER şi aplicaţii TIC utile</w:t>
      </w:r>
    </w:p>
    <w:p w:rsidR="00893E58" w:rsidRPr="00AD3142" w:rsidRDefault="00893E58" w:rsidP="00F52174">
      <w:pPr>
        <w:numPr>
          <w:ilvl w:val="0"/>
          <w:numId w:val="89"/>
        </w:numPr>
        <w:rPr>
          <w:rFonts w:cs="Calibri"/>
          <w:b/>
          <w:bCs/>
          <w:sz w:val="28"/>
          <w:szCs w:val="28"/>
        </w:rPr>
      </w:pPr>
      <w:r w:rsidRPr="00AD3142">
        <w:rPr>
          <w:rFonts w:cs="Calibri"/>
          <w:b/>
          <w:bCs/>
          <w:sz w:val="28"/>
          <w:szCs w:val="28"/>
        </w:rPr>
        <w:t>OER aferente ariilor curriculare şi disciplinelor de studiu</w:t>
      </w:r>
    </w:p>
    <w:p w:rsidR="00893E58" w:rsidRPr="00AD3142" w:rsidRDefault="00893E58" w:rsidP="00F52174">
      <w:pPr>
        <w:numPr>
          <w:ilvl w:val="0"/>
          <w:numId w:val="90"/>
        </w:numPr>
        <w:rPr>
          <w:rFonts w:cs="Calibri"/>
          <w:b/>
          <w:sz w:val="24"/>
          <w:szCs w:val="24"/>
        </w:rPr>
      </w:pPr>
      <w:r w:rsidRPr="00AD3142">
        <w:rPr>
          <w:rFonts w:cs="Calibri"/>
          <w:b/>
          <w:sz w:val="24"/>
          <w:szCs w:val="24"/>
        </w:rPr>
        <w:t xml:space="preserve">Aria curriculară </w:t>
      </w:r>
      <w:r w:rsidRPr="00AD3142">
        <w:rPr>
          <w:rFonts w:cs="Calibri"/>
          <w:b/>
          <w:i/>
          <w:sz w:val="24"/>
          <w:szCs w:val="24"/>
        </w:rPr>
        <w:t>Limbă şi comunicare</w:t>
      </w:r>
    </w:p>
    <w:tbl>
      <w:tblPr>
        <w:tblpPr w:leftFromText="180" w:rightFromText="180" w:vertAnchor="text" w:horzAnchor="margin" w:tblpX="-252" w:tblpY="626"/>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3"/>
        <w:gridCol w:w="1403"/>
        <w:gridCol w:w="4870"/>
        <w:gridCol w:w="6502"/>
      </w:tblGrid>
      <w:tr w:rsidR="00893E58" w:rsidRPr="00AD3142" w:rsidTr="00E303FE">
        <w:tc>
          <w:tcPr>
            <w:tcW w:w="923" w:type="dxa"/>
          </w:tcPr>
          <w:p w:rsidR="00893E58" w:rsidRPr="00AD3142" w:rsidRDefault="00893E58" w:rsidP="001023CC">
            <w:pPr>
              <w:spacing w:after="0"/>
              <w:jc w:val="both"/>
              <w:rPr>
                <w:rFonts w:cs="Calibri"/>
              </w:rPr>
            </w:pPr>
            <w:r w:rsidRPr="00AD3142">
              <w:rPr>
                <w:rFonts w:cs="Calibri"/>
              </w:rPr>
              <w:t>Clasa</w:t>
            </w:r>
          </w:p>
        </w:tc>
        <w:tc>
          <w:tcPr>
            <w:tcW w:w="1403" w:type="dxa"/>
          </w:tcPr>
          <w:p w:rsidR="00893E58" w:rsidRPr="00AD3142" w:rsidRDefault="00893E58" w:rsidP="001023CC">
            <w:pPr>
              <w:spacing w:after="0"/>
              <w:jc w:val="both"/>
              <w:rPr>
                <w:rFonts w:cs="Calibri"/>
              </w:rPr>
            </w:pPr>
            <w:r w:rsidRPr="00AD3142">
              <w:rPr>
                <w:rFonts w:cs="Calibri"/>
              </w:rPr>
              <w:t>Disciplina</w:t>
            </w:r>
          </w:p>
        </w:tc>
        <w:tc>
          <w:tcPr>
            <w:tcW w:w="4870" w:type="dxa"/>
          </w:tcPr>
          <w:p w:rsidR="00893E58" w:rsidRPr="00AD3142" w:rsidRDefault="00893E58" w:rsidP="001023CC">
            <w:pPr>
              <w:spacing w:after="0"/>
              <w:jc w:val="both"/>
              <w:rPr>
                <w:rFonts w:cs="Calibri"/>
              </w:rPr>
            </w:pPr>
            <w:r w:rsidRPr="00AD3142">
              <w:rPr>
                <w:rFonts w:cs="Calibri"/>
              </w:rPr>
              <w:t>URL</w:t>
            </w:r>
          </w:p>
        </w:tc>
        <w:tc>
          <w:tcPr>
            <w:tcW w:w="6502" w:type="dxa"/>
          </w:tcPr>
          <w:p w:rsidR="00893E58" w:rsidRPr="00AD3142" w:rsidRDefault="00893E58" w:rsidP="001023CC">
            <w:pPr>
              <w:spacing w:after="0"/>
              <w:jc w:val="both"/>
              <w:rPr>
                <w:rFonts w:cs="Calibri"/>
              </w:rPr>
            </w:pPr>
            <w:r w:rsidRPr="00AD3142">
              <w:rPr>
                <w:rFonts w:cs="Calibri"/>
              </w:rPr>
              <w:t>Scurtă caracterizare</w:t>
            </w:r>
          </w:p>
        </w:tc>
      </w:tr>
      <w:tr w:rsidR="00893E58" w:rsidRPr="00AD3142" w:rsidTr="00E303FE">
        <w:trPr>
          <w:trHeight w:val="584"/>
        </w:trPr>
        <w:tc>
          <w:tcPr>
            <w:tcW w:w="923" w:type="dxa"/>
            <w:vMerge w:val="restart"/>
          </w:tcPr>
          <w:p w:rsidR="00893E58" w:rsidRPr="00AD3142" w:rsidRDefault="00893E58" w:rsidP="001023CC">
            <w:pPr>
              <w:numPr>
                <w:ilvl w:val="0"/>
                <w:numId w:val="92"/>
              </w:num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Citire, comunicare</w:t>
            </w:r>
          </w:p>
        </w:tc>
        <w:tc>
          <w:tcPr>
            <w:tcW w:w="4870" w:type="dxa"/>
          </w:tcPr>
          <w:p w:rsidR="00893E58" w:rsidRPr="00AD3142" w:rsidRDefault="00FD05F3" w:rsidP="001023CC">
            <w:pPr>
              <w:spacing w:after="0" w:line="240" w:lineRule="auto"/>
              <w:jc w:val="both"/>
              <w:rPr>
                <w:rFonts w:eastAsia="Times New Roman" w:cs="Calibri"/>
              </w:rPr>
            </w:pPr>
            <w:hyperlink r:id="rId8" w:history="1">
              <w:r w:rsidR="00893E58" w:rsidRPr="00AD3142">
                <w:rPr>
                  <w:rStyle w:val="Hyperlink"/>
                  <w:rFonts w:eastAsia="Times New Roman" w:cs="Calibri"/>
                </w:rPr>
                <w:t>http://www.first-school.ws/INDEX.HTM</w:t>
              </w:r>
            </w:hyperlink>
          </w:p>
          <w:p w:rsidR="00893E58" w:rsidRPr="00AD3142" w:rsidRDefault="00893E58" w:rsidP="001023CC">
            <w:pPr>
              <w:spacing w:after="0" w:line="240" w:lineRule="auto"/>
              <w:jc w:val="both"/>
              <w:rPr>
                <w:rStyle w:val="Hyperlink"/>
                <w:rFonts w:eastAsia="Times New Roman" w:cs="Calibri"/>
                <w:b/>
              </w:rPr>
            </w:pPr>
          </w:p>
          <w:p w:rsidR="00893E58" w:rsidRPr="00AD3142" w:rsidRDefault="00893E58" w:rsidP="00870044">
            <w:pPr>
              <w:pStyle w:val="Frspaiere"/>
              <w:jc w:val="both"/>
              <w:rPr>
                <w:rFonts w:cs="Calibri"/>
              </w:rPr>
            </w:pPr>
          </w:p>
        </w:tc>
        <w:tc>
          <w:tcPr>
            <w:tcW w:w="6502" w:type="dxa"/>
          </w:tcPr>
          <w:p w:rsidR="00893E58" w:rsidRPr="00AD3142" w:rsidRDefault="00893E58" w:rsidP="001023CC">
            <w:pPr>
              <w:spacing w:after="0" w:line="240" w:lineRule="auto"/>
              <w:jc w:val="both"/>
              <w:rPr>
                <w:rFonts w:eastAsia="Times New Roman" w:cs="Calibri"/>
              </w:rPr>
            </w:pPr>
            <w:r w:rsidRPr="00AD3142">
              <w:rPr>
                <w:rFonts w:eastAsia="Times New Roman" w:cs="Calibri"/>
              </w:rPr>
              <w:t xml:space="preserve">Resurse complete pentru activităţii preşcolare şi </w:t>
            </w:r>
            <w:proofErr w:type="spellStart"/>
            <w:r w:rsidRPr="00AD3142">
              <w:rPr>
                <w:rFonts w:eastAsia="Times New Roman" w:cs="Calibri"/>
              </w:rPr>
              <w:t>First-School</w:t>
            </w:r>
            <w:proofErr w:type="spellEnd"/>
            <w:r w:rsidRPr="00AD3142">
              <w:rPr>
                <w:rFonts w:eastAsia="Times New Roman" w:cs="Calibri"/>
              </w:rPr>
              <w:t>.</w:t>
            </w:r>
          </w:p>
          <w:p w:rsidR="00893E58" w:rsidRPr="00AD3142" w:rsidRDefault="00893E58" w:rsidP="001023CC">
            <w:pPr>
              <w:spacing w:after="0" w:line="240" w:lineRule="auto"/>
              <w:jc w:val="both"/>
              <w:rPr>
                <w:rFonts w:eastAsia="Times New Roman" w:cs="Calibri"/>
              </w:rPr>
            </w:pPr>
            <w:r w:rsidRPr="00AD3142">
              <w:rPr>
                <w:rFonts w:cs="Calibri"/>
              </w:rPr>
              <w:t xml:space="preserve">Alfabet, pagini </w:t>
            </w:r>
            <w:proofErr w:type="spellStart"/>
            <w:r w:rsidRPr="00AD3142">
              <w:rPr>
                <w:rFonts w:cs="Calibri"/>
              </w:rPr>
              <w:t>printabile</w:t>
            </w:r>
            <w:proofErr w:type="spellEnd"/>
            <w:r w:rsidRPr="00AD3142">
              <w:rPr>
                <w:rFonts w:cs="Calibri"/>
              </w:rPr>
              <w:t xml:space="preserve">, fise de </w:t>
            </w:r>
            <w:proofErr w:type="spellStart"/>
            <w:r w:rsidRPr="00AD3142">
              <w:rPr>
                <w:rFonts w:cs="Calibri"/>
              </w:rPr>
              <w:t>activitati</w:t>
            </w:r>
            <w:proofErr w:type="spellEnd"/>
            <w:r w:rsidRPr="00AD3142">
              <w:rPr>
                <w:rFonts w:cs="Calibri"/>
              </w:rPr>
              <w:t xml:space="preserve"> educative  on-line, colecţie de alte link-uri similare</w:t>
            </w:r>
          </w:p>
        </w:tc>
      </w:tr>
      <w:tr w:rsidR="00893E58" w:rsidRPr="00AD3142" w:rsidTr="00E303FE">
        <w:trPr>
          <w:trHeight w:val="85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bCs/>
              </w:rPr>
            </w:pPr>
            <w:hyperlink r:id="rId9" w:history="1">
              <w:r w:rsidR="00893E58" w:rsidRPr="00AD3142">
                <w:rPr>
                  <w:rStyle w:val="Hyperlink"/>
                  <w:rFonts w:cs="Calibri"/>
                  <w:bCs/>
                </w:rPr>
                <w:t>http://advancedelearning.com</w:t>
              </w:r>
            </w:hyperlink>
          </w:p>
          <w:p w:rsidR="00893E58" w:rsidRPr="00AD3142" w:rsidRDefault="00893E58" w:rsidP="001023CC">
            <w:pPr>
              <w:spacing w:after="0" w:line="240" w:lineRule="auto"/>
              <w:jc w:val="both"/>
              <w:rPr>
                <w:rFonts w:eastAsia="Times New Roman" w:cs="Calibri"/>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tc>
        <w:tc>
          <w:tcPr>
            <w:tcW w:w="6502" w:type="dxa"/>
          </w:tcPr>
          <w:p w:rsidR="00893E58" w:rsidRPr="00AD3142" w:rsidRDefault="00893E58" w:rsidP="00870044">
            <w:pPr>
              <w:pStyle w:val="Frspaiere"/>
              <w:jc w:val="both"/>
              <w:rPr>
                <w:rFonts w:cs="Calibri"/>
              </w:rPr>
            </w:pPr>
            <w:r w:rsidRPr="00AD3142">
              <w:rPr>
                <w:rFonts w:cs="Calibri"/>
              </w:rPr>
              <w:t>Lecţii AeL</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9D32AA" w:rsidRDefault="00FD05F3" w:rsidP="00870044">
            <w:pPr>
              <w:pStyle w:val="Frspaiere"/>
              <w:jc w:val="both"/>
              <w:rPr>
                <w:rFonts w:cs="Calibri"/>
                <w:lang w:val="ro-RO"/>
              </w:rPr>
            </w:pPr>
            <w:hyperlink r:id="rId10" w:history="1">
              <w:r w:rsidR="00893E58" w:rsidRPr="00AD3142">
                <w:rPr>
                  <w:rStyle w:val="Hyperlink"/>
                  <w:rFonts w:cs="Calibri"/>
                </w:rPr>
                <w:t>http://phet.colorado.edu/en/simulations/category/by-level/elementary-school</w:t>
              </w:r>
            </w:hyperlink>
          </w:p>
        </w:tc>
        <w:tc>
          <w:tcPr>
            <w:tcW w:w="6502" w:type="dxa"/>
          </w:tcPr>
          <w:p w:rsidR="00893E58" w:rsidRPr="00AD3142" w:rsidRDefault="00893E58" w:rsidP="00870044">
            <w:pPr>
              <w:pStyle w:val="Frspaiere"/>
              <w:jc w:val="both"/>
              <w:rPr>
                <w:rFonts w:cs="Calibri"/>
              </w:rPr>
            </w:pPr>
            <w:r w:rsidRPr="00AD3142">
              <w:rPr>
                <w:rFonts w:cs="Calibri"/>
              </w:rPr>
              <w:t>Animaţii</w:t>
            </w:r>
          </w:p>
        </w:tc>
      </w:tr>
      <w:tr w:rsidR="00893E58" w:rsidRPr="00AD3142" w:rsidTr="00E303FE">
        <w:tc>
          <w:tcPr>
            <w:tcW w:w="923" w:type="dxa"/>
            <w:vMerge w:val="restart"/>
          </w:tcPr>
          <w:p w:rsidR="00893E58" w:rsidRPr="00AD3142" w:rsidRDefault="00893E58" w:rsidP="001023CC">
            <w:pPr>
              <w:spacing w:after="0"/>
              <w:jc w:val="both"/>
              <w:rPr>
                <w:rFonts w:cs="Calibri"/>
              </w:rPr>
            </w:pPr>
            <w:r w:rsidRPr="00AD3142">
              <w:rPr>
                <w:rFonts w:cs="Calibri"/>
              </w:rPr>
              <w:t>a 2-a</w:t>
            </w:r>
          </w:p>
        </w:tc>
        <w:tc>
          <w:tcPr>
            <w:tcW w:w="1403" w:type="dxa"/>
            <w:vMerge w:val="restart"/>
          </w:tcPr>
          <w:p w:rsidR="00893E58" w:rsidRPr="00AD3142" w:rsidRDefault="00893E58" w:rsidP="001023CC">
            <w:pPr>
              <w:spacing w:after="0"/>
              <w:jc w:val="both"/>
              <w:rPr>
                <w:rFonts w:cs="Calibri"/>
              </w:rPr>
            </w:pPr>
            <w:r w:rsidRPr="00AD3142">
              <w:rPr>
                <w:rFonts w:cs="Calibri"/>
              </w:rPr>
              <w:t>Limba şi literatura română/</w:t>
            </w:r>
          </w:p>
          <w:p w:rsidR="00893E58" w:rsidRPr="00AD3142" w:rsidRDefault="00893E58" w:rsidP="001023CC">
            <w:pPr>
              <w:spacing w:after="0"/>
              <w:jc w:val="both"/>
              <w:rPr>
                <w:rFonts w:cs="Calibri"/>
              </w:rPr>
            </w:pPr>
            <w:r w:rsidRPr="00AD3142">
              <w:rPr>
                <w:rFonts w:cs="Calibri"/>
              </w:rPr>
              <w:t>Comunicare</w:t>
            </w:r>
          </w:p>
        </w:tc>
        <w:tc>
          <w:tcPr>
            <w:tcW w:w="4870" w:type="dxa"/>
          </w:tcPr>
          <w:p w:rsidR="00893E58" w:rsidRPr="00AD3142" w:rsidRDefault="00FD05F3" w:rsidP="001023CC">
            <w:pPr>
              <w:spacing w:after="0"/>
              <w:jc w:val="both"/>
              <w:rPr>
                <w:rFonts w:cs="Calibri"/>
                <w:bCs/>
              </w:rPr>
            </w:pPr>
            <w:hyperlink r:id="rId11" w:history="1">
              <w:r w:rsidR="00893E58" w:rsidRPr="00AD3142">
                <w:rPr>
                  <w:rStyle w:val="Hyperlink"/>
                  <w:rFonts w:cs="Calibri"/>
                  <w:bCs/>
                </w:rPr>
                <w:t>http://advancedelearning.com</w:t>
              </w:r>
            </w:hyperlink>
          </w:p>
          <w:p w:rsidR="00893E58" w:rsidRPr="00AD3142" w:rsidRDefault="00893E58" w:rsidP="001023CC">
            <w:pPr>
              <w:spacing w:after="0" w:line="240" w:lineRule="auto"/>
              <w:jc w:val="both"/>
              <w:rPr>
                <w:rFonts w:eastAsia="Times New Roman" w:cs="Calibri"/>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p w:rsidR="00893E58" w:rsidRPr="00AD3142" w:rsidRDefault="00893E58" w:rsidP="00870044">
            <w:pPr>
              <w:pStyle w:val="Frspaiere"/>
              <w:jc w:val="both"/>
              <w:rPr>
                <w:rFonts w:cs="Calibri"/>
              </w:rPr>
            </w:pPr>
          </w:p>
        </w:tc>
        <w:tc>
          <w:tcPr>
            <w:tcW w:w="6502" w:type="dxa"/>
          </w:tcPr>
          <w:p w:rsidR="00893E58" w:rsidRPr="00AD3142" w:rsidRDefault="00893E58" w:rsidP="00870044">
            <w:pPr>
              <w:pStyle w:val="Frspaiere"/>
              <w:jc w:val="both"/>
              <w:rPr>
                <w:rFonts w:cs="Calibri"/>
              </w:rPr>
            </w:pPr>
            <w:r w:rsidRPr="00AD3142">
              <w:rPr>
                <w:rFonts w:cs="Calibri"/>
              </w:rPr>
              <w:t>Lecţii AeL</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12" w:history="1">
              <w:r w:rsidR="00893E58" w:rsidRPr="00AD3142">
                <w:rPr>
                  <w:rStyle w:val="Hyperlink"/>
                  <w:rFonts w:cs="Calibri"/>
                </w:rPr>
                <w:t>http://www.teachingideas.co.uk/</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lang w:val="fr-FR"/>
              </w:rPr>
            </w:pPr>
            <w:r w:rsidRPr="00AD3142">
              <w:rPr>
                <w:rFonts w:cs="Calibri"/>
              </w:rPr>
              <w:t>Site ce oferă multiple resurse educaţionale, idei şi planuri de lecţii pentru învăţământul primar şi secundar ce pot fi descărcate şi utilizate la clasă. Resursele sunt organizate pe materii şi domenii de interes.</w:t>
            </w:r>
          </w:p>
        </w:tc>
      </w:tr>
      <w:tr w:rsidR="00042E36" w:rsidRPr="00AD3142" w:rsidTr="00E303FE">
        <w:tc>
          <w:tcPr>
            <w:tcW w:w="923" w:type="dxa"/>
            <w:vMerge w:val="restart"/>
          </w:tcPr>
          <w:p w:rsidR="00042E36" w:rsidRPr="00AD3142" w:rsidRDefault="00042E36" w:rsidP="001023CC">
            <w:pPr>
              <w:spacing w:after="0"/>
              <w:jc w:val="both"/>
              <w:rPr>
                <w:rFonts w:cs="Calibri"/>
              </w:rPr>
            </w:pPr>
            <w:r w:rsidRPr="00AD3142">
              <w:rPr>
                <w:rFonts w:cs="Calibri"/>
              </w:rPr>
              <w:t>a 3-a</w:t>
            </w:r>
          </w:p>
        </w:tc>
        <w:tc>
          <w:tcPr>
            <w:tcW w:w="1403" w:type="dxa"/>
            <w:vMerge w:val="restart"/>
          </w:tcPr>
          <w:p w:rsidR="00042E36" w:rsidRPr="00AD3142" w:rsidRDefault="00042E36" w:rsidP="001023CC">
            <w:pPr>
              <w:spacing w:after="0"/>
              <w:jc w:val="both"/>
              <w:rPr>
                <w:rFonts w:cs="Calibri"/>
              </w:rPr>
            </w:pPr>
            <w:r w:rsidRPr="00AD3142">
              <w:rPr>
                <w:rFonts w:cs="Calibri"/>
              </w:rPr>
              <w:t>Limba şi literatura română</w:t>
            </w:r>
          </w:p>
        </w:tc>
        <w:tc>
          <w:tcPr>
            <w:tcW w:w="4870" w:type="dxa"/>
          </w:tcPr>
          <w:p w:rsidR="00042E36" w:rsidRPr="00AD3142" w:rsidRDefault="00FD05F3" w:rsidP="001023CC">
            <w:pPr>
              <w:spacing w:after="0"/>
              <w:jc w:val="both"/>
              <w:rPr>
                <w:rFonts w:cs="Calibri"/>
                <w:bCs/>
              </w:rPr>
            </w:pPr>
            <w:hyperlink r:id="rId13" w:history="1">
              <w:r w:rsidR="00042E36" w:rsidRPr="00AD3142">
                <w:rPr>
                  <w:rStyle w:val="Hyperlink"/>
                  <w:rFonts w:cs="Calibri"/>
                  <w:bCs/>
                </w:rPr>
                <w:t>http://advancedelearning.com</w:t>
              </w:r>
            </w:hyperlink>
          </w:p>
          <w:p w:rsidR="00042E36" w:rsidRPr="00AD3142" w:rsidRDefault="00042E36" w:rsidP="001023CC">
            <w:pPr>
              <w:spacing w:after="0" w:line="240" w:lineRule="auto"/>
              <w:jc w:val="both"/>
              <w:rPr>
                <w:rFonts w:eastAsia="Times New Roman" w:cs="Calibri"/>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tc>
        <w:tc>
          <w:tcPr>
            <w:tcW w:w="6502" w:type="dxa"/>
          </w:tcPr>
          <w:p w:rsidR="00042E36" w:rsidRPr="00AD3142" w:rsidRDefault="00042E36" w:rsidP="00870044">
            <w:pPr>
              <w:pStyle w:val="Frspaiere"/>
              <w:jc w:val="both"/>
              <w:rPr>
                <w:rFonts w:cs="Calibri"/>
              </w:rPr>
            </w:pPr>
            <w:r w:rsidRPr="00AD3142">
              <w:rPr>
                <w:rFonts w:cs="Calibri"/>
              </w:rPr>
              <w:t>Lecţii AeL</w:t>
            </w:r>
          </w:p>
        </w:tc>
      </w:tr>
      <w:tr w:rsidR="00042E36" w:rsidRPr="00AD3142" w:rsidTr="00E303FE">
        <w:tc>
          <w:tcPr>
            <w:tcW w:w="923" w:type="dxa"/>
            <w:vMerge/>
          </w:tcPr>
          <w:p w:rsidR="00042E36" w:rsidRPr="00AD3142" w:rsidRDefault="00042E36" w:rsidP="001023CC">
            <w:pPr>
              <w:spacing w:after="0"/>
              <w:jc w:val="both"/>
              <w:rPr>
                <w:rFonts w:cs="Calibri"/>
              </w:rPr>
            </w:pPr>
          </w:p>
        </w:tc>
        <w:tc>
          <w:tcPr>
            <w:tcW w:w="1403" w:type="dxa"/>
            <w:vMerge/>
          </w:tcPr>
          <w:p w:rsidR="00042E36" w:rsidRPr="00AD3142" w:rsidRDefault="00042E36" w:rsidP="001023CC">
            <w:pPr>
              <w:spacing w:after="0"/>
              <w:jc w:val="both"/>
              <w:rPr>
                <w:rFonts w:cs="Calibri"/>
              </w:rPr>
            </w:pPr>
          </w:p>
        </w:tc>
        <w:tc>
          <w:tcPr>
            <w:tcW w:w="4870" w:type="dxa"/>
          </w:tcPr>
          <w:p w:rsidR="00042E36" w:rsidRPr="00AD3142" w:rsidRDefault="00FD05F3" w:rsidP="001023CC">
            <w:pPr>
              <w:spacing w:after="0" w:line="240" w:lineRule="auto"/>
              <w:jc w:val="both"/>
              <w:rPr>
                <w:rFonts w:eastAsia="Times New Roman" w:cs="Calibri"/>
              </w:rPr>
            </w:pPr>
            <w:hyperlink r:id="rId14" w:history="1">
              <w:r w:rsidR="00042E36" w:rsidRPr="00AD3142">
                <w:rPr>
                  <w:rStyle w:val="Hyperlink"/>
                  <w:rFonts w:eastAsia="Times New Roman" w:cs="Calibri"/>
                </w:rPr>
                <w:t>http://coloring.ws/</w:t>
              </w:r>
            </w:hyperlink>
          </w:p>
        </w:tc>
        <w:tc>
          <w:tcPr>
            <w:tcW w:w="6502" w:type="dxa"/>
          </w:tcPr>
          <w:p w:rsidR="00042E36" w:rsidRPr="00AD3142" w:rsidRDefault="00042E36" w:rsidP="001023CC">
            <w:pPr>
              <w:spacing w:after="0"/>
              <w:jc w:val="both"/>
              <w:rPr>
                <w:rFonts w:cs="Calibri"/>
                <w:lang w:val="fr-FR"/>
              </w:rPr>
            </w:pPr>
            <w:r w:rsidRPr="00AD3142">
              <w:rPr>
                <w:rFonts w:eastAsia="Times New Roman" w:cs="Calibri"/>
              </w:rPr>
              <w:t xml:space="preserve">Resurse </w:t>
            </w:r>
            <w:proofErr w:type="spellStart"/>
            <w:r w:rsidRPr="00AD3142">
              <w:rPr>
                <w:rFonts w:eastAsia="Times New Roman" w:cs="Calibri"/>
              </w:rPr>
              <w:t>printabile</w:t>
            </w:r>
            <w:proofErr w:type="spellEnd"/>
            <w:r w:rsidRPr="00AD3142">
              <w:rPr>
                <w:rFonts w:eastAsia="Times New Roman" w:cs="Calibri"/>
              </w:rPr>
              <w:t xml:space="preserve"> pentru aplicaţii şcolari mici.</w:t>
            </w:r>
          </w:p>
        </w:tc>
      </w:tr>
      <w:tr w:rsidR="00042E36" w:rsidRPr="00AD3142" w:rsidTr="00E303FE">
        <w:tc>
          <w:tcPr>
            <w:tcW w:w="923" w:type="dxa"/>
            <w:vMerge/>
          </w:tcPr>
          <w:p w:rsidR="00042E36" w:rsidRPr="00AD3142" w:rsidRDefault="00042E36" w:rsidP="001023CC">
            <w:pPr>
              <w:spacing w:after="0"/>
              <w:jc w:val="both"/>
              <w:rPr>
                <w:rFonts w:cs="Calibri"/>
              </w:rPr>
            </w:pPr>
          </w:p>
        </w:tc>
        <w:tc>
          <w:tcPr>
            <w:tcW w:w="1403" w:type="dxa"/>
          </w:tcPr>
          <w:p w:rsidR="00042E36" w:rsidRPr="00AD3142" w:rsidRDefault="00C56B79" w:rsidP="001023CC">
            <w:pPr>
              <w:spacing w:after="0"/>
              <w:jc w:val="both"/>
              <w:rPr>
                <w:rFonts w:cs="Calibri"/>
              </w:rPr>
            </w:pPr>
            <w:r w:rsidRPr="00AD3142">
              <w:rPr>
                <w:rFonts w:cs="Calibri"/>
              </w:rPr>
              <w:t>Limba engleză</w:t>
            </w:r>
          </w:p>
        </w:tc>
        <w:tc>
          <w:tcPr>
            <w:tcW w:w="4870" w:type="dxa"/>
          </w:tcPr>
          <w:p w:rsidR="00042E36" w:rsidRPr="00AD3142" w:rsidRDefault="00FD05F3" w:rsidP="00042E36">
            <w:pPr>
              <w:rPr>
                <w:rFonts w:cs="Calibri"/>
              </w:rPr>
            </w:pPr>
            <w:hyperlink r:id="rId15" w:history="1">
              <w:r w:rsidR="00042E36" w:rsidRPr="00AD3142">
                <w:rPr>
                  <w:rStyle w:val="Hyperlink"/>
                  <w:rFonts w:cs="Calibri"/>
                </w:rPr>
                <w:t>http://www.edutopia.org/grade-level-3-5</w:t>
              </w:r>
            </w:hyperlink>
          </w:p>
          <w:p w:rsidR="00042E36" w:rsidRPr="00AD3142" w:rsidRDefault="00042E36" w:rsidP="001023CC">
            <w:pPr>
              <w:spacing w:after="0" w:line="240" w:lineRule="auto"/>
              <w:jc w:val="both"/>
              <w:rPr>
                <w:rFonts w:cs="Calibri"/>
              </w:rPr>
            </w:pPr>
          </w:p>
        </w:tc>
        <w:tc>
          <w:tcPr>
            <w:tcW w:w="6502" w:type="dxa"/>
          </w:tcPr>
          <w:p w:rsidR="00042E36" w:rsidRPr="00AD3142" w:rsidRDefault="00042E36" w:rsidP="001023CC">
            <w:pPr>
              <w:spacing w:after="0"/>
              <w:jc w:val="both"/>
              <w:rPr>
                <w:rFonts w:eastAsia="Times New Roman" w:cs="Calibri"/>
              </w:rPr>
            </w:pPr>
            <w:r w:rsidRPr="00AD3142">
              <w:rPr>
                <w:rFonts w:eastAsia="Times New Roman" w:cs="Calibri"/>
              </w:rPr>
              <w:t xml:space="preserve">Resurse </w:t>
            </w:r>
            <w:proofErr w:type="spellStart"/>
            <w:r w:rsidRPr="00AD3142">
              <w:rPr>
                <w:rFonts w:eastAsia="Times New Roman" w:cs="Calibri"/>
              </w:rPr>
              <w:t>educationale</w:t>
            </w:r>
            <w:proofErr w:type="spellEnd"/>
            <w:r w:rsidRPr="00AD3142">
              <w:rPr>
                <w:rFonts w:eastAsia="Times New Roman" w:cs="Calibri"/>
              </w:rPr>
              <w:t xml:space="preserve"> diverse.</w:t>
            </w:r>
          </w:p>
        </w:tc>
      </w:tr>
      <w:tr w:rsidR="00C91180" w:rsidRPr="00AD3142" w:rsidTr="00E303FE">
        <w:tc>
          <w:tcPr>
            <w:tcW w:w="923" w:type="dxa"/>
            <w:vMerge w:val="restart"/>
          </w:tcPr>
          <w:p w:rsidR="00C91180" w:rsidRPr="00AD3142" w:rsidRDefault="00C91180" w:rsidP="001023CC">
            <w:pPr>
              <w:spacing w:after="0"/>
              <w:jc w:val="both"/>
              <w:rPr>
                <w:rFonts w:cs="Calibri"/>
              </w:rPr>
            </w:pPr>
            <w:r w:rsidRPr="00AD3142">
              <w:rPr>
                <w:rFonts w:cs="Calibri"/>
              </w:rPr>
              <w:lastRenderedPageBreak/>
              <w:t>a 4-a</w:t>
            </w:r>
          </w:p>
        </w:tc>
        <w:tc>
          <w:tcPr>
            <w:tcW w:w="1403" w:type="dxa"/>
            <w:vMerge w:val="restart"/>
          </w:tcPr>
          <w:p w:rsidR="00C91180" w:rsidRPr="00AD3142" w:rsidRDefault="00C91180" w:rsidP="001023CC">
            <w:pPr>
              <w:spacing w:after="0"/>
              <w:jc w:val="both"/>
              <w:rPr>
                <w:rFonts w:cs="Calibri"/>
              </w:rPr>
            </w:pPr>
            <w:r w:rsidRPr="00AD3142">
              <w:rPr>
                <w:rFonts w:cs="Calibri"/>
              </w:rPr>
              <w:t>Limba şi literatura română/</w:t>
            </w:r>
          </w:p>
          <w:p w:rsidR="00C91180" w:rsidRPr="00AD3142" w:rsidRDefault="00C91180" w:rsidP="001023CC">
            <w:pPr>
              <w:spacing w:after="0"/>
              <w:jc w:val="both"/>
              <w:rPr>
                <w:rFonts w:cs="Calibri"/>
              </w:rPr>
            </w:pPr>
            <w:r w:rsidRPr="00AD3142">
              <w:rPr>
                <w:rFonts w:cs="Calibri"/>
              </w:rPr>
              <w:t>Limbi străine</w:t>
            </w: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p w:rsidR="00C91180" w:rsidRPr="00AD3142" w:rsidRDefault="00C91180" w:rsidP="001023CC">
            <w:pPr>
              <w:spacing w:after="0"/>
              <w:jc w:val="both"/>
              <w:rPr>
                <w:rFonts w:cs="Calibri"/>
              </w:rPr>
            </w:pPr>
          </w:p>
        </w:tc>
        <w:tc>
          <w:tcPr>
            <w:tcW w:w="4870" w:type="dxa"/>
          </w:tcPr>
          <w:p w:rsidR="00C91180" w:rsidRPr="00AD3142" w:rsidRDefault="00FD05F3" w:rsidP="001023CC">
            <w:pPr>
              <w:spacing w:after="0"/>
              <w:jc w:val="both"/>
              <w:rPr>
                <w:rFonts w:cs="Calibri"/>
                <w:bCs/>
              </w:rPr>
            </w:pPr>
            <w:hyperlink r:id="rId16" w:history="1">
              <w:r w:rsidR="00C91180" w:rsidRPr="00AD3142">
                <w:rPr>
                  <w:rStyle w:val="Hyperlink"/>
                  <w:rFonts w:cs="Calibri"/>
                  <w:bCs/>
                </w:rPr>
                <w:t>http://advancedelearning.com</w:t>
              </w:r>
            </w:hyperlink>
          </w:p>
          <w:p w:rsidR="00C91180" w:rsidRPr="00AD3142" w:rsidRDefault="00C91180" w:rsidP="001023CC">
            <w:pPr>
              <w:spacing w:after="0" w:line="240" w:lineRule="auto"/>
              <w:jc w:val="both"/>
              <w:rPr>
                <w:rFonts w:eastAsia="Times New Roman" w:cs="Calibri"/>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p w:rsidR="00C91180" w:rsidRPr="00AD3142" w:rsidRDefault="00C91180" w:rsidP="00870044">
            <w:pPr>
              <w:pStyle w:val="Frspaiere"/>
              <w:jc w:val="both"/>
              <w:rPr>
                <w:rFonts w:cs="Calibri"/>
              </w:rPr>
            </w:pPr>
          </w:p>
        </w:tc>
        <w:tc>
          <w:tcPr>
            <w:tcW w:w="6502" w:type="dxa"/>
          </w:tcPr>
          <w:p w:rsidR="00C91180" w:rsidRPr="00AD3142" w:rsidRDefault="00C91180" w:rsidP="00870044">
            <w:pPr>
              <w:pStyle w:val="Frspaiere"/>
              <w:jc w:val="both"/>
              <w:rPr>
                <w:rFonts w:cs="Calibri"/>
              </w:rPr>
            </w:pPr>
            <w:r w:rsidRPr="00AD3142">
              <w:rPr>
                <w:rFonts w:cs="Calibri"/>
              </w:rPr>
              <w:t>Lecţii AeL</w:t>
            </w:r>
          </w:p>
        </w:tc>
      </w:tr>
      <w:tr w:rsidR="00C91180" w:rsidRPr="00AD3142" w:rsidTr="00E303FE">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Pr="00AD3142" w:rsidRDefault="00FD05F3" w:rsidP="001023CC">
            <w:pPr>
              <w:spacing w:after="0"/>
              <w:jc w:val="both"/>
              <w:rPr>
                <w:rFonts w:cs="Calibri"/>
              </w:rPr>
            </w:pPr>
            <w:hyperlink r:id="rId17" w:history="1">
              <w:r w:rsidR="00C91180" w:rsidRPr="00AD3142">
                <w:rPr>
                  <w:rStyle w:val="Hyperlink"/>
                  <w:rFonts w:cs="Calibri"/>
                </w:rPr>
                <w:t>http://e-scoala.ro/biblioteca/index.html</w:t>
              </w:r>
            </w:hyperlink>
          </w:p>
        </w:tc>
        <w:tc>
          <w:tcPr>
            <w:tcW w:w="6502" w:type="dxa"/>
          </w:tcPr>
          <w:p w:rsidR="00C91180" w:rsidRPr="00AD3142" w:rsidRDefault="00C91180" w:rsidP="001023CC">
            <w:pPr>
              <w:spacing w:after="0"/>
              <w:jc w:val="both"/>
              <w:rPr>
                <w:rFonts w:cs="Calibri"/>
                <w:lang w:val="fr-FR"/>
              </w:rPr>
            </w:pPr>
            <w:r w:rsidRPr="00AD3142">
              <w:rPr>
                <w:rFonts w:cs="Calibri"/>
              </w:rPr>
              <w:t xml:space="preserve">Portal ce oferă accesul la o </w:t>
            </w:r>
            <w:proofErr w:type="spellStart"/>
            <w:r w:rsidRPr="00AD3142">
              <w:rPr>
                <w:rFonts w:cs="Calibri"/>
              </w:rPr>
              <w:t>bibiotecă</w:t>
            </w:r>
            <w:proofErr w:type="spellEnd"/>
            <w:r w:rsidRPr="00AD3142">
              <w:rPr>
                <w:rFonts w:cs="Calibri"/>
              </w:rPr>
              <w:t xml:space="preserve"> on-line gratuită.</w:t>
            </w:r>
          </w:p>
        </w:tc>
      </w:tr>
      <w:tr w:rsidR="00C91180" w:rsidRPr="00AD3142" w:rsidTr="00E80497">
        <w:trPr>
          <w:trHeight w:val="1241"/>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Pr="00AD3142" w:rsidRDefault="00FD05F3" w:rsidP="001023CC">
            <w:pPr>
              <w:spacing w:after="0"/>
              <w:jc w:val="both"/>
              <w:rPr>
                <w:rFonts w:cs="Calibri"/>
              </w:rPr>
            </w:pPr>
            <w:hyperlink r:id="rId18" w:history="1">
              <w:r w:rsidR="00C91180" w:rsidRPr="00AD3142">
                <w:rPr>
                  <w:rStyle w:val="Hyperlink"/>
                  <w:rFonts w:cs="Calibri"/>
                </w:rPr>
                <w:t>http://www.liternet.ro/</w:t>
              </w:r>
            </w:hyperlink>
          </w:p>
          <w:p w:rsidR="00C91180" w:rsidRPr="00AD3142" w:rsidRDefault="00C91180" w:rsidP="001023CC">
            <w:pPr>
              <w:spacing w:after="0"/>
              <w:jc w:val="both"/>
              <w:rPr>
                <w:rFonts w:cs="Calibri"/>
                <w:b/>
              </w:rPr>
            </w:pPr>
          </w:p>
          <w:p w:rsidR="00C91180" w:rsidRPr="00AD3142" w:rsidRDefault="00C91180" w:rsidP="00870044">
            <w:pPr>
              <w:pStyle w:val="Frspaiere"/>
              <w:jc w:val="both"/>
              <w:rPr>
                <w:rFonts w:cs="Calibri"/>
                <w:lang w:val="en-US"/>
              </w:rPr>
            </w:pPr>
          </w:p>
        </w:tc>
        <w:tc>
          <w:tcPr>
            <w:tcW w:w="6502" w:type="dxa"/>
          </w:tcPr>
          <w:p w:rsidR="00C91180" w:rsidRPr="00AD3142" w:rsidRDefault="00C91180" w:rsidP="001023CC">
            <w:pPr>
              <w:spacing w:after="0"/>
              <w:jc w:val="both"/>
              <w:rPr>
                <w:rFonts w:cs="Calibri"/>
              </w:rPr>
            </w:pPr>
            <w:r w:rsidRPr="00AD3142">
              <w:rPr>
                <w:rFonts w:cs="Calibri"/>
              </w:rPr>
              <w:t xml:space="preserve">Portal românesc, cu o bogată colecţie de carte electronică pusă gratuit la dispoziţia celor interesaţi. Sunt oferite pentru </w:t>
            </w:r>
            <w:proofErr w:type="spellStart"/>
            <w:r w:rsidRPr="00AD3142">
              <w:rPr>
                <w:rFonts w:cs="Calibri"/>
              </w:rPr>
              <w:t>descarcare</w:t>
            </w:r>
            <w:proofErr w:type="spellEnd"/>
            <w:r w:rsidRPr="00AD3142">
              <w:rPr>
                <w:rFonts w:cs="Calibri"/>
                <w:b/>
              </w:rPr>
              <w:t xml:space="preserve"> </w:t>
            </w:r>
            <w:r w:rsidRPr="00AD3142">
              <w:rPr>
                <w:rStyle w:val="Robust"/>
                <w:rFonts w:cs="Calibri"/>
                <w:b w:val="0"/>
              </w:rPr>
              <w:t>romane,</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scenarii,</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poezii</w:t>
            </w:r>
            <w:r w:rsidRPr="00AD3142">
              <w:rPr>
                <w:rFonts w:cs="Calibri"/>
                <w:b/>
              </w:rPr>
              <w:t xml:space="preserve"> </w:t>
            </w:r>
            <w:r w:rsidRPr="00AD3142">
              <w:rPr>
                <w:rFonts w:cs="Calibri"/>
              </w:rPr>
              <w:t xml:space="preserve">dar şi </w:t>
            </w:r>
            <w:r w:rsidRPr="00AD3142">
              <w:rPr>
                <w:rStyle w:val="Robust"/>
                <w:rFonts w:cs="Calibri"/>
                <w:b w:val="0"/>
              </w:rPr>
              <w:t>cărţi pentru copii, unele scrise în limbi străine</w:t>
            </w:r>
            <w:r w:rsidRPr="00AD3142">
              <w:rPr>
                <w:rFonts w:cs="Calibri"/>
                <w:b/>
              </w:rPr>
              <w:t>:</w:t>
            </w:r>
            <w:r w:rsidRPr="00AD3142">
              <w:rPr>
                <w:rFonts w:hAnsi="Arial" w:cs="Calibri"/>
                <w:b/>
              </w:rPr>
              <w:t>‭</w:t>
            </w:r>
            <w:r w:rsidRPr="00AD3142">
              <w:rPr>
                <w:rFonts w:cs="Calibri"/>
                <w:b/>
              </w:rPr>
              <w:t xml:space="preserve"> </w:t>
            </w:r>
            <w:r w:rsidRPr="00AD3142">
              <w:rPr>
                <w:rFonts w:hAnsi="Arial" w:cs="Calibri"/>
                <w:b/>
              </w:rPr>
              <w:t>‬</w:t>
            </w:r>
            <w:r w:rsidRPr="00AD3142">
              <w:rPr>
                <w:rStyle w:val="Robust"/>
                <w:rFonts w:cs="Calibri"/>
                <w:b w:val="0"/>
              </w:rPr>
              <w:t>maghiară,</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franceză,</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germană</w:t>
            </w:r>
            <w:r w:rsidRPr="00AD3142">
              <w:rPr>
                <w:rFonts w:cs="Calibri"/>
              </w:rPr>
              <w:t xml:space="preserve"> sau engleză.</w:t>
            </w:r>
            <w:r w:rsidRPr="00AD3142">
              <w:rPr>
                <w:rFonts w:hAnsi="Arial" w:cs="Calibri"/>
              </w:rPr>
              <w:t>‭</w:t>
            </w:r>
          </w:p>
        </w:tc>
      </w:tr>
      <w:tr w:rsidR="00C91180" w:rsidRPr="00AD3142" w:rsidTr="00E80497">
        <w:trPr>
          <w:trHeight w:val="980"/>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Pr="00AD3142" w:rsidRDefault="00FD05F3" w:rsidP="001023CC">
            <w:pPr>
              <w:spacing w:after="0"/>
              <w:jc w:val="both"/>
              <w:rPr>
                <w:rFonts w:cs="Calibri"/>
              </w:rPr>
            </w:pPr>
            <w:hyperlink r:id="rId19" w:history="1">
              <w:r w:rsidR="00C91180" w:rsidRPr="00AD3142">
                <w:rPr>
                  <w:rStyle w:val="Hyperlink"/>
                  <w:rFonts w:cs="Calibri"/>
                </w:rPr>
                <w:t>http://www.amazon.co.uk/kindle-free-books-Store/s?ie=UTF8&amp;rh=n%3A341677031%2Ck%3Akindle%20free%20books&amp;page=1</w:t>
              </w:r>
            </w:hyperlink>
          </w:p>
        </w:tc>
        <w:tc>
          <w:tcPr>
            <w:tcW w:w="6502" w:type="dxa"/>
          </w:tcPr>
          <w:p w:rsidR="00C91180" w:rsidRPr="00AD3142" w:rsidRDefault="00C91180" w:rsidP="001023CC">
            <w:pPr>
              <w:spacing w:after="0" w:line="240" w:lineRule="auto"/>
              <w:jc w:val="both"/>
              <w:rPr>
                <w:rFonts w:cs="Calibri"/>
              </w:rPr>
            </w:pPr>
            <w:r w:rsidRPr="00AD3142">
              <w:rPr>
                <w:rFonts w:cs="Calibri"/>
              </w:rPr>
              <w:t xml:space="preserve">Portal care oferă gratuit cărţi în limba engleză. Este necesară </w:t>
            </w:r>
            <w:proofErr w:type="spellStart"/>
            <w:r w:rsidRPr="00AD3142">
              <w:rPr>
                <w:rFonts w:cs="Calibri"/>
              </w:rPr>
              <w:t>creearea</w:t>
            </w:r>
            <w:proofErr w:type="spellEnd"/>
            <w:r w:rsidRPr="00AD3142">
              <w:rPr>
                <w:rFonts w:cs="Calibri"/>
              </w:rPr>
              <w:t xml:space="preserve"> unui cont de utilizator.</w:t>
            </w:r>
          </w:p>
          <w:p w:rsidR="00C91180" w:rsidRPr="00AD3142" w:rsidRDefault="00C91180" w:rsidP="001023CC">
            <w:pPr>
              <w:spacing w:after="0"/>
              <w:jc w:val="both"/>
              <w:rPr>
                <w:rFonts w:cs="Calibri"/>
              </w:rPr>
            </w:pPr>
          </w:p>
        </w:tc>
      </w:tr>
      <w:tr w:rsidR="00C91180" w:rsidRPr="00AD3142" w:rsidTr="00C91180">
        <w:trPr>
          <w:trHeight w:val="260"/>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Default="00FD05F3" w:rsidP="001023CC">
            <w:pPr>
              <w:spacing w:after="0"/>
              <w:jc w:val="both"/>
            </w:pPr>
            <w:ins w:id="0" w:author="Claudia" w:date="2012-01-08T17:10:00Z">
              <w:r>
                <w:fldChar w:fldCharType="begin"/>
              </w:r>
              <w:r w:rsidR="00C91180">
                <w:instrText xml:space="preserve"> HYPERLINK "http://1jour1actu.com/" </w:instrText>
              </w:r>
              <w:r>
                <w:fldChar w:fldCharType="separate"/>
              </w:r>
              <w:r w:rsidR="00C91180">
                <w:rPr>
                  <w:rStyle w:val="Hyperlink"/>
                </w:rPr>
                <w:t>http://1jour1actu.com/</w:t>
              </w:r>
              <w:r>
                <w:fldChar w:fldCharType="end"/>
              </w:r>
            </w:ins>
          </w:p>
        </w:tc>
        <w:tc>
          <w:tcPr>
            <w:tcW w:w="6502" w:type="dxa"/>
          </w:tcPr>
          <w:p w:rsidR="00C91180" w:rsidRPr="00AD3142" w:rsidRDefault="00C91180" w:rsidP="001023CC">
            <w:pPr>
              <w:spacing w:after="0" w:line="240" w:lineRule="auto"/>
              <w:jc w:val="both"/>
              <w:rPr>
                <w:rFonts w:cs="Calibri"/>
              </w:rPr>
            </w:pPr>
            <w:ins w:id="1" w:author="Claudia" w:date="2012-01-08T17:19:00Z">
              <w:r>
                <w:t xml:space="preserve">Site de </w:t>
              </w:r>
              <w:proofErr w:type="spellStart"/>
              <w:r>
                <w:t>informatii</w:t>
              </w:r>
              <w:proofErr w:type="spellEnd"/>
              <w:r>
                <w:t xml:space="preserve"> </w:t>
              </w:r>
            </w:ins>
            <w:ins w:id="2" w:author="Claudia" w:date="2012-01-08T17:20:00Z">
              <w:r>
                <w:t xml:space="preserve">in limba franceza </w:t>
              </w:r>
            </w:ins>
            <w:ins w:id="3" w:author="Claudia" w:date="2012-01-08T17:19:00Z">
              <w:r>
                <w:t xml:space="preserve">pentru elevi 7-13 ani </w:t>
              </w:r>
            </w:ins>
          </w:p>
        </w:tc>
      </w:tr>
      <w:tr w:rsidR="00C91180" w:rsidRPr="00AD3142" w:rsidTr="00C91180">
        <w:trPr>
          <w:trHeight w:val="332"/>
        </w:trPr>
        <w:tc>
          <w:tcPr>
            <w:tcW w:w="923" w:type="dxa"/>
            <w:vMerge/>
          </w:tcPr>
          <w:p w:rsidR="00C91180" w:rsidRPr="00AD3142" w:rsidRDefault="00C91180" w:rsidP="00C91180">
            <w:pPr>
              <w:spacing w:after="0"/>
              <w:jc w:val="both"/>
              <w:rPr>
                <w:rFonts w:cs="Calibri"/>
              </w:rPr>
            </w:pPr>
          </w:p>
        </w:tc>
        <w:tc>
          <w:tcPr>
            <w:tcW w:w="1403" w:type="dxa"/>
            <w:vMerge/>
          </w:tcPr>
          <w:p w:rsidR="00C91180" w:rsidRPr="00AD3142" w:rsidRDefault="00C91180" w:rsidP="00C91180">
            <w:pPr>
              <w:spacing w:after="0"/>
              <w:jc w:val="both"/>
              <w:rPr>
                <w:rFonts w:cs="Calibri"/>
              </w:rPr>
            </w:pPr>
          </w:p>
        </w:tc>
        <w:tc>
          <w:tcPr>
            <w:tcW w:w="4870" w:type="dxa"/>
          </w:tcPr>
          <w:p w:rsidR="00C91180" w:rsidRPr="00F7257E" w:rsidRDefault="00FD05F3" w:rsidP="00C91180">
            <w:pPr>
              <w:spacing w:after="0"/>
              <w:jc w:val="both"/>
              <w:rPr>
                <w:color w:val="FF0000"/>
                <w:rPrChange w:id="4" w:author="Claudia" w:date="2012-01-08T18:55:00Z">
                  <w:rPr/>
                </w:rPrChange>
              </w:rPr>
            </w:pPr>
            <w:r w:rsidRPr="00F7257E">
              <w:rPr>
                <w:color w:val="FF0000"/>
                <w:rPrChange w:id="5" w:author="Claudia" w:date="2012-01-08T18:55:00Z">
                  <w:rPr/>
                </w:rPrChange>
              </w:rPr>
              <w:fldChar w:fldCharType="begin"/>
            </w:r>
            <w:r w:rsidRPr="00F7257E">
              <w:rPr>
                <w:color w:val="FF0000"/>
                <w:rPrChange w:id="6" w:author="Claudia" w:date="2012-01-08T18:55:00Z">
                  <w:rPr>
                    <w:lang w:val="en-US"/>
                  </w:rPr>
                </w:rPrChange>
              </w:rPr>
              <w:instrText xml:space="preserve"> HYPERLINK "http://www.le-dictionnaire.com/" </w:instrText>
            </w:r>
            <w:r w:rsidRPr="00F7257E">
              <w:rPr>
                <w:color w:val="FF0000"/>
                <w:rPrChange w:id="7" w:author="Claudia" w:date="2012-01-08T18:55:00Z">
                  <w:rPr/>
                </w:rPrChange>
              </w:rPr>
              <w:fldChar w:fldCharType="separate"/>
            </w:r>
            <w:r w:rsidRPr="00F7257E">
              <w:rPr>
                <w:rStyle w:val="Hyperlink"/>
                <w:color w:val="FF0000"/>
                <w:rPrChange w:id="8" w:author="Claudia" w:date="2012-01-08T18:55:00Z">
                  <w:rPr>
                    <w:rStyle w:val="Hyperlink"/>
                    <w:lang w:val="en-US"/>
                  </w:rPr>
                </w:rPrChange>
              </w:rPr>
              <w:t>http://www.le-dictionnaire.com/</w:t>
            </w:r>
            <w:r w:rsidRPr="00F7257E">
              <w:rPr>
                <w:color w:val="FF0000"/>
                <w:rPrChange w:id="9" w:author="Claudia" w:date="2012-01-08T18:55:00Z">
                  <w:rPr/>
                </w:rPrChange>
              </w:rPr>
              <w:fldChar w:fldCharType="end"/>
            </w:r>
          </w:p>
        </w:tc>
        <w:tc>
          <w:tcPr>
            <w:tcW w:w="6502" w:type="dxa"/>
          </w:tcPr>
          <w:p w:rsidR="00C91180" w:rsidRPr="00F7257E" w:rsidRDefault="00C91180" w:rsidP="00C91180">
            <w:pPr>
              <w:spacing w:after="0" w:line="240" w:lineRule="auto"/>
              <w:jc w:val="both"/>
              <w:rPr>
                <w:rFonts w:cs="Calibri"/>
                <w:color w:val="FF0000"/>
                <w:rPrChange w:id="10" w:author="Claudia" w:date="2012-01-08T18:55:00Z">
                  <w:rPr>
                    <w:rFonts w:cs="Calibri"/>
                  </w:rPr>
                </w:rPrChange>
              </w:rPr>
            </w:pPr>
            <w:proofErr w:type="spellStart"/>
            <w:r w:rsidRPr="00F7257E">
              <w:rPr>
                <w:color w:val="FF0000"/>
                <w:lang w:val="fr-FR"/>
                <w:rPrChange w:id="11" w:author="Claudia" w:date="2012-01-08T18:55:00Z">
                  <w:rPr>
                    <w:lang w:val="fr-FR"/>
                  </w:rPr>
                </w:rPrChange>
              </w:rPr>
              <w:t>Dictionar</w:t>
            </w:r>
            <w:proofErr w:type="spellEnd"/>
            <w:r w:rsidRPr="00F7257E">
              <w:rPr>
                <w:color w:val="FF0000"/>
                <w:lang w:val="fr-FR"/>
                <w:rPrChange w:id="12" w:author="Claudia" w:date="2012-01-08T18:55:00Z">
                  <w:rPr>
                    <w:lang w:val="fr-FR"/>
                  </w:rPr>
                </w:rPrChange>
              </w:rPr>
              <w:t xml:space="preserve">  online</w:t>
            </w:r>
          </w:p>
        </w:tc>
      </w:tr>
      <w:tr w:rsidR="00C91180" w:rsidRPr="00AD3142" w:rsidTr="00C91180">
        <w:trPr>
          <w:trHeight w:val="449"/>
        </w:trPr>
        <w:tc>
          <w:tcPr>
            <w:tcW w:w="923" w:type="dxa"/>
            <w:vMerge/>
          </w:tcPr>
          <w:p w:rsidR="00C91180" w:rsidRPr="00AD3142" w:rsidRDefault="00C91180" w:rsidP="00C91180">
            <w:pPr>
              <w:spacing w:after="0"/>
              <w:jc w:val="both"/>
              <w:rPr>
                <w:rFonts w:cs="Calibri"/>
              </w:rPr>
            </w:pPr>
          </w:p>
        </w:tc>
        <w:tc>
          <w:tcPr>
            <w:tcW w:w="1403" w:type="dxa"/>
            <w:vMerge/>
          </w:tcPr>
          <w:p w:rsidR="00C91180" w:rsidRPr="00AD3142" w:rsidRDefault="00C91180" w:rsidP="00C91180">
            <w:pPr>
              <w:spacing w:after="0"/>
              <w:jc w:val="both"/>
              <w:rPr>
                <w:rFonts w:cs="Calibri"/>
              </w:rPr>
            </w:pPr>
          </w:p>
        </w:tc>
        <w:tc>
          <w:tcPr>
            <w:tcW w:w="4870" w:type="dxa"/>
          </w:tcPr>
          <w:p w:rsidR="00C91180" w:rsidRPr="00F7257E" w:rsidRDefault="00FD05F3" w:rsidP="00C91180">
            <w:pPr>
              <w:spacing w:after="0"/>
              <w:jc w:val="both"/>
              <w:rPr>
                <w:color w:val="FF0000"/>
                <w:rPrChange w:id="13" w:author="Claudia" w:date="2012-01-08T18:55:00Z">
                  <w:rPr/>
                </w:rPrChange>
              </w:rPr>
            </w:pPr>
            <w:r w:rsidRPr="00F7257E">
              <w:rPr>
                <w:color w:val="FF0000"/>
                <w:rPrChange w:id="14" w:author="Claudia" w:date="2012-01-08T18:55:00Z">
                  <w:rPr/>
                </w:rPrChange>
              </w:rPr>
              <w:fldChar w:fldCharType="begin"/>
            </w:r>
            <w:r w:rsidRPr="00F7257E">
              <w:rPr>
                <w:color w:val="FF0000"/>
                <w:rPrChange w:id="15" w:author="Claudia" w:date="2012-01-08T18:55:00Z">
                  <w:rPr>
                    <w:color w:val="0000FF"/>
                    <w:u w:val="single"/>
                    <w:lang w:val="en-US"/>
                  </w:rPr>
                </w:rPrChange>
              </w:rPr>
              <w:instrText xml:space="preserve"> HYPERLINK "http://www.larousse.fr/dictionnaires" </w:instrText>
            </w:r>
            <w:r w:rsidRPr="00F7257E">
              <w:rPr>
                <w:color w:val="FF0000"/>
                <w:rPrChange w:id="16" w:author="Claudia" w:date="2012-01-08T18:55:00Z">
                  <w:rPr/>
                </w:rPrChange>
              </w:rPr>
              <w:fldChar w:fldCharType="separate"/>
            </w:r>
            <w:r w:rsidRPr="00F7257E">
              <w:rPr>
                <w:rStyle w:val="Hyperlink"/>
                <w:color w:val="FF0000"/>
                <w:rPrChange w:id="17" w:author="Claudia" w:date="2012-01-08T18:55:00Z">
                  <w:rPr>
                    <w:rStyle w:val="Hyperlink"/>
                    <w:lang w:val="en-US"/>
                  </w:rPr>
                </w:rPrChange>
              </w:rPr>
              <w:t>http://www.larousse.fr/dictionnaires</w:t>
            </w:r>
            <w:r w:rsidRPr="00F7257E">
              <w:rPr>
                <w:color w:val="FF0000"/>
                <w:rPrChange w:id="18" w:author="Claudia" w:date="2012-01-08T18:55:00Z">
                  <w:rPr/>
                </w:rPrChange>
              </w:rPr>
              <w:fldChar w:fldCharType="end"/>
            </w:r>
          </w:p>
        </w:tc>
        <w:tc>
          <w:tcPr>
            <w:tcW w:w="6502" w:type="dxa"/>
          </w:tcPr>
          <w:p w:rsidR="00C91180" w:rsidRPr="00F7257E" w:rsidRDefault="00C91180" w:rsidP="00C91180">
            <w:pPr>
              <w:spacing w:after="0" w:line="240" w:lineRule="auto"/>
              <w:jc w:val="both"/>
              <w:rPr>
                <w:rFonts w:cs="Calibri"/>
                <w:color w:val="FF0000"/>
                <w:rPrChange w:id="19" w:author="Claudia" w:date="2012-01-08T18:55:00Z">
                  <w:rPr>
                    <w:rFonts w:cs="Calibri"/>
                  </w:rPr>
                </w:rPrChange>
              </w:rPr>
            </w:pPr>
            <w:proofErr w:type="spellStart"/>
            <w:r w:rsidRPr="00F7257E">
              <w:rPr>
                <w:color w:val="FF0000"/>
                <w:lang w:val="fr-FR"/>
                <w:rPrChange w:id="20" w:author="Claudia" w:date="2012-01-08T18:55:00Z">
                  <w:rPr>
                    <w:lang w:val="fr-FR"/>
                  </w:rPr>
                </w:rPrChange>
              </w:rPr>
              <w:t>Dictionar</w:t>
            </w:r>
            <w:proofErr w:type="spellEnd"/>
            <w:r w:rsidRPr="00F7257E">
              <w:rPr>
                <w:color w:val="FF0000"/>
                <w:lang w:val="fr-FR"/>
                <w:rPrChange w:id="21" w:author="Claudia" w:date="2012-01-08T18:55:00Z">
                  <w:rPr>
                    <w:lang w:val="fr-FR"/>
                  </w:rPr>
                </w:rPrChange>
              </w:rPr>
              <w:t xml:space="preserve">  Larousse</w:t>
            </w:r>
          </w:p>
        </w:tc>
      </w:tr>
      <w:tr w:rsidR="00C91180" w:rsidRPr="00AD3142" w:rsidTr="00C91180">
        <w:trPr>
          <w:trHeight w:val="341"/>
        </w:trPr>
        <w:tc>
          <w:tcPr>
            <w:tcW w:w="923" w:type="dxa"/>
            <w:vMerge/>
          </w:tcPr>
          <w:p w:rsidR="00C91180" w:rsidRPr="00AD3142" w:rsidRDefault="00C91180" w:rsidP="00C91180">
            <w:pPr>
              <w:spacing w:after="0"/>
              <w:jc w:val="both"/>
              <w:rPr>
                <w:rFonts w:cs="Calibri"/>
              </w:rPr>
            </w:pPr>
          </w:p>
        </w:tc>
        <w:tc>
          <w:tcPr>
            <w:tcW w:w="1403" w:type="dxa"/>
            <w:vMerge/>
          </w:tcPr>
          <w:p w:rsidR="00C91180" w:rsidRPr="00AD3142" w:rsidRDefault="00C91180" w:rsidP="00C91180">
            <w:pPr>
              <w:spacing w:after="0"/>
              <w:jc w:val="both"/>
              <w:rPr>
                <w:rFonts w:cs="Calibri"/>
              </w:rPr>
            </w:pPr>
          </w:p>
        </w:tc>
        <w:tc>
          <w:tcPr>
            <w:tcW w:w="4870" w:type="dxa"/>
          </w:tcPr>
          <w:p w:rsidR="00C91180" w:rsidRPr="00F7257E" w:rsidRDefault="00FD05F3" w:rsidP="00C91180">
            <w:pPr>
              <w:spacing w:after="0"/>
              <w:jc w:val="both"/>
              <w:rPr>
                <w:color w:val="FF0000"/>
                <w:rPrChange w:id="22" w:author="Claudia" w:date="2012-01-08T18:55:00Z">
                  <w:rPr/>
                </w:rPrChange>
              </w:rPr>
            </w:pPr>
            <w:r w:rsidRPr="00F7257E">
              <w:rPr>
                <w:color w:val="FF0000"/>
                <w:rPrChange w:id="23" w:author="Claudia" w:date="2012-01-08T18:55:00Z">
                  <w:rPr/>
                </w:rPrChange>
              </w:rPr>
              <w:fldChar w:fldCharType="begin"/>
            </w:r>
            <w:r w:rsidRPr="00F7257E">
              <w:rPr>
                <w:color w:val="FF0000"/>
                <w:rPrChange w:id="24" w:author="Claudia" w:date="2012-01-08T18:55:00Z">
                  <w:rPr>
                    <w:color w:val="0000FF"/>
                    <w:u w:val="single"/>
                    <w:lang w:val="en-US"/>
                  </w:rPr>
                </w:rPrChange>
              </w:rPr>
              <w:instrText xml:space="preserve"> HYPERLINK "http://www.crisco.unicaen.fr/cgi-bin/cherches.cgi" </w:instrText>
            </w:r>
            <w:r w:rsidRPr="00F7257E">
              <w:rPr>
                <w:color w:val="FF0000"/>
                <w:rPrChange w:id="25" w:author="Claudia" w:date="2012-01-08T18:55:00Z">
                  <w:rPr/>
                </w:rPrChange>
              </w:rPr>
              <w:fldChar w:fldCharType="separate"/>
            </w:r>
            <w:r w:rsidRPr="00F7257E">
              <w:rPr>
                <w:rStyle w:val="Hyperlink"/>
                <w:color w:val="FF0000"/>
                <w:rPrChange w:id="26" w:author="Claudia" w:date="2012-01-08T18:55:00Z">
                  <w:rPr>
                    <w:rStyle w:val="Hyperlink"/>
                    <w:lang w:val="en-US"/>
                  </w:rPr>
                </w:rPrChange>
              </w:rPr>
              <w:t>http://www.crisco.unicaen.fr/cgi-bin/cherches.cgi</w:t>
            </w:r>
            <w:r w:rsidRPr="00F7257E">
              <w:rPr>
                <w:color w:val="FF0000"/>
                <w:rPrChange w:id="27" w:author="Claudia" w:date="2012-01-08T18:55:00Z">
                  <w:rPr/>
                </w:rPrChange>
              </w:rPr>
              <w:fldChar w:fldCharType="end"/>
            </w:r>
          </w:p>
        </w:tc>
        <w:tc>
          <w:tcPr>
            <w:tcW w:w="6502" w:type="dxa"/>
          </w:tcPr>
          <w:p w:rsidR="00C91180" w:rsidRPr="00F7257E" w:rsidRDefault="00C91180" w:rsidP="00C91180">
            <w:pPr>
              <w:spacing w:after="0" w:line="240" w:lineRule="auto"/>
              <w:jc w:val="both"/>
              <w:rPr>
                <w:rFonts w:cs="Calibri"/>
                <w:color w:val="FF0000"/>
                <w:rPrChange w:id="28" w:author="Claudia" w:date="2012-01-08T18:55:00Z">
                  <w:rPr>
                    <w:rFonts w:cs="Calibri"/>
                  </w:rPr>
                </w:rPrChange>
              </w:rPr>
            </w:pPr>
            <w:proofErr w:type="spellStart"/>
            <w:r w:rsidRPr="00F7257E">
              <w:rPr>
                <w:color w:val="FF0000"/>
                <w:lang w:val="fr-FR"/>
                <w:rPrChange w:id="29" w:author="Claudia" w:date="2012-01-08T18:55:00Z">
                  <w:rPr>
                    <w:lang w:val="fr-FR"/>
                  </w:rPr>
                </w:rPrChange>
              </w:rPr>
              <w:t>Dictionar</w:t>
            </w:r>
            <w:proofErr w:type="spellEnd"/>
            <w:r w:rsidRPr="00F7257E">
              <w:rPr>
                <w:color w:val="FF0000"/>
                <w:lang w:val="fr-FR"/>
                <w:rPrChange w:id="30" w:author="Claudia" w:date="2012-01-08T18:55:00Z">
                  <w:rPr>
                    <w:lang w:val="fr-FR"/>
                  </w:rPr>
                </w:rPrChange>
              </w:rPr>
              <w:t xml:space="preserve">  de </w:t>
            </w:r>
            <w:proofErr w:type="spellStart"/>
            <w:r w:rsidRPr="00F7257E">
              <w:rPr>
                <w:color w:val="FF0000"/>
                <w:lang w:val="fr-FR"/>
                <w:rPrChange w:id="31" w:author="Claudia" w:date="2012-01-08T18:55:00Z">
                  <w:rPr>
                    <w:lang w:val="fr-FR"/>
                  </w:rPr>
                </w:rPrChange>
              </w:rPr>
              <w:t>sinonime</w:t>
            </w:r>
            <w:proofErr w:type="spellEnd"/>
          </w:p>
        </w:tc>
      </w:tr>
      <w:tr w:rsidR="00893E58" w:rsidRPr="00AD3142" w:rsidTr="00E303FE">
        <w:tc>
          <w:tcPr>
            <w:tcW w:w="923" w:type="dxa"/>
            <w:vMerge w:val="restart"/>
            <w:vAlign w:val="center"/>
          </w:tcPr>
          <w:p w:rsidR="00893E58" w:rsidRPr="00AD3142" w:rsidRDefault="00893E58" w:rsidP="001023CC">
            <w:pPr>
              <w:spacing w:after="0"/>
              <w:jc w:val="both"/>
              <w:rPr>
                <w:rFonts w:cs="Calibri"/>
              </w:rPr>
            </w:pPr>
            <w:r w:rsidRPr="00AD3142">
              <w:rPr>
                <w:rFonts w:cs="Calibri"/>
              </w:rPr>
              <w:t>a 5-a</w:t>
            </w:r>
          </w:p>
          <w:p w:rsidR="00893E58" w:rsidRPr="00AD3142" w:rsidRDefault="00893E58" w:rsidP="001023CC">
            <w:pPr>
              <w:spacing w:after="0"/>
              <w:jc w:val="both"/>
              <w:rPr>
                <w:rFonts w:cs="Calibri"/>
              </w:rPr>
            </w:pPr>
            <w:r w:rsidRPr="00AD3142">
              <w:rPr>
                <w:rFonts w:cs="Calibri"/>
              </w:rPr>
              <w:t>-</w:t>
            </w:r>
          </w:p>
          <w:p w:rsidR="00893E58" w:rsidRPr="00AD3142" w:rsidRDefault="00893E58" w:rsidP="001023CC">
            <w:pPr>
              <w:spacing w:after="0"/>
              <w:jc w:val="both"/>
              <w:rPr>
                <w:rFonts w:cs="Calibri"/>
              </w:rPr>
            </w:pPr>
            <w:r w:rsidRPr="00AD3142">
              <w:rPr>
                <w:rFonts w:cs="Calibri"/>
              </w:rPr>
              <w:t>a 8-a</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Limba şi literatura română/</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bCs/>
              </w:rPr>
            </w:pPr>
            <w:hyperlink r:id="rId20" w:history="1">
              <w:r w:rsidR="00893E58" w:rsidRPr="00AD3142">
                <w:rPr>
                  <w:rStyle w:val="Hyperlink"/>
                  <w:rFonts w:cs="Calibri"/>
                  <w:bCs/>
                </w:rPr>
                <w:t>http://advancedelearning.com</w:t>
              </w:r>
            </w:hyperlink>
          </w:p>
          <w:p w:rsidR="00893E58" w:rsidRPr="00AD3142" w:rsidRDefault="00893E58" w:rsidP="001023CC">
            <w:pPr>
              <w:spacing w:after="0" w:line="240" w:lineRule="auto"/>
              <w:jc w:val="both"/>
              <w:rPr>
                <w:rFonts w:eastAsia="Times New Roman" w:cs="Calibri"/>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p w:rsidR="00893E58" w:rsidRPr="00AD3142" w:rsidRDefault="00893E58" w:rsidP="00870044">
            <w:pPr>
              <w:pStyle w:val="Frspaiere"/>
              <w:jc w:val="both"/>
              <w:rPr>
                <w:rFonts w:cs="Calibri"/>
              </w:rPr>
            </w:pPr>
          </w:p>
        </w:tc>
        <w:tc>
          <w:tcPr>
            <w:tcW w:w="6502" w:type="dxa"/>
          </w:tcPr>
          <w:p w:rsidR="00893E58" w:rsidRPr="00AD3142" w:rsidRDefault="00893E58" w:rsidP="00870044">
            <w:pPr>
              <w:pStyle w:val="Frspaiere"/>
              <w:jc w:val="both"/>
              <w:rPr>
                <w:rFonts w:cs="Calibri"/>
              </w:rPr>
            </w:pPr>
            <w:r w:rsidRPr="00AD3142">
              <w:rPr>
                <w:rFonts w:cs="Calibri"/>
              </w:rPr>
              <w:t>Lecţii AeL</w:t>
            </w:r>
          </w:p>
        </w:tc>
      </w:tr>
      <w:tr w:rsidR="00893E58" w:rsidRPr="00AD3142" w:rsidTr="00E303FE">
        <w:trPr>
          <w:trHeight w:val="1009"/>
        </w:trPr>
        <w:tc>
          <w:tcPr>
            <w:tcW w:w="923" w:type="dxa"/>
            <w:vMerge/>
            <w:vAlign w:val="center"/>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21" w:history="1">
              <w:r w:rsidR="00893E58" w:rsidRPr="00AD3142">
                <w:rPr>
                  <w:rStyle w:val="Hyperlink"/>
                  <w:rFonts w:cs="Calibri"/>
                </w:rPr>
                <w:t>http://e-scoala.ro/biblioteca/index.html</w:t>
              </w:r>
            </w:hyperlink>
          </w:p>
        </w:tc>
        <w:tc>
          <w:tcPr>
            <w:tcW w:w="6502" w:type="dxa"/>
          </w:tcPr>
          <w:p w:rsidR="00893E58" w:rsidRPr="00AD3142" w:rsidRDefault="00893E58" w:rsidP="001023CC">
            <w:pPr>
              <w:spacing w:after="0"/>
              <w:jc w:val="both"/>
              <w:rPr>
                <w:rFonts w:cs="Calibri"/>
                <w:lang w:val="fr-FR"/>
              </w:rPr>
            </w:pPr>
            <w:r w:rsidRPr="00AD3142">
              <w:rPr>
                <w:rFonts w:cs="Calibri"/>
              </w:rPr>
              <w:t xml:space="preserve">Portal ce oferă accesul la o </w:t>
            </w:r>
            <w:proofErr w:type="spellStart"/>
            <w:r w:rsidRPr="00AD3142">
              <w:rPr>
                <w:rFonts w:cs="Calibri"/>
              </w:rPr>
              <w:t>bibiotecă</w:t>
            </w:r>
            <w:proofErr w:type="spellEnd"/>
            <w:r w:rsidRPr="00AD3142">
              <w:rPr>
                <w:rFonts w:cs="Calibri"/>
              </w:rPr>
              <w:t xml:space="preserve"> on-line gratuită.</w:t>
            </w:r>
          </w:p>
        </w:tc>
      </w:tr>
      <w:tr w:rsidR="00893E58" w:rsidRPr="00AD3142" w:rsidTr="00E303FE">
        <w:trPr>
          <w:trHeight w:val="1586"/>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22" w:history="1">
              <w:r w:rsidR="00893E58" w:rsidRPr="00AD3142">
                <w:rPr>
                  <w:rStyle w:val="Hyperlink"/>
                  <w:rFonts w:cs="Calibri"/>
                </w:rPr>
                <w:t>http://www.liternet.ro/</w:t>
              </w:r>
            </w:hyperlink>
          </w:p>
          <w:p w:rsidR="00893E58" w:rsidRPr="00AD3142" w:rsidRDefault="00893E58" w:rsidP="001023CC">
            <w:pPr>
              <w:spacing w:after="0"/>
              <w:jc w:val="both"/>
              <w:rPr>
                <w:rFonts w:cs="Calibri"/>
                <w:b/>
              </w:rPr>
            </w:pPr>
          </w:p>
          <w:p w:rsidR="00893E58" w:rsidRPr="00AD3142" w:rsidRDefault="00893E58" w:rsidP="00870044">
            <w:pPr>
              <w:pStyle w:val="Frspaiere"/>
              <w:jc w:val="both"/>
              <w:rPr>
                <w:rFonts w:cs="Calibri"/>
                <w:lang w:val="en-US"/>
              </w:rPr>
            </w:pPr>
          </w:p>
        </w:tc>
        <w:tc>
          <w:tcPr>
            <w:tcW w:w="6502" w:type="dxa"/>
          </w:tcPr>
          <w:p w:rsidR="00893E58" w:rsidRPr="00AD3142" w:rsidRDefault="00893E58" w:rsidP="001023CC">
            <w:pPr>
              <w:spacing w:after="0"/>
              <w:jc w:val="both"/>
              <w:rPr>
                <w:rFonts w:cs="Calibri"/>
              </w:rPr>
            </w:pPr>
            <w:r w:rsidRPr="00AD3142">
              <w:rPr>
                <w:rFonts w:cs="Calibri"/>
              </w:rPr>
              <w:t xml:space="preserve">Portal românesc, cu o bogată colecţie de carte electronică pusă gratuit la dispoziţia celor interesaţi. Sunt oferite pentru </w:t>
            </w:r>
            <w:proofErr w:type="spellStart"/>
            <w:r w:rsidRPr="00AD3142">
              <w:rPr>
                <w:rFonts w:cs="Calibri"/>
              </w:rPr>
              <w:t>descarcare</w:t>
            </w:r>
            <w:proofErr w:type="spellEnd"/>
            <w:r w:rsidRPr="00AD3142">
              <w:rPr>
                <w:rFonts w:cs="Calibri"/>
                <w:b/>
              </w:rPr>
              <w:t xml:space="preserve"> </w:t>
            </w:r>
            <w:r w:rsidRPr="00AD3142">
              <w:rPr>
                <w:rStyle w:val="Robust"/>
                <w:rFonts w:cs="Calibri"/>
                <w:b w:val="0"/>
              </w:rPr>
              <w:t>romane,</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scenarii,</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poezii</w:t>
            </w:r>
            <w:r w:rsidRPr="00AD3142">
              <w:rPr>
                <w:rFonts w:cs="Calibri"/>
                <w:b/>
              </w:rPr>
              <w:t xml:space="preserve"> </w:t>
            </w:r>
            <w:r w:rsidRPr="00AD3142">
              <w:rPr>
                <w:rFonts w:cs="Calibri"/>
              </w:rPr>
              <w:t xml:space="preserve">dar şi </w:t>
            </w:r>
            <w:r w:rsidRPr="00AD3142">
              <w:rPr>
                <w:rStyle w:val="Robust"/>
                <w:rFonts w:cs="Calibri"/>
                <w:b w:val="0"/>
              </w:rPr>
              <w:t>cărţi pentru copii, unele scrise în limbi străine</w:t>
            </w:r>
            <w:r w:rsidRPr="00AD3142">
              <w:rPr>
                <w:rFonts w:cs="Calibri"/>
                <w:b/>
              </w:rPr>
              <w:t>:</w:t>
            </w:r>
            <w:r w:rsidRPr="00AD3142">
              <w:rPr>
                <w:rFonts w:hAnsi="Arial" w:cs="Calibri"/>
                <w:b/>
              </w:rPr>
              <w:t>‭</w:t>
            </w:r>
            <w:r w:rsidRPr="00AD3142">
              <w:rPr>
                <w:rFonts w:cs="Calibri"/>
                <w:b/>
              </w:rPr>
              <w:t xml:space="preserve"> </w:t>
            </w:r>
            <w:r w:rsidRPr="00AD3142">
              <w:rPr>
                <w:rFonts w:hAnsi="Arial" w:cs="Calibri"/>
                <w:b/>
              </w:rPr>
              <w:t>‬</w:t>
            </w:r>
            <w:r w:rsidRPr="00AD3142">
              <w:rPr>
                <w:rStyle w:val="Robust"/>
                <w:rFonts w:cs="Calibri"/>
                <w:b w:val="0"/>
              </w:rPr>
              <w:t>maghiară,</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franceză,</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germană</w:t>
            </w:r>
            <w:r w:rsidRPr="00AD3142">
              <w:rPr>
                <w:rFonts w:cs="Calibri"/>
              </w:rPr>
              <w:t xml:space="preserve"> sau engleză.</w:t>
            </w:r>
            <w:r w:rsidRPr="00AD3142">
              <w:rPr>
                <w:rFonts w:hAnsi="Arial" w:cs="Calibri"/>
              </w:rPr>
              <w:t>‭</w:t>
            </w:r>
          </w:p>
        </w:tc>
      </w:tr>
      <w:tr w:rsidR="00893E58" w:rsidRPr="00AD3142" w:rsidTr="00E303FE">
        <w:trPr>
          <w:trHeight w:val="828"/>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23" w:history="1">
              <w:r w:rsidR="00893E58" w:rsidRPr="00AD3142">
                <w:rPr>
                  <w:rStyle w:val="Hyperlink"/>
                  <w:rFonts w:cs="Calibri"/>
                </w:rPr>
                <w:t>http://dexonline.ro/</w:t>
              </w:r>
            </w:hyperlink>
          </w:p>
        </w:tc>
        <w:tc>
          <w:tcPr>
            <w:tcW w:w="6502" w:type="dxa"/>
          </w:tcPr>
          <w:p w:rsidR="00893E58" w:rsidRPr="00AD3142" w:rsidRDefault="00893E58" w:rsidP="001023CC">
            <w:pPr>
              <w:spacing w:after="0"/>
              <w:jc w:val="both"/>
              <w:rPr>
                <w:rFonts w:cs="Calibri"/>
              </w:rPr>
            </w:pPr>
            <w:r w:rsidRPr="00AD3142">
              <w:rPr>
                <w:rFonts w:cs="Calibri"/>
              </w:rPr>
              <w:t>Dicţionar on-line al limbii române</w:t>
            </w:r>
          </w:p>
        </w:tc>
      </w:tr>
      <w:tr w:rsidR="00C91180" w:rsidRPr="00AD3142" w:rsidTr="00E303FE">
        <w:trPr>
          <w:trHeight w:val="480"/>
        </w:trPr>
        <w:tc>
          <w:tcPr>
            <w:tcW w:w="923" w:type="dxa"/>
            <w:vMerge w:val="restart"/>
          </w:tcPr>
          <w:p w:rsidR="00C91180" w:rsidRPr="00AD3142" w:rsidRDefault="00C91180" w:rsidP="001023CC">
            <w:pPr>
              <w:spacing w:after="0"/>
              <w:jc w:val="both"/>
              <w:rPr>
                <w:rFonts w:cs="Calibri"/>
              </w:rPr>
            </w:pPr>
          </w:p>
        </w:tc>
        <w:tc>
          <w:tcPr>
            <w:tcW w:w="1403" w:type="dxa"/>
            <w:vMerge w:val="restart"/>
          </w:tcPr>
          <w:p w:rsidR="00C91180" w:rsidRPr="00AD3142" w:rsidRDefault="00C91180" w:rsidP="001023CC">
            <w:pPr>
              <w:spacing w:after="0"/>
              <w:jc w:val="both"/>
              <w:rPr>
                <w:rFonts w:cs="Calibri"/>
              </w:rPr>
            </w:pPr>
            <w:r w:rsidRPr="00AD3142">
              <w:rPr>
                <w:rFonts w:cs="Calibri"/>
              </w:rPr>
              <w:t>Limbi străine</w:t>
            </w:r>
          </w:p>
        </w:tc>
        <w:tc>
          <w:tcPr>
            <w:tcW w:w="4870" w:type="dxa"/>
          </w:tcPr>
          <w:p w:rsidR="00C91180" w:rsidRPr="00AD3142" w:rsidRDefault="00FD05F3" w:rsidP="001023CC">
            <w:pPr>
              <w:spacing w:after="0"/>
              <w:jc w:val="both"/>
              <w:rPr>
                <w:rFonts w:cs="Calibri"/>
              </w:rPr>
            </w:pPr>
            <w:hyperlink r:id="rId24" w:history="1">
              <w:r w:rsidR="00C91180" w:rsidRPr="00AD3142">
                <w:rPr>
                  <w:rStyle w:val="Hyperlink"/>
                  <w:rFonts w:cs="Calibri"/>
                </w:rPr>
                <w:t>http://www.amazon.co.uk/kindle-free-books-Store/s?ie=UTF8&amp;rh=n%3A341677031%2Ck%3Akindle%20free%20books&amp;page=1</w:t>
              </w:r>
            </w:hyperlink>
          </w:p>
        </w:tc>
        <w:tc>
          <w:tcPr>
            <w:tcW w:w="6502" w:type="dxa"/>
          </w:tcPr>
          <w:p w:rsidR="00C91180" w:rsidRPr="00AD3142" w:rsidRDefault="00C91180" w:rsidP="001023CC">
            <w:pPr>
              <w:spacing w:after="0" w:line="240" w:lineRule="auto"/>
              <w:jc w:val="both"/>
              <w:rPr>
                <w:rFonts w:cs="Calibri"/>
              </w:rPr>
            </w:pPr>
            <w:r w:rsidRPr="00AD3142">
              <w:rPr>
                <w:rFonts w:cs="Calibri"/>
              </w:rPr>
              <w:t xml:space="preserve">Portal care oferă gratuit cărţi în limba engleză. Este necesară </w:t>
            </w:r>
            <w:proofErr w:type="spellStart"/>
            <w:r w:rsidRPr="00AD3142">
              <w:rPr>
                <w:rFonts w:cs="Calibri"/>
              </w:rPr>
              <w:t>creearea</w:t>
            </w:r>
            <w:proofErr w:type="spellEnd"/>
            <w:r w:rsidRPr="00AD3142">
              <w:rPr>
                <w:rFonts w:cs="Calibri"/>
              </w:rPr>
              <w:t xml:space="preserve"> unui cont de utilizator.</w:t>
            </w:r>
          </w:p>
          <w:p w:rsidR="00C91180" w:rsidRPr="00AD3142" w:rsidRDefault="00C91180" w:rsidP="001023CC">
            <w:pPr>
              <w:spacing w:after="0"/>
              <w:jc w:val="both"/>
              <w:rPr>
                <w:rFonts w:cs="Calibri"/>
              </w:rPr>
            </w:pPr>
          </w:p>
        </w:tc>
      </w:tr>
      <w:tr w:rsidR="00C91180" w:rsidRPr="00AD3142" w:rsidTr="00E303FE">
        <w:trPr>
          <w:trHeight w:val="480"/>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Pr="00AD3142" w:rsidRDefault="00FD05F3" w:rsidP="001023CC">
            <w:pPr>
              <w:spacing w:after="0"/>
              <w:jc w:val="both"/>
              <w:rPr>
                <w:rFonts w:cs="Calibri"/>
              </w:rPr>
            </w:pPr>
            <w:hyperlink r:id="rId25" w:history="1">
              <w:r w:rsidR="00C91180" w:rsidRPr="00AD3142">
                <w:rPr>
                  <w:rStyle w:val="Hyperlink"/>
                  <w:rFonts w:cs="Calibri"/>
                </w:rPr>
                <w:t>http://openlibrary.org/</w:t>
              </w:r>
            </w:hyperlink>
          </w:p>
        </w:tc>
        <w:tc>
          <w:tcPr>
            <w:tcW w:w="6502" w:type="dxa"/>
          </w:tcPr>
          <w:p w:rsidR="00C91180" w:rsidRPr="00AD3142" w:rsidRDefault="00C91180" w:rsidP="001023CC">
            <w:pPr>
              <w:spacing w:after="0"/>
              <w:jc w:val="both"/>
              <w:rPr>
                <w:rFonts w:cs="Calibri"/>
              </w:rPr>
            </w:pPr>
            <w:r w:rsidRPr="00AD3142">
              <w:rPr>
                <w:rFonts w:cs="Calibri"/>
              </w:rPr>
              <w:t>Portal ce oferă pentru citit cărţi gratuite publicate în diverse limbi străine.</w:t>
            </w:r>
          </w:p>
        </w:tc>
      </w:tr>
      <w:tr w:rsidR="00C91180" w:rsidRPr="00AD3142" w:rsidTr="00E303FE">
        <w:trPr>
          <w:trHeight w:val="476"/>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Pr="00AD3142" w:rsidRDefault="00FD05F3" w:rsidP="001023CC">
            <w:pPr>
              <w:spacing w:after="0"/>
              <w:jc w:val="both"/>
              <w:rPr>
                <w:rFonts w:cs="Calibri"/>
              </w:rPr>
            </w:pPr>
            <w:hyperlink r:id="rId26" w:history="1">
              <w:r w:rsidR="00C91180" w:rsidRPr="00AD3142">
                <w:rPr>
                  <w:rStyle w:val="Hyperlink"/>
                  <w:rFonts w:cs="Calibri"/>
                </w:rPr>
                <w:t>http://bibliotheq.net/</w:t>
              </w:r>
            </w:hyperlink>
          </w:p>
        </w:tc>
        <w:tc>
          <w:tcPr>
            <w:tcW w:w="6502" w:type="dxa"/>
          </w:tcPr>
          <w:p w:rsidR="00C91180" w:rsidRPr="00AD3142" w:rsidRDefault="00C91180" w:rsidP="001023CC">
            <w:pPr>
              <w:spacing w:after="0" w:line="240" w:lineRule="auto"/>
              <w:jc w:val="both"/>
              <w:rPr>
                <w:rFonts w:cs="Calibri"/>
              </w:rPr>
            </w:pPr>
            <w:r w:rsidRPr="00AD3142">
              <w:rPr>
                <w:rFonts w:cs="Calibri"/>
              </w:rPr>
              <w:t>Bibliotecă virtuală ce oferă gratuit, cărţi în limba franceză, ce pot fi citite on-line.</w:t>
            </w:r>
          </w:p>
        </w:tc>
      </w:tr>
      <w:tr w:rsidR="00C91180" w:rsidRPr="00AD3142" w:rsidTr="00042E36">
        <w:trPr>
          <w:trHeight w:val="568"/>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Pr="00AD3142" w:rsidRDefault="00FD05F3" w:rsidP="001023CC">
            <w:pPr>
              <w:spacing w:after="0"/>
              <w:jc w:val="both"/>
              <w:rPr>
                <w:rFonts w:cs="Calibri"/>
              </w:rPr>
            </w:pPr>
            <w:hyperlink r:id="rId27" w:history="1">
              <w:r w:rsidR="00C91180" w:rsidRPr="00AD3142">
                <w:rPr>
                  <w:rStyle w:val="Hyperlink"/>
                  <w:rFonts w:cs="Calibri"/>
                </w:rPr>
                <w:t>http://www.gutenberg.org/</w:t>
              </w:r>
            </w:hyperlink>
          </w:p>
        </w:tc>
        <w:tc>
          <w:tcPr>
            <w:tcW w:w="6502" w:type="dxa"/>
          </w:tcPr>
          <w:p w:rsidR="00C91180" w:rsidRPr="00AD3142" w:rsidRDefault="00C91180" w:rsidP="001023CC">
            <w:pPr>
              <w:spacing w:after="0" w:line="240" w:lineRule="auto"/>
              <w:jc w:val="both"/>
              <w:rPr>
                <w:rFonts w:cs="Calibri"/>
              </w:rPr>
            </w:pPr>
            <w:r w:rsidRPr="00AD3142">
              <w:rPr>
                <w:rFonts w:cs="Calibri"/>
              </w:rPr>
              <w:t xml:space="preserve">Proiectul </w:t>
            </w:r>
            <w:proofErr w:type="spellStart"/>
            <w:r w:rsidRPr="00AD3142">
              <w:rPr>
                <w:rFonts w:cs="Calibri"/>
              </w:rPr>
              <w:t>Gutenberg</w:t>
            </w:r>
            <w:proofErr w:type="spellEnd"/>
            <w:r w:rsidRPr="00AD3142">
              <w:rPr>
                <w:rFonts w:cs="Calibri"/>
              </w:rPr>
              <w:t>. Arhivă publică de cărţi.</w:t>
            </w:r>
          </w:p>
        </w:tc>
      </w:tr>
      <w:tr w:rsidR="00C91180" w:rsidRPr="00AD3142" w:rsidTr="00042E36">
        <w:trPr>
          <w:trHeight w:val="568"/>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Default="00FD05F3" w:rsidP="001023CC">
            <w:pPr>
              <w:spacing w:after="0"/>
              <w:jc w:val="both"/>
            </w:pPr>
            <w:ins w:id="32" w:author="Claudia" w:date="2012-01-08T17:24:00Z">
              <w:r>
                <w:fldChar w:fldCharType="begin"/>
              </w:r>
              <w:r w:rsidR="00C91180">
                <w:instrText xml:space="preserve"> HYPERLINK "http://www.larousse.fr/encyclopedie" </w:instrText>
              </w:r>
              <w:r>
                <w:fldChar w:fldCharType="separate"/>
              </w:r>
              <w:r w:rsidR="00C91180">
                <w:rPr>
                  <w:rStyle w:val="Hyperlink"/>
                </w:rPr>
                <w:t>http://www.larousse.fr/encyclopedie</w:t>
              </w:r>
              <w:r>
                <w:fldChar w:fldCharType="end"/>
              </w:r>
            </w:ins>
          </w:p>
        </w:tc>
        <w:tc>
          <w:tcPr>
            <w:tcW w:w="6502" w:type="dxa"/>
          </w:tcPr>
          <w:p w:rsidR="00C91180" w:rsidRPr="00AD3142" w:rsidRDefault="00B25FE2" w:rsidP="001023CC">
            <w:pPr>
              <w:spacing w:after="0" w:line="240" w:lineRule="auto"/>
              <w:jc w:val="both"/>
              <w:rPr>
                <w:rFonts w:cs="Calibri"/>
              </w:rPr>
            </w:pPr>
            <w:proofErr w:type="spellStart"/>
            <w:ins w:id="33" w:author="Claudia" w:date="2012-01-08T17:26:00Z">
              <w:r>
                <w:t>Encyclopédie</w:t>
              </w:r>
              <w:proofErr w:type="spellEnd"/>
              <w:r>
                <w:t xml:space="preserve"> Larousse</w:t>
              </w:r>
            </w:ins>
          </w:p>
        </w:tc>
      </w:tr>
      <w:tr w:rsidR="00C91180" w:rsidRPr="00AD3142" w:rsidTr="00042E36">
        <w:trPr>
          <w:trHeight w:val="568"/>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Default="00FD05F3" w:rsidP="001023CC">
            <w:pPr>
              <w:spacing w:after="0"/>
              <w:jc w:val="both"/>
            </w:pPr>
            <w:ins w:id="34" w:author="Claudia" w:date="2012-01-08T17:24:00Z">
              <w:r>
                <w:fldChar w:fldCharType="begin"/>
              </w:r>
              <w:r w:rsidR="00B25FE2">
                <w:instrText xml:space="preserve"> HYPERLINK "http://fr.wikipedia.org/wiki/Accueil" </w:instrText>
              </w:r>
              <w:r>
                <w:fldChar w:fldCharType="separate"/>
              </w:r>
              <w:r w:rsidR="00B25FE2">
                <w:rPr>
                  <w:rStyle w:val="Hyperlink"/>
                </w:rPr>
                <w:t>http://fr.wikipedia.org/</w:t>
              </w:r>
              <w:r>
                <w:fldChar w:fldCharType="end"/>
              </w:r>
            </w:ins>
          </w:p>
        </w:tc>
        <w:tc>
          <w:tcPr>
            <w:tcW w:w="6502" w:type="dxa"/>
          </w:tcPr>
          <w:p w:rsidR="00C91180" w:rsidRPr="00AD3142" w:rsidRDefault="00B25FE2" w:rsidP="001023CC">
            <w:pPr>
              <w:spacing w:after="0" w:line="240" w:lineRule="auto"/>
              <w:jc w:val="both"/>
              <w:rPr>
                <w:rFonts w:cs="Calibri"/>
              </w:rPr>
            </w:pPr>
            <w:proofErr w:type="spellStart"/>
            <w:ins w:id="35" w:author="Claudia" w:date="2012-01-08T17:25:00Z">
              <w:r>
                <w:t>Enciclopédie</w:t>
              </w:r>
              <w:proofErr w:type="spellEnd"/>
              <w:r>
                <w:t xml:space="preserve"> </w:t>
              </w:r>
              <w:proofErr w:type="spellStart"/>
              <w:r>
                <w:t>collaborative</w:t>
              </w:r>
              <w:proofErr w:type="spellEnd"/>
              <w:r>
                <w:t xml:space="preserve"> </w:t>
              </w:r>
              <w:proofErr w:type="spellStart"/>
              <w:r>
                <w:t>Wikipédia</w:t>
              </w:r>
            </w:ins>
            <w:proofErr w:type="spellEnd"/>
          </w:p>
        </w:tc>
      </w:tr>
      <w:tr w:rsidR="00C91180" w:rsidRPr="00AD3142" w:rsidTr="00042E36">
        <w:trPr>
          <w:trHeight w:val="568"/>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Default="00FD05F3" w:rsidP="001023CC">
            <w:pPr>
              <w:spacing w:after="0"/>
              <w:jc w:val="both"/>
            </w:pPr>
            <w:ins w:id="36" w:author="Claudia" w:date="2012-01-08T17:26:00Z">
              <w:r>
                <w:fldChar w:fldCharType="begin"/>
              </w:r>
              <w:r w:rsidR="00B25FE2">
                <w:instrText xml:space="preserve"> HYPERLINK "http://gallica.bnf.fr/" </w:instrText>
              </w:r>
              <w:r>
                <w:fldChar w:fldCharType="separate"/>
              </w:r>
              <w:r w:rsidR="00B25FE2">
                <w:rPr>
                  <w:rStyle w:val="Hyperlink"/>
                </w:rPr>
                <w:t>http://gallica.bnf.fr/</w:t>
              </w:r>
              <w:r>
                <w:fldChar w:fldCharType="end"/>
              </w:r>
            </w:ins>
          </w:p>
        </w:tc>
        <w:tc>
          <w:tcPr>
            <w:tcW w:w="6502" w:type="dxa"/>
          </w:tcPr>
          <w:p w:rsidR="00C91180" w:rsidRPr="00AD3142" w:rsidRDefault="00B25FE2" w:rsidP="001023CC">
            <w:pPr>
              <w:spacing w:after="0" w:line="240" w:lineRule="auto"/>
              <w:jc w:val="both"/>
              <w:rPr>
                <w:rFonts w:cs="Calibri"/>
              </w:rPr>
            </w:pPr>
            <w:proofErr w:type="spellStart"/>
            <w:ins w:id="37" w:author="Claudia" w:date="2012-01-08T17:26:00Z">
              <w:r>
                <w:t>Gallica</w:t>
              </w:r>
              <w:proofErr w:type="spellEnd"/>
              <w:r>
                <w:t xml:space="preserve"> : la </w:t>
              </w:r>
              <w:proofErr w:type="spellStart"/>
              <w:r>
                <w:t>bibliothèque</w:t>
              </w:r>
              <w:proofErr w:type="spellEnd"/>
              <w:r>
                <w:t xml:space="preserve"> </w:t>
              </w:r>
              <w:proofErr w:type="spellStart"/>
              <w:r>
                <w:t>numérique</w:t>
              </w:r>
              <w:proofErr w:type="spellEnd"/>
              <w:r>
                <w:t xml:space="preserve"> de la </w:t>
              </w:r>
              <w:proofErr w:type="spellStart"/>
              <w:r>
                <w:t>Bibliothèque</w:t>
              </w:r>
              <w:proofErr w:type="spellEnd"/>
              <w:r>
                <w:t xml:space="preserve"> </w:t>
              </w:r>
              <w:proofErr w:type="spellStart"/>
              <w:r>
                <w:t>nationale</w:t>
              </w:r>
              <w:proofErr w:type="spellEnd"/>
              <w:r>
                <w:t xml:space="preserve"> de France</w:t>
              </w:r>
            </w:ins>
          </w:p>
        </w:tc>
      </w:tr>
      <w:tr w:rsidR="00C91180" w:rsidRPr="00AD3142" w:rsidTr="00042E36">
        <w:trPr>
          <w:trHeight w:val="568"/>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Default="00B25FE2" w:rsidP="001023CC">
            <w:pPr>
              <w:spacing w:after="0"/>
              <w:jc w:val="both"/>
            </w:pPr>
            <w:ins w:id="38" w:author="Claudia" w:date="2012-01-08T17:27:00Z">
              <w:r w:rsidRPr="00B25FE2">
                <w:t>http://enfants.bnf.fr/</w:t>
              </w:r>
            </w:ins>
          </w:p>
        </w:tc>
        <w:tc>
          <w:tcPr>
            <w:tcW w:w="6502" w:type="dxa"/>
          </w:tcPr>
          <w:p w:rsidR="00C91180" w:rsidRPr="00AD3142" w:rsidRDefault="00B25FE2" w:rsidP="001023CC">
            <w:pPr>
              <w:spacing w:after="0" w:line="240" w:lineRule="auto"/>
              <w:jc w:val="both"/>
              <w:rPr>
                <w:rFonts w:cs="Calibri"/>
              </w:rPr>
            </w:pPr>
            <w:ins w:id="39" w:author="Claudia" w:date="2012-01-08T17:28:00Z">
              <w:r>
                <w:t xml:space="preserve">BNF : </w:t>
              </w:r>
              <w:proofErr w:type="spellStart"/>
              <w:r>
                <w:t>Bibliothèque</w:t>
              </w:r>
              <w:proofErr w:type="spellEnd"/>
              <w:r>
                <w:t xml:space="preserve"> </w:t>
              </w:r>
              <w:proofErr w:type="spellStart"/>
              <w:r>
                <w:t>nationale</w:t>
              </w:r>
              <w:proofErr w:type="spellEnd"/>
              <w:r>
                <w:t xml:space="preserve"> de France</w:t>
              </w:r>
            </w:ins>
            <w:ins w:id="40" w:author="Claudia" w:date="2012-01-08T17:29:00Z">
              <w:r>
                <w:t xml:space="preserve"> -  </w:t>
              </w:r>
              <w:r w:rsidR="00FD05F3">
                <w:fldChar w:fldCharType="begin"/>
              </w:r>
              <w:r>
                <w:instrText xml:space="preserve"> HYPERLINK "http://enfants.bnf.fr/" \t "_blank" </w:instrText>
              </w:r>
              <w:r w:rsidR="00FD05F3">
                <w:fldChar w:fldCharType="separate"/>
              </w:r>
              <w:proofErr w:type="spellStart"/>
              <w:r>
                <w:rPr>
                  <w:rStyle w:val="Hyperlink"/>
                </w:rPr>
                <w:t>bibliothèque</w:t>
              </w:r>
              <w:proofErr w:type="spellEnd"/>
              <w:r>
                <w:rPr>
                  <w:rStyle w:val="Hyperlink"/>
                </w:rPr>
                <w:t xml:space="preserve"> des </w:t>
              </w:r>
              <w:proofErr w:type="spellStart"/>
              <w:r>
                <w:rPr>
                  <w:rStyle w:val="Hyperlink"/>
                </w:rPr>
                <w:t>enfants</w:t>
              </w:r>
              <w:proofErr w:type="spellEnd"/>
              <w:r w:rsidR="00FD05F3">
                <w:fldChar w:fldCharType="end"/>
              </w:r>
              <w:r>
                <w:t>.</w:t>
              </w:r>
            </w:ins>
          </w:p>
        </w:tc>
      </w:tr>
      <w:tr w:rsidR="00C91180" w:rsidRPr="00AD3142" w:rsidTr="00E303FE">
        <w:trPr>
          <w:trHeight w:val="475"/>
        </w:trPr>
        <w:tc>
          <w:tcPr>
            <w:tcW w:w="923" w:type="dxa"/>
            <w:vMerge/>
          </w:tcPr>
          <w:p w:rsidR="00C91180" w:rsidRPr="00AD3142" w:rsidRDefault="00C91180" w:rsidP="001023CC">
            <w:pPr>
              <w:spacing w:after="0"/>
              <w:jc w:val="both"/>
              <w:rPr>
                <w:rFonts w:cs="Calibri"/>
              </w:rPr>
            </w:pPr>
          </w:p>
        </w:tc>
        <w:tc>
          <w:tcPr>
            <w:tcW w:w="1403" w:type="dxa"/>
            <w:vMerge/>
          </w:tcPr>
          <w:p w:rsidR="00C91180" w:rsidRPr="00AD3142" w:rsidRDefault="00C91180" w:rsidP="001023CC">
            <w:pPr>
              <w:spacing w:after="0"/>
              <w:jc w:val="both"/>
              <w:rPr>
                <w:rFonts w:cs="Calibri"/>
              </w:rPr>
            </w:pPr>
          </w:p>
        </w:tc>
        <w:tc>
          <w:tcPr>
            <w:tcW w:w="4870" w:type="dxa"/>
          </w:tcPr>
          <w:p w:rsidR="00C91180" w:rsidRPr="00AD3142" w:rsidRDefault="00FD05F3" w:rsidP="00042E36">
            <w:pPr>
              <w:rPr>
                <w:rFonts w:cs="Calibri"/>
              </w:rPr>
            </w:pPr>
            <w:hyperlink r:id="rId28" w:history="1">
              <w:r w:rsidR="00C91180" w:rsidRPr="00AD3142">
                <w:rPr>
                  <w:rStyle w:val="Hyperlink"/>
                  <w:rFonts w:cs="Calibri"/>
                </w:rPr>
                <w:t>http://www.edutopia.org/grade-level-6-8</w:t>
              </w:r>
            </w:hyperlink>
          </w:p>
          <w:p w:rsidR="00C91180" w:rsidRPr="00AD3142" w:rsidRDefault="00C91180" w:rsidP="001023CC">
            <w:pPr>
              <w:spacing w:after="0"/>
              <w:jc w:val="both"/>
              <w:rPr>
                <w:rFonts w:cs="Calibri"/>
              </w:rPr>
            </w:pPr>
          </w:p>
        </w:tc>
        <w:tc>
          <w:tcPr>
            <w:tcW w:w="6502" w:type="dxa"/>
          </w:tcPr>
          <w:p w:rsidR="00C91180" w:rsidRPr="00AD3142" w:rsidRDefault="00C91180" w:rsidP="001023CC">
            <w:pPr>
              <w:spacing w:after="0" w:line="240" w:lineRule="auto"/>
              <w:jc w:val="both"/>
              <w:rPr>
                <w:rFonts w:cs="Calibri"/>
              </w:rPr>
            </w:pPr>
            <w:r w:rsidRPr="00AD3142">
              <w:rPr>
                <w:rFonts w:cs="Calibri"/>
              </w:rPr>
              <w:t xml:space="preserve">Resurse </w:t>
            </w:r>
            <w:proofErr w:type="spellStart"/>
            <w:r w:rsidRPr="00AD3142">
              <w:rPr>
                <w:rFonts w:cs="Calibri"/>
              </w:rPr>
              <w:t>educationale</w:t>
            </w:r>
            <w:proofErr w:type="spellEnd"/>
            <w:r w:rsidRPr="00AD3142">
              <w:rPr>
                <w:rFonts w:cs="Calibri"/>
              </w:rPr>
              <w:t xml:space="preserve"> pentru clasele 6-8.</w:t>
            </w:r>
          </w:p>
        </w:tc>
      </w:tr>
      <w:tr w:rsidR="00CF1768" w:rsidRPr="00AD3142" w:rsidTr="00E303FE">
        <w:trPr>
          <w:trHeight w:val="582"/>
        </w:trPr>
        <w:tc>
          <w:tcPr>
            <w:tcW w:w="923" w:type="dxa"/>
            <w:vMerge w:val="restart"/>
            <w:vAlign w:val="center"/>
          </w:tcPr>
          <w:p w:rsidR="00CF1768" w:rsidRPr="00AD3142" w:rsidRDefault="00CF1768" w:rsidP="001023CC">
            <w:pPr>
              <w:spacing w:after="0"/>
              <w:jc w:val="both"/>
              <w:rPr>
                <w:rFonts w:cs="Calibri"/>
                <w:lang w:val="fr-FR"/>
              </w:rPr>
            </w:pPr>
          </w:p>
          <w:p w:rsidR="00CF1768" w:rsidRPr="00AD3142" w:rsidRDefault="00CF1768" w:rsidP="001023CC">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9-a-a12-a</w:t>
            </w:r>
          </w:p>
          <w:p w:rsidR="00CF1768" w:rsidRPr="00AD3142" w:rsidRDefault="00CF1768" w:rsidP="001023CC">
            <w:pPr>
              <w:spacing w:after="0"/>
              <w:jc w:val="both"/>
              <w:rPr>
                <w:rFonts w:cs="Calibri"/>
                <w:lang w:val="fr-FR"/>
              </w:rPr>
            </w:pPr>
          </w:p>
          <w:p w:rsidR="00CF1768" w:rsidRPr="00AD3142" w:rsidRDefault="00CF1768" w:rsidP="001023CC">
            <w:pPr>
              <w:spacing w:after="0"/>
              <w:jc w:val="both"/>
              <w:rPr>
                <w:rFonts w:cs="Calibri"/>
                <w:lang w:val="fr-FR"/>
              </w:rPr>
            </w:pPr>
          </w:p>
        </w:tc>
        <w:tc>
          <w:tcPr>
            <w:tcW w:w="1403" w:type="dxa"/>
            <w:vMerge w:val="restart"/>
          </w:tcPr>
          <w:p w:rsidR="00CF1768" w:rsidRPr="00AD3142" w:rsidRDefault="00CF1768" w:rsidP="001023CC">
            <w:pPr>
              <w:spacing w:after="0"/>
              <w:jc w:val="both"/>
              <w:rPr>
                <w:rFonts w:cs="Calibri"/>
              </w:rPr>
            </w:pPr>
            <w:r w:rsidRPr="00AD3142">
              <w:rPr>
                <w:rFonts w:cs="Calibri"/>
              </w:rPr>
              <w:t>Limba şi literatura română</w:t>
            </w:r>
          </w:p>
        </w:tc>
        <w:tc>
          <w:tcPr>
            <w:tcW w:w="4870" w:type="dxa"/>
          </w:tcPr>
          <w:p w:rsidR="00CF1768" w:rsidRPr="00AD3142" w:rsidRDefault="00FD05F3" w:rsidP="001023CC">
            <w:pPr>
              <w:spacing w:after="0"/>
              <w:jc w:val="both"/>
              <w:rPr>
                <w:rFonts w:cs="Calibri"/>
              </w:rPr>
            </w:pPr>
            <w:hyperlink r:id="rId29" w:history="1">
              <w:r w:rsidR="00CF1768" w:rsidRPr="00AD3142">
                <w:rPr>
                  <w:rStyle w:val="Hyperlink"/>
                  <w:rFonts w:cs="Calibri"/>
                </w:rPr>
                <w:t>http://e-scoala.ro/biblioteca/index.html</w:t>
              </w:r>
            </w:hyperlink>
          </w:p>
        </w:tc>
        <w:tc>
          <w:tcPr>
            <w:tcW w:w="6502" w:type="dxa"/>
          </w:tcPr>
          <w:p w:rsidR="00CF1768" w:rsidRPr="00AD3142" w:rsidRDefault="00CF1768" w:rsidP="001023CC">
            <w:pPr>
              <w:spacing w:after="0"/>
              <w:jc w:val="both"/>
              <w:rPr>
                <w:rFonts w:cs="Calibri"/>
                <w:lang w:val="fr-FR"/>
              </w:rPr>
            </w:pPr>
            <w:r w:rsidRPr="00AD3142">
              <w:rPr>
                <w:rFonts w:cs="Calibri"/>
              </w:rPr>
              <w:t xml:space="preserve">Portal ce oferă accesul la o </w:t>
            </w:r>
            <w:proofErr w:type="spellStart"/>
            <w:r w:rsidRPr="00AD3142">
              <w:rPr>
                <w:rFonts w:cs="Calibri"/>
              </w:rPr>
              <w:t>bibiotecă</w:t>
            </w:r>
            <w:proofErr w:type="spellEnd"/>
            <w:r w:rsidRPr="00AD3142">
              <w:rPr>
                <w:rFonts w:cs="Calibri"/>
              </w:rPr>
              <w:t xml:space="preserve"> on-line gratuită.</w:t>
            </w:r>
          </w:p>
        </w:tc>
      </w:tr>
      <w:tr w:rsidR="00CF1768" w:rsidRPr="00AD3142" w:rsidTr="001023CC">
        <w:trPr>
          <w:trHeight w:val="1369"/>
        </w:trPr>
        <w:tc>
          <w:tcPr>
            <w:tcW w:w="923" w:type="dxa"/>
            <w:vMerge/>
            <w:vAlign w:val="center"/>
          </w:tcPr>
          <w:p w:rsidR="00CF1768" w:rsidRPr="00AD3142" w:rsidRDefault="00CF1768" w:rsidP="001023CC">
            <w:pPr>
              <w:spacing w:after="0"/>
              <w:jc w:val="both"/>
              <w:rPr>
                <w:rFonts w:cs="Calibri"/>
                <w:lang w:val="fr-FR"/>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hyperlink r:id="rId30" w:history="1">
              <w:r w:rsidR="00CF1768" w:rsidRPr="00AD3142">
                <w:rPr>
                  <w:rStyle w:val="Hyperlink"/>
                  <w:rFonts w:cs="Calibri"/>
                </w:rPr>
                <w:t>http://www.liternet.ro/</w:t>
              </w:r>
            </w:hyperlink>
          </w:p>
          <w:p w:rsidR="00CF1768" w:rsidRPr="00AD3142" w:rsidRDefault="00CF1768" w:rsidP="00870044">
            <w:pPr>
              <w:pStyle w:val="Frspaiere"/>
              <w:jc w:val="both"/>
              <w:rPr>
                <w:rFonts w:cs="Calibri"/>
                <w:lang w:val="en-US"/>
              </w:rPr>
            </w:pPr>
          </w:p>
        </w:tc>
        <w:tc>
          <w:tcPr>
            <w:tcW w:w="6502" w:type="dxa"/>
          </w:tcPr>
          <w:p w:rsidR="00CF1768" w:rsidRPr="00AD3142" w:rsidRDefault="00CF1768" w:rsidP="001023CC">
            <w:pPr>
              <w:spacing w:after="0"/>
              <w:jc w:val="both"/>
              <w:rPr>
                <w:rFonts w:cs="Calibri"/>
              </w:rPr>
            </w:pPr>
            <w:r w:rsidRPr="00AD3142">
              <w:rPr>
                <w:rFonts w:cs="Calibri"/>
              </w:rPr>
              <w:t xml:space="preserve">Portal românesc, cu o bogată colecţie de carte electronică pusă gratuit la dispoziţia celor interesaţi. Sunt oferite pentru </w:t>
            </w:r>
            <w:proofErr w:type="spellStart"/>
            <w:r w:rsidRPr="00AD3142">
              <w:rPr>
                <w:rFonts w:cs="Calibri"/>
              </w:rPr>
              <w:t>descarcare</w:t>
            </w:r>
            <w:proofErr w:type="spellEnd"/>
            <w:r w:rsidRPr="00AD3142">
              <w:rPr>
                <w:rFonts w:cs="Calibri"/>
                <w:b/>
              </w:rPr>
              <w:t xml:space="preserve"> </w:t>
            </w:r>
            <w:r w:rsidRPr="00AD3142">
              <w:rPr>
                <w:rStyle w:val="Robust"/>
                <w:rFonts w:cs="Calibri"/>
                <w:b w:val="0"/>
              </w:rPr>
              <w:t>romane,</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scenarii,</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poezii</w:t>
            </w:r>
            <w:r w:rsidRPr="00AD3142">
              <w:rPr>
                <w:rFonts w:cs="Calibri"/>
                <w:b/>
              </w:rPr>
              <w:t xml:space="preserve"> </w:t>
            </w:r>
            <w:r w:rsidRPr="00AD3142">
              <w:rPr>
                <w:rFonts w:cs="Calibri"/>
              </w:rPr>
              <w:t xml:space="preserve">dar şi </w:t>
            </w:r>
            <w:r w:rsidRPr="00AD3142">
              <w:rPr>
                <w:rStyle w:val="Robust"/>
                <w:rFonts w:cs="Calibri"/>
                <w:b w:val="0"/>
              </w:rPr>
              <w:t>cărţi pentru copii, unele scrise în limbi străine</w:t>
            </w:r>
            <w:r w:rsidRPr="00AD3142">
              <w:rPr>
                <w:rFonts w:cs="Calibri"/>
                <w:b/>
              </w:rPr>
              <w:t>:</w:t>
            </w:r>
            <w:r w:rsidRPr="00AD3142">
              <w:rPr>
                <w:rFonts w:hAnsi="Arial" w:cs="Calibri"/>
                <w:b/>
              </w:rPr>
              <w:t>‭</w:t>
            </w:r>
            <w:r w:rsidRPr="00AD3142">
              <w:rPr>
                <w:rFonts w:cs="Calibri"/>
                <w:b/>
              </w:rPr>
              <w:t xml:space="preserve"> </w:t>
            </w:r>
            <w:r w:rsidRPr="00AD3142">
              <w:rPr>
                <w:rFonts w:hAnsi="Arial" w:cs="Calibri"/>
                <w:b/>
              </w:rPr>
              <w:t>‬</w:t>
            </w:r>
            <w:r w:rsidRPr="00AD3142">
              <w:rPr>
                <w:rStyle w:val="Robust"/>
                <w:rFonts w:cs="Calibri"/>
                <w:b w:val="0"/>
              </w:rPr>
              <w:t>maghiară,</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franceză,</w:t>
            </w:r>
            <w:r w:rsidRPr="00AD3142">
              <w:rPr>
                <w:rStyle w:val="Robust"/>
                <w:rFonts w:hAnsi="Arial" w:cs="Calibri"/>
                <w:b w:val="0"/>
              </w:rPr>
              <w:t>‭</w:t>
            </w:r>
            <w:r w:rsidRPr="00AD3142">
              <w:rPr>
                <w:rStyle w:val="Robust"/>
                <w:rFonts w:cs="Calibri"/>
                <w:b w:val="0"/>
              </w:rPr>
              <w:t xml:space="preserve"> </w:t>
            </w:r>
            <w:r w:rsidRPr="00AD3142">
              <w:rPr>
                <w:rStyle w:val="Robust"/>
                <w:rFonts w:hAnsi="Arial" w:cs="Calibri"/>
                <w:b w:val="0"/>
              </w:rPr>
              <w:t>‬</w:t>
            </w:r>
            <w:r w:rsidRPr="00AD3142">
              <w:rPr>
                <w:rStyle w:val="Robust"/>
                <w:rFonts w:cs="Calibri"/>
                <w:b w:val="0"/>
              </w:rPr>
              <w:t>germană</w:t>
            </w:r>
            <w:r w:rsidRPr="00AD3142">
              <w:rPr>
                <w:rFonts w:cs="Calibri"/>
              </w:rPr>
              <w:t xml:space="preserve"> sau engleză.</w:t>
            </w:r>
            <w:r w:rsidRPr="00AD3142">
              <w:rPr>
                <w:rFonts w:hAnsi="Arial" w:cs="Calibri"/>
              </w:rPr>
              <w:t>‭</w:t>
            </w:r>
          </w:p>
        </w:tc>
      </w:tr>
      <w:tr w:rsidR="00CF1768" w:rsidRPr="00AD3142" w:rsidTr="00E303FE">
        <w:trPr>
          <w:trHeight w:val="449"/>
        </w:trPr>
        <w:tc>
          <w:tcPr>
            <w:tcW w:w="923" w:type="dxa"/>
            <w:vMerge/>
            <w:vAlign w:val="center"/>
          </w:tcPr>
          <w:p w:rsidR="00CF1768" w:rsidRPr="009D32AA" w:rsidRDefault="00CF1768" w:rsidP="001023CC">
            <w:pPr>
              <w:spacing w:after="0"/>
              <w:jc w:val="both"/>
              <w:rPr>
                <w:rFonts w:cs="Calibri"/>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hyperlink r:id="rId31" w:history="1">
              <w:r w:rsidR="00CF1768" w:rsidRPr="00AD3142">
                <w:rPr>
                  <w:rStyle w:val="Hyperlink"/>
                  <w:rFonts w:cs="Calibri"/>
                </w:rPr>
                <w:t>http://dexonline.ro/</w:t>
              </w:r>
            </w:hyperlink>
          </w:p>
        </w:tc>
        <w:tc>
          <w:tcPr>
            <w:tcW w:w="6502" w:type="dxa"/>
          </w:tcPr>
          <w:p w:rsidR="00CF1768" w:rsidRPr="00AD3142" w:rsidRDefault="00CF1768" w:rsidP="001023CC">
            <w:pPr>
              <w:spacing w:after="0"/>
              <w:jc w:val="both"/>
              <w:rPr>
                <w:rFonts w:cs="Calibri"/>
              </w:rPr>
            </w:pPr>
            <w:r w:rsidRPr="00AD3142">
              <w:rPr>
                <w:rFonts w:cs="Calibri"/>
              </w:rPr>
              <w:t>Dicţionar on-line al limbii române</w:t>
            </w:r>
          </w:p>
        </w:tc>
      </w:tr>
      <w:tr w:rsidR="00CF1768" w:rsidRPr="00AD3142" w:rsidTr="00E303FE">
        <w:trPr>
          <w:trHeight w:val="449"/>
        </w:trPr>
        <w:tc>
          <w:tcPr>
            <w:tcW w:w="923" w:type="dxa"/>
            <w:vMerge/>
            <w:vAlign w:val="center"/>
          </w:tcPr>
          <w:p w:rsidR="00CF1768" w:rsidRPr="009D32AA" w:rsidRDefault="00CF1768" w:rsidP="001023CC">
            <w:pPr>
              <w:spacing w:after="0"/>
              <w:jc w:val="both"/>
              <w:rPr>
                <w:rFonts w:cs="Calibri"/>
                <w:lang w:val="en-US"/>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hyperlink r:id="rId32" w:history="1">
              <w:r w:rsidR="00CF1768" w:rsidRPr="00AD3142">
                <w:rPr>
                  <w:rStyle w:val="Hyperlink"/>
                  <w:rFonts w:cs="Calibri"/>
                </w:rPr>
                <w:t>http://www.unibuc.ro/n/resurse/E-Books.php</w:t>
              </w:r>
            </w:hyperlink>
          </w:p>
          <w:p w:rsidR="00CF1768" w:rsidRPr="00AD3142" w:rsidRDefault="00CF1768" w:rsidP="001023CC">
            <w:pPr>
              <w:spacing w:after="0"/>
              <w:jc w:val="both"/>
              <w:rPr>
                <w:rFonts w:cs="Calibri"/>
              </w:rPr>
            </w:pPr>
          </w:p>
        </w:tc>
        <w:tc>
          <w:tcPr>
            <w:tcW w:w="6502" w:type="dxa"/>
          </w:tcPr>
          <w:p w:rsidR="00CF1768" w:rsidRPr="00AD3142" w:rsidRDefault="00CF1768" w:rsidP="001023CC">
            <w:pPr>
              <w:spacing w:after="0" w:line="240" w:lineRule="auto"/>
              <w:jc w:val="both"/>
              <w:rPr>
                <w:rFonts w:cs="Calibri"/>
              </w:rPr>
            </w:pPr>
            <w:r w:rsidRPr="00AD3142">
              <w:rPr>
                <w:rFonts w:cs="Calibri"/>
              </w:rPr>
              <w:t>Cărţi în format electronic puse la dispoziţia cititorilor, gratuit, de biblioteca Universităţii din Bucureşti.</w:t>
            </w:r>
          </w:p>
        </w:tc>
      </w:tr>
      <w:tr w:rsidR="00CF1768" w:rsidRPr="00AD3142" w:rsidTr="00E303FE">
        <w:trPr>
          <w:trHeight w:val="634"/>
        </w:trPr>
        <w:tc>
          <w:tcPr>
            <w:tcW w:w="923" w:type="dxa"/>
            <w:vMerge/>
            <w:vAlign w:val="center"/>
          </w:tcPr>
          <w:p w:rsidR="00CF1768" w:rsidRPr="00AD3142" w:rsidRDefault="00CF1768" w:rsidP="001023CC">
            <w:pPr>
              <w:spacing w:after="0"/>
              <w:jc w:val="both"/>
              <w:rPr>
                <w:rFonts w:cs="Calibri"/>
                <w:lang w:val="fr-FR"/>
              </w:rPr>
            </w:pPr>
          </w:p>
        </w:tc>
        <w:tc>
          <w:tcPr>
            <w:tcW w:w="1403" w:type="dxa"/>
            <w:vMerge w:val="restart"/>
          </w:tcPr>
          <w:p w:rsidR="00CF1768" w:rsidRPr="00AD3142" w:rsidRDefault="00CF1768" w:rsidP="001023CC">
            <w:pPr>
              <w:spacing w:after="0"/>
              <w:jc w:val="both"/>
              <w:rPr>
                <w:rFonts w:cs="Calibri"/>
              </w:rPr>
            </w:pPr>
            <w:r w:rsidRPr="00AD3142">
              <w:rPr>
                <w:rFonts w:cs="Calibri"/>
              </w:rPr>
              <w:t>Limbi străine</w:t>
            </w:r>
          </w:p>
        </w:tc>
        <w:tc>
          <w:tcPr>
            <w:tcW w:w="4870" w:type="dxa"/>
          </w:tcPr>
          <w:p w:rsidR="00CF1768" w:rsidRPr="00AD3142" w:rsidRDefault="00FD05F3" w:rsidP="001023CC">
            <w:pPr>
              <w:spacing w:after="0"/>
              <w:jc w:val="both"/>
              <w:rPr>
                <w:rFonts w:cs="Calibri"/>
              </w:rPr>
            </w:pPr>
            <w:hyperlink r:id="rId33" w:history="1">
              <w:r w:rsidR="00CF1768" w:rsidRPr="00AD3142">
                <w:rPr>
                  <w:rStyle w:val="Hyperlink"/>
                  <w:rFonts w:cs="Calibri"/>
                </w:rPr>
                <w:t>http://www.amazon.co.uk/kindle-free-books-Store/s?ie=UTF8&amp;rh=n%3A341677031%2Ck%3Akindle%20free%20books&amp;page=1</w:t>
              </w:r>
            </w:hyperlink>
          </w:p>
        </w:tc>
        <w:tc>
          <w:tcPr>
            <w:tcW w:w="6502" w:type="dxa"/>
          </w:tcPr>
          <w:p w:rsidR="00CF1768" w:rsidRPr="00AD3142" w:rsidRDefault="00CF1768" w:rsidP="001023CC">
            <w:pPr>
              <w:spacing w:after="0" w:line="240" w:lineRule="auto"/>
              <w:jc w:val="both"/>
              <w:rPr>
                <w:rFonts w:cs="Calibri"/>
              </w:rPr>
            </w:pPr>
            <w:r w:rsidRPr="00AD3142">
              <w:rPr>
                <w:rFonts w:cs="Calibri"/>
              </w:rPr>
              <w:t xml:space="preserve">Portal care oferă gratuit cărţi în limba engleză. Este necesară </w:t>
            </w:r>
            <w:proofErr w:type="spellStart"/>
            <w:r w:rsidRPr="00AD3142">
              <w:rPr>
                <w:rFonts w:cs="Calibri"/>
              </w:rPr>
              <w:t>creearea</w:t>
            </w:r>
            <w:proofErr w:type="spellEnd"/>
            <w:r w:rsidRPr="00AD3142">
              <w:rPr>
                <w:rFonts w:cs="Calibri"/>
              </w:rPr>
              <w:t xml:space="preserve"> unui cont de utilizator.</w:t>
            </w:r>
          </w:p>
          <w:p w:rsidR="00CF1768" w:rsidRPr="00AD3142" w:rsidRDefault="00CF1768" w:rsidP="001023CC">
            <w:pPr>
              <w:spacing w:after="0"/>
              <w:jc w:val="both"/>
              <w:rPr>
                <w:rFonts w:cs="Calibri"/>
              </w:rPr>
            </w:pPr>
          </w:p>
        </w:tc>
      </w:tr>
      <w:tr w:rsidR="00CF1768" w:rsidRPr="00AD3142" w:rsidTr="00E303FE">
        <w:trPr>
          <w:trHeight w:val="199"/>
        </w:trPr>
        <w:tc>
          <w:tcPr>
            <w:tcW w:w="923" w:type="dxa"/>
            <w:vMerge/>
            <w:vAlign w:val="center"/>
          </w:tcPr>
          <w:p w:rsidR="00CF1768" w:rsidRPr="00AD3142" w:rsidRDefault="00CF1768" w:rsidP="001023CC">
            <w:pPr>
              <w:spacing w:after="0"/>
              <w:jc w:val="both"/>
              <w:rPr>
                <w:rFonts w:cs="Calibri"/>
                <w:lang w:val="fr-FR"/>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hyperlink r:id="rId34" w:history="1">
              <w:r w:rsidR="00CF1768" w:rsidRPr="00AD3142">
                <w:rPr>
                  <w:rStyle w:val="Hyperlink"/>
                  <w:rFonts w:cs="Calibri"/>
                </w:rPr>
                <w:t>http://openlibrary.org/</w:t>
              </w:r>
            </w:hyperlink>
          </w:p>
        </w:tc>
        <w:tc>
          <w:tcPr>
            <w:tcW w:w="6502" w:type="dxa"/>
          </w:tcPr>
          <w:p w:rsidR="00CF1768" w:rsidRPr="00AD3142" w:rsidRDefault="00CF1768" w:rsidP="001023CC">
            <w:pPr>
              <w:spacing w:after="0"/>
              <w:jc w:val="both"/>
              <w:rPr>
                <w:rFonts w:cs="Calibri"/>
              </w:rPr>
            </w:pPr>
            <w:r w:rsidRPr="00AD3142">
              <w:rPr>
                <w:rFonts w:cs="Calibri"/>
              </w:rPr>
              <w:t>Portal ce oferă pentru citit cărţi gratuite publicate în diverse limbi străine.</w:t>
            </w:r>
          </w:p>
        </w:tc>
      </w:tr>
      <w:tr w:rsidR="00CF1768" w:rsidRPr="00AD3142" w:rsidTr="00E303FE">
        <w:trPr>
          <w:trHeight w:val="198"/>
        </w:trPr>
        <w:tc>
          <w:tcPr>
            <w:tcW w:w="923" w:type="dxa"/>
            <w:vMerge/>
            <w:vAlign w:val="center"/>
          </w:tcPr>
          <w:p w:rsidR="00CF1768" w:rsidRPr="00AD3142" w:rsidRDefault="00CF1768" w:rsidP="001023CC">
            <w:pPr>
              <w:spacing w:after="0"/>
              <w:jc w:val="both"/>
              <w:rPr>
                <w:rFonts w:cs="Calibri"/>
                <w:lang w:val="fr-FR"/>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hyperlink r:id="rId35" w:history="1">
              <w:r w:rsidR="00CF1768" w:rsidRPr="00AD3142">
                <w:rPr>
                  <w:rStyle w:val="Hyperlink"/>
                  <w:rFonts w:cs="Calibri"/>
                </w:rPr>
                <w:t>http://bibliotheq.net/</w:t>
              </w:r>
            </w:hyperlink>
          </w:p>
        </w:tc>
        <w:tc>
          <w:tcPr>
            <w:tcW w:w="6502" w:type="dxa"/>
          </w:tcPr>
          <w:p w:rsidR="00CF1768" w:rsidRPr="00AD3142" w:rsidRDefault="00CF1768" w:rsidP="001023CC">
            <w:pPr>
              <w:spacing w:after="0" w:line="240" w:lineRule="auto"/>
              <w:jc w:val="both"/>
              <w:rPr>
                <w:rFonts w:cs="Calibri"/>
              </w:rPr>
            </w:pPr>
            <w:r w:rsidRPr="00AD3142">
              <w:rPr>
                <w:rFonts w:cs="Calibri"/>
              </w:rPr>
              <w:t>Bibliotecă virtuală ce oferă gratuit, cărţi în limba franceză, ce pot fi citite on-line.</w:t>
            </w:r>
          </w:p>
          <w:p w:rsidR="00CF1768" w:rsidRPr="00AD3142" w:rsidRDefault="00CF1768" w:rsidP="001023CC">
            <w:pPr>
              <w:spacing w:after="0" w:line="240" w:lineRule="auto"/>
              <w:jc w:val="both"/>
              <w:rPr>
                <w:rFonts w:cs="Calibri"/>
              </w:rPr>
            </w:pPr>
          </w:p>
        </w:tc>
      </w:tr>
      <w:tr w:rsidR="00CF1768" w:rsidRPr="00AD3142" w:rsidTr="00E303FE">
        <w:trPr>
          <w:trHeight w:val="198"/>
        </w:trPr>
        <w:tc>
          <w:tcPr>
            <w:tcW w:w="923" w:type="dxa"/>
            <w:vMerge/>
            <w:vAlign w:val="center"/>
          </w:tcPr>
          <w:p w:rsidR="00CF1768" w:rsidRPr="00AD3142" w:rsidRDefault="00CF1768" w:rsidP="001023CC">
            <w:pPr>
              <w:spacing w:after="0"/>
              <w:jc w:val="both"/>
              <w:rPr>
                <w:rFonts w:cs="Calibri"/>
                <w:lang w:val="fr-FR"/>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hyperlink r:id="rId36" w:history="1">
              <w:r w:rsidR="00CF1768" w:rsidRPr="00AD3142">
                <w:rPr>
                  <w:rStyle w:val="Hyperlink"/>
                  <w:rFonts w:cs="Calibri"/>
                </w:rPr>
                <w:t>http://www.gutenberg.org/</w:t>
              </w:r>
            </w:hyperlink>
          </w:p>
        </w:tc>
        <w:tc>
          <w:tcPr>
            <w:tcW w:w="6502" w:type="dxa"/>
          </w:tcPr>
          <w:p w:rsidR="00CF1768" w:rsidRPr="00AD3142" w:rsidRDefault="00CF1768" w:rsidP="001023CC">
            <w:pPr>
              <w:spacing w:after="0" w:line="240" w:lineRule="auto"/>
              <w:jc w:val="both"/>
              <w:rPr>
                <w:rFonts w:cs="Calibri"/>
              </w:rPr>
            </w:pPr>
            <w:r w:rsidRPr="00AD3142">
              <w:rPr>
                <w:rFonts w:cs="Calibri"/>
              </w:rPr>
              <w:t xml:space="preserve">Proiectul </w:t>
            </w:r>
            <w:proofErr w:type="spellStart"/>
            <w:r w:rsidRPr="00AD3142">
              <w:rPr>
                <w:rFonts w:cs="Calibri"/>
              </w:rPr>
              <w:t>Gutenberg</w:t>
            </w:r>
            <w:proofErr w:type="spellEnd"/>
            <w:r w:rsidRPr="00AD3142">
              <w:rPr>
                <w:rFonts w:cs="Calibri"/>
              </w:rPr>
              <w:t>. Arhivă publică de cărţi.</w:t>
            </w:r>
          </w:p>
        </w:tc>
      </w:tr>
      <w:tr w:rsidR="00CF1768" w:rsidRPr="00AD3142" w:rsidTr="00E303FE">
        <w:trPr>
          <w:trHeight w:val="198"/>
        </w:trPr>
        <w:tc>
          <w:tcPr>
            <w:tcW w:w="923" w:type="dxa"/>
            <w:vMerge/>
            <w:vAlign w:val="center"/>
          </w:tcPr>
          <w:p w:rsidR="00CF1768" w:rsidRPr="009D32AA" w:rsidRDefault="00CF1768" w:rsidP="001023CC">
            <w:pPr>
              <w:spacing w:after="0"/>
              <w:jc w:val="both"/>
              <w:rPr>
                <w:rFonts w:cs="Calibri"/>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CF1768" w:rsidP="001023CC">
            <w:pPr>
              <w:spacing w:after="0"/>
              <w:jc w:val="both"/>
              <w:rPr>
                <w:rFonts w:cs="Calibri"/>
              </w:rPr>
            </w:pPr>
            <w:r w:rsidRPr="00AD3142">
              <w:rPr>
                <w:rFonts w:cs="Calibri"/>
              </w:rPr>
              <w:t xml:space="preserve"> </w:t>
            </w:r>
            <w:hyperlink r:id="rId37" w:history="1">
              <w:r w:rsidRPr="00AD3142">
                <w:rPr>
                  <w:rStyle w:val="Hyperlink"/>
                  <w:rFonts w:cs="Calibri"/>
                </w:rPr>
                <w:t>http://hallo.ro/</w:t>
              </w:r>
            </w:hyperlink>
          </w:p>
        </w:tc>
        <w:tc>
          <w:tcPr>
            <w:tcW w:w="6502" w:type="dxa"/>
          </w:tcPr>
          <w:p w:rsidR="00CF1768" w:rsidRPr="00AD3142" w:rsidRDefault="00CF1768" w:rsidP="001023CC">
            <w:pPr>
              <w:spacing w:after="0"/>
              <w:jc w:val="both"/>
              <w:rPr>
                <w:rFonts w:cs="Calibri"/>
              </w:rPr>
            </w:pPr>
            <w:r w:rsidRPr="00AD3142">
              <w:rPr>
                <w:rFonts w:cs="Calibri"/>
              </w:rPr>
              <w:t xml:space="preserve">Pagină web care oferă on-line dicţionare </w:t>
            </w:r>
            <w:proofErr w:type="spellStart"/>
            <w:r w:rsidRPr="00AD3142">
              <w:rPr>
                <w:rFonts w:cs="Calibri"/>
              </w:rPr>
              <w:t>Englez-Român</w:t>
            </w:r>
            <w:proofErr w:type="spellEnd"/>
            <w:r w:rsidRPr="00AD3142">
              <w:rPr>
                <w:rFonts w:cs="Calibri"/>
              </w:rPr>
              <w:t xml:space="preserve">, </w:t>
            </w:r>
            <w:proofErr w:type="spellStart"/>
            <w:r w:rsidRPr="00AD3142">
              <w:rPr>
                <w:rFonts w:cs="Calibri"/>
              </w:rPr>
              <w:t>German-Român</w:t>
            </w:r>
            <w:proofErr w:type="spellEnd"/>
            <w:r w:rsidRPr="00AD3142">
              <w:rPr>
                <w:rFonts w:cs="Calibri"/>
              </w:rPr>
              <w:t xml:space="preserve">, </w:t>
            </w:r>
            <w:proofErr w:type="spellStart"/>
            <w:r w:rsidRPr="00AD3142">
              <w:rPr>
                <w:rFonts w:cs="Calibri"/>
              </w:rPr>
              <w:t>Spaniol-Român</w:t>
            </w:r>
            <w:proofErr w:type="spellEnd"/>
            <w:r w:rsidRPr="00AD3142">
              <w:rPr>
                <w:rFonts w:cs="Calibri"/>
              </w:rPr>
              <w:t xml:space="preserve"> şi </w:t>
            </w:r>
            <w:proofErr w:type="spellStart"/>
            <w:r w:rsidRPr="00AD3142">
              <w:rPr>
                <w:rFonts w:cs="Calibri"/>
              </w:rPr>
              <w:t>Francez-Român</w:t>
            </w:r>
            <w:proofErr w:type="spellEnd"/>
          </w:p>
        </w:tc>
      </w:tr>
      <w:tr w:rsidR="00CF1768" w:rsidRPr="00AD3142" w:rsidTr="00E303FE">
        <w:trPr>
          <w:trHeight w:val="198"/>
        </w:trPr>
        <w:tc>
          <w:tcPr>
            <w:tcW w:w="923" w:type="dxa"/>
            <w:vMerge/>
            <w:vAlign w:val="center"/>
          </w:tcPr>
          <w:p w:rsidR="00CF1768" w:rsidRPr="009D32AA" w:rsidRDefault="00CF1768" w:rsidP="001023CC">
            <w:pPr>
              <w:spacing w:after="0"/>
              <w:jc w:val="both"/>
              <w:rPr>
                <w:rFonts w:cs="Calibri"/>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r>
              <w:fldChar w:fldCharType="begin"/>
            </w:r>
            <w:r w:rsidRPr="00FD05F3">
              <w:rPr>
                <w:rPrChange w:id="41" w:author="Claudia" w:date="2012-01-08T17:34:00Z">
                  <w:rPr>
                    <w:color w:val="0000FF"/>
                    <w:u w:val="single"/>
                    <w:lang w:val="en-US"/>
                  </w:rPr>
                </w:rPrChange>
              </w:rPr>
              <w:instrText xml:space="preserve"> HYPERLINK "http://www.francparler.org/parcours/conte.htm" </w:instrText>
            </w:r>
            <w:r>
              <w:fldChar w:fldCharType="separate"/>
            </w:r>
            <w:r w:rsidRPr="00FD05F3">
              <w:rPr>
                <w:rStyle w:val="Hyperlink"/>
                <w:rPrChange w:id="42" w:author="Claudia" w:date="2012-01-08T17:34:00Z">
                  <w:rPr>
                    <w:rStyle w:val="Hyperlink"/>
                    <w:lang w:val="en-US"/>
                  </w:rPr>
                </w:rPrChange>
              </w:rPr>
              <w:t>http://www.francparler.org/parcours/conte.htm</w:t>
            </w:r>
            <w:r>
              <w:fldChar w:fldCharType="end"/>
            </w:r>
          </w:p>
        </w:tc>
        <w:tc>
          <w:tcPr>
            <w:tcW w:w="6502" w:type="dxa"/>
          </w:tcPr>
          <w:p w:rsidR="00CF1768" w:rsidRPr="00AD3142" w:rsidRDefault="00CF1768" w:rsidP="001023CC">
            <w:pPr>
              <w:spacing w:after="0"/>
              <w:jc w:val="both"/>
              <w:rPr>
                <w:rFonts w:cs="Calibri"/>
              </w:rPr>
            </w:pPr>
            <w:proofErr w:type="spellStart"/>
            <w:r w:rsidRPr="005254DA">
              <w:rPr>
                <w:lang w:val="fr-FR"/>
              </w:rPr>
              <w:t>biblioteci</w:t>
            </w:r>
            <w:proofErr w:type="spellEnd"/>
            <w:r w:rsidRPr="005254DA">
              <w:rPr>
                <w:lang w:val="fr-FR"/>
              </w:rPr>
              <w:t xml:space="preserve"> on-line </w:t>
            </w:r>
            <w:proofErr w:type="spellStart"/>
            <w:r w:rsidRPr="005254DA">
              <w:rPr>
                <w:lang w:val="fr-FR"/>
              </w:rPr>
              <w:t>şi</w:t>
            </w:r>
            <w:proofErr w:type="spellEnd"/>
            <w:r w:rsidRPr="005254DA">
              <w:rPr>
                <w:lang w:val="fr-FR"/>
              </w:rPr>
              <w:t xml:space="preserve"> </w:t>
            </w:r>
            <w:proofErr w:type="spellStart"/>
            <w:r>
              <w:rPr>
                <w:lang w:val="fr-FR"/>
              </w:rPr>
              <w:t>trasee</w:t>
            </w:r>
            <w:proofErr w:type="spellEnd"/>
            <w:r w:rsidRPr="005254DA">
              <w:rPr>
                <w:lang w:val="fr-FR"/>
              </w:rPr>
              <w:t xml:space="preserve"> </w:t>
            </w:r>
            <w:proofErr w:type="gramStart"/>
            <w:r w:rsidRPr="005254DA">
              <w:rPr>
                <w:lang w:val="fr-FR"/>
              </w:rPr>
              <w:t xml:space="preserve">de </w:t>
            </w:r>
            <w:proofErr w:type="spellStart"/>
            <w:r w:rsidRPr="005254DA">
              <w:rPr>
                <w:lang w:val="fr-FR"/>
              </w:rPr>
              <w:t>învăţ</w:t>
            </w:r>
            <w:r>
              <w:rPr>
                <w:lang w:val="fr-FR"/>
              </w:rPr>
              <w:t>are</w:t>
            </w:r>
            <w:proofErr w:type="spellEnd"/>
            <w:proofErr w:type="gramEnd"/>
          </w:p>
        </w:tc>
      </w:tr>
      <w:tr w:rsidR="00CF1768" w:rsidRPr="00AD3142" w:rsidTr="00E303FE">
        <w:trPr>
          <w:trHeight w:val="198"/>
        </w:trPr>
        <w:tc>
          <w:tcPr>
            <w:tcW w:w="923" w:type="dxa"/>
            <w:vMerge/>
            <w:vAlign w:val="center"/>
          </w:tcPr>
          <w:p w:rsidR="00CF1768" w:rsidRPr="009D32AA" w:rsidRDefault="00CF1768" w:rsidP="001023CC">
            <w:pPr>
              <w:spacing w:after="0"/>
              <w:jc w:val="both"/>
              <w:rPr>
                <w:rFonts w:cs="Calibri"/>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hyperlink r:id="rId38" w:history="1">
              <w:r w:rsidR="00CF1768" w:rsidRPr="005254DA">
                <w:rPr>
                  <w:rStyle w:val="Hyperlink"/>
                  <w:lang w:val="fr-FR"/>
                </w:rPr>
                <w:t>http://poesie.webnet.fr/</w:t>
              </w:r>
            </w:hyperlink>
          </w:p>
        </w:tc>
        <w:tc>
          <w:tcPr>
            <w:tcW w:w="6502" w:type="dxa"/>
          </w:tcPr>
          <w:p w:rsidR="00CF1768" w:rsidRPr="00AD3142" w:rsidRDefault="00CF1768" w:rsidP="001023CC">
            <w:pPr>
              <w:spacing w:after="0"/>
              <w:jc w:val="both"/>
              <w:rPr>
                <w:rFonts w:cs="Calibri"/>
              </w:rPr>
            </w:pPr>
            <w:proofErr w:type="spellStart"/>
            <w:r w:rsidRPr="005254DA">
              <w:rPr>
                <w:lang w:val="fr-FR"/>
              </w:rPr>
              <w:t>Poezie</w:t>
            </w:r>
            <w:proofErr w:type="spellEnd"/>
            <w:r w:rsidRPr="005254DA">
              <w:rPr>
                <w:lang w:val="fr-FR"/>
              </w:rPr>
              <w:t xml:space="preserve"> </w:t>
            </w:r>
            <w:proofErr w:type="spellStart"/>
            <w:r w:rsidRPr="005254DA">
              <w:rPr>
                <w:lang w:val="fr-FR"/>
              </w:rPr>
              <w:t>franceză</w:t>
            </w:r>
            <w:proofErr w:type="spellEnd"/>
          </w:p>
        </w:tc>
      </w:tr>
      <w:tr w:rsidR="00CF1768" w:rsidRPr="00AD3142" w:rsidTr="00E303FE">
        <w:trPr>
          <w:trHeight w:val="198"/>
        </w:trPr>
        <w:tc>
          <w:tcPr>
            <w:tcW w:w="923" w:type="dxa"/>
            <w:vMerge/>
            <w:vAlign w:val="center"/>
          </w:tcPr>
          <w:p w:rsidR="00CF1768" w:rsidRPr="009D32AA" w:rsidRDefault="00CF1768" w:rsidP="001023CC">
            <w:pPr>
              <w:spacing w:after="0"/>
              <w:jc w:val="both"/>
              <w:rPr>
                <w:rFonts w:cs="Calibri"/>
              </w:rPr>
            </w:pPr>
          </w:p>
        </w:tc>
        <w:tc>
          <w:tcPr>
            <w:tcW w:w="1403" w:type="dxa"/>
            <w:vMerge/>
          </w:tcPr>
          <w:p w:rsidR="00CF1768" w:rsidRPr="00AD3142" w:rsidRDefault="00CF1768" w:rsidP="001023CC">
            <w:pPr>
              <w:spacing w:after="0"/>
              <w:jc w:val="both"/>
              <w:rPr>
                <w:rFonts w:cs="Calibri"/>
              </w:rPr>
            </w:pPr>
          </w:p>
        </w:tc>
        <w:tc>
          <w:tcPr>
            <w:tcW w:w="4870" w:type="dxa"/>
          </w:tcPr>
          <w:p w:rsidR="00CF1768" w:rsidRPr="00AD3142" w:rsidRDefault="00FD05F3" w:rsidP="001023CC">
            <w:pPr>
              <w:spacing w:after="0"/>
              <w:jc w:val="both"/>
              <w:rPr>
                <w:rFonts w:cs="Calibri"/>
              </w:rPr>
            </w:pPr>
            <w:r>
              <w:fldChar w:fldCharType="begin"/>
            </w:r>
            <w:r w:rsidRPr="00FD05F3">
              <w:rPr>
                <w:rPrChange w:id="43" w:author="Claudia" w:date="2012-01-08T17:34:00Z">
                  <w:rPr>
                    <w:color w:val="0000FF"/>
                    <w:u w:val="single"/>
                    <w:lang w:val="en-US"/>
                  </w:rPr>
                </w:rPrChange>
              </w:rPr>
              <w:instrText xml:space="preserve"> HYPERLINK "http://www.francparler.org/parcours/bibliotheques.htm" </w:instrText>
            </w:r>
            <w:r>
              <w:fldChar w:fldCharType="separate"/>
            </w:r>
            <w:r w:rsidRPr="00FD05F3">
              <w:rPr>
                <w:rStyle w:val="Hyperlink"/>
                <w:rPrChange w:id="44" w:author="Claudia" w:date="2012-01-08T17:34:00Z">
                  <w:rPr>
                    <w:rStyle w:val="Hyperlink"/>
                    <w:lang w:val="en-US"/>
                  </w:rPr>
                </w:rPrChange>
              </w:rPr>
              <w:t>http://www.francparler.org/parcours/bibliotheques.htm</w:t>
            </w:r>
            <w:r>
              <w:fldChar w:fldCharType="end"/>
            </w:r>
          </w:p>
        </w:tc>
        <w:tc>
          <w:tcPr>
            <w:tcW w:w="6502" w:type="dxa"/>
          </w:tcPr>
          <w:p w:rsidR="00CF1768" w:rsidRPr="00AD3142" w:rsidRDefault="00CF1768" w:rsidP="001023CC">
            <w:pPr>
              <w:spacing w:after="0"/>
              <w:jc w:val="both"/>
              <w:rPr>
                <w:rFonts w:cs="Calibri"/>
              </w:rPr>
            </w:pPr>
            <w:r w:rsidRPr="005254DA">
              <w:rPr>
                <w:lang w:val="fr-FR"/>
              </w:rPr>
              <w:t xml:space="preserve">mai </w:t>
            </w:r>
            <w:proofErr w:type="spellStart"/>
            <w:r w:rsidRPr="005254DA">
              <w:rPr>
                <w:lang w:val="fr-FR"/>
              </w:rPr>
              <w:t>multe</w:t>
            </w:r>
            <w:proofErr w:type="spellEnd"/>
            <w:r w:rsidRPr="005254DA">
              <w:rPr>
                <w:lang w:val="fr-FR"/>
              </w:rPr>
              <w:t xml:space="preserve"> </w:t>
            </w:r>
            <w:proofErr w:type="spellStart"/>
            <w:r w:rsidRPr="005254DA">
              <w:rPr>
                <w:lang w:val="fr-FR"/>
              </w:rPr>
              <w:t>biblioteci</w:t>
            </w:r>
            <w:proofErr w:type="spellEnd"/>
          </w:p>
        </w:tc>
      </w:tr>
    </w:tbl>
    <w:p w:rsidR="00893E58" w:rsidRPr="00AD3142" w:rsidRDefault="00893E58" w:rsidP="001023CC">
      <w:pPr>
        <w:spacing w:after="0"/>
        <w:jc w:val="both"/>
        <w:rPr>
          <w:rFonts w:cs="Calibri"/>
          <w:b/>
        </w:rPr>
      </w:pPr>
    </w:p>
    <w:p w:rsidR="00893E58" w:rsidRPr="00AD3142" w:rsidRDefault="00893E58" w:rsidP="00870044">
      <w:pPr>
        <w:ind w:left="1080"/>
        <w:jc w:val="both"/>
        <w:rPr>
          <w:rFonts w:cs="Calibri"/>
          <w:b/>
          <w:i/>
        </w:rPr>
      </w:pPr>
      <w:r w:rsidRPr="00AD3142">
        <w:rPr>
          <w:rFonts w:cs="Calibri"/>
          <w:b/>
        </w:rPr>
        <w:t xml:space="preserve">II. Aria curriculară </w:t>
      </w:r>
      <w:r w:rsidRPr="00AD3142">
        <w:rPr>
          <w:rFonts w:cs="Calibri"/>
          <w:b/>
          <w:i/>
        </w:rPr>
        <w:t>Matematică şi Ştiinţe</w:t>
      </w:r>
    </w:p>
    <w:tbl>
      <w:tblPr>
        <w:tblpPr w:leftFromText="180" w:rightFromText="180" w:vertAnchor="text" w:horzAnchor="margin" w:tblpX="-252" w:tblpY="626"/>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3"/>
        <w:gridCol w:w="1403"/>
        <w:gridCol w:w="4870"/>
        <w:gridCol w:w="6502"/>
      </w:tblGrid>
      <w:tr w:rsidR="00893E58" w:rsidRPr="00AD3142" w:rsidTr="00E303FE">
        <w:tc>
          <w:tcPr>
            <w:tcW w:w="923" w:type="dxa"/>
          </w:tcPr>
          <w:p w:rsidR="00893E58" w:rsidRPr="00AD3142" w:rsidRDefault="00893E58" w:rsidP="001023CC">
            <w:pPr>
              <w:spacing w:after="0"/>
              <w:jc w:val="both"/>
              <w:rPr>
                <w:rFonts w:cs="Calibri"/>
              </w:rPr>
            </w:pPr>
            <w:r w:rsidRPr="00AD3142">
              <w:rPr>
                <w:rFonts w:cs="Calibri"/>
              </w:rPr>
              <w:t>Clasa</w:t>
            </w:r>
          </w:p>
        </w:tc>
        <w:tc>
          <w:tcPr>
            <w:tcW w:w="1403" w:type="dxa"/>
          </w:tcPr>
          <w:p w:rsidR="00893E58" w:rsidRPr="00AD3142" w:rsidRDefault="00893E58" w:rsidP="001023CC">
            <w:pPr>
              <w:spacing w:after="0"/>
              <w:jc w:val="both"/>
              <w:rPr>
                <w:rFonts w:cs="Calibri"/>
              </w:rPr>
            </w:pPr>
            <w:r w:rsidRPr="00AD3142">
              <w:rPr>
                <w:rFonts w:cs="Calibri"/>
              </w:rPr>
              <w:t>Disciplina</w:t>
            </w:r>
          </w:p>
        </w:tc>
        <w:tc>
          <w:tcPr>
            <w:tcW w:w="4870" w:type="dxa"/>
          </w:tcPr>
          <w:p w:rsidR="00893E58" w:rsidRPr="00AD3142" w:rsidRDefault="00893E58" w:rsidP="001023CC">
            <w:pPr>
              <w:spacing w:after="0"/>
              <w:jc w:val="both"/>
              <w:rPr>
                <w:rFonts w:cs="Calibri"/>
              </w:rPr>
            </w:pPr>
            <w:r w:rsidRPr="00AD3142">
              <w:rPr>
                <w:rFonts w:cs="Calibri"/>
              </w:rPr>
              <w:t>URL</w:t>
            </w:r>
          </w:p>
        </w:tc>
        <w:tc>
          <w:tcPr>
            <w:tcW w:w="6502" w:type="dxa"/>
          </w:tcPr>
          <w:p w:rsidR="00893E58" w:rsidRPr="00AD3142" w:rsidRDefault="00893E58" w:rsidP="001023CC">
            <w:pPr>
              <w:spacing w:after="0"/>
              <w:jc w:val="both"/>
              <w:rPr>
                <w:rFonts w:cs="Calibri"/>
              </w:rPr>
            </w:pPr>
            <w:r w:rsidRPr="00AD3142">
              <w:rPr>
                <w:rFonts w:cs="Calibri"/>
              </w:rPr>
              <w:t>Scurtă caracterizare</w:t>
            </w:r>
          </w:p>
        </w:tc>
      </w:tr>
      <w:tr w:rsidR="00A7359F" w:rsidRPr="00AD3142" w:rsidTr="00A7359F">
        <w:trPr>
          <w:trHeight w:val="586"/>
        </w:trPr>
        <w:tc>
          <w:tcPr>
            <w:tcW w:w="923" w:type="dxa"/>
            <w:vMerge w:val="restart"/>
          </w:tcPr>
          <w:p w:rsidR="00A7359F" w:rsidRPr="00AD3142" w:rsidRDefault="00A7359F" w:rsidP="001023CC">
            <w:pPr>
              <w:spacing w:after="0"/>
              <w:jc w:val="both"/>
              <w:rPr>
                <w:rFonts w:cs="Calibri"/>
              </w:rPr>
            </w:pPr>
            <w:r w:rsidRPr="00AD3142">
              <w:rPr>
                <w:rFonts w:cs="Calibri"/>
              </w:rPr>
              <w:t>1</w:t>
            </w:r>
          </w:p>
        </w:tc>
        <w:tc>
          <w:tcPr>
            <w:tcW w:w="1403" w:type="dxa"/>
            <w:vMerge w:val="restart"/>
            <w:vAlign w:val="center"/>
          </w:tcPr>
          <w:p w:rsidR="00A7359F" w:rsidRPr="00AD3142" w:rsidRDefault="00A7359F" w:rsidP="00A7359F">
            <w:pPr>
              <w:spacing w:after="0"/>
              <w:jc w:val="center"/>
              <w:rPr>
                <w:rFonts w:cs="Calibri"/>
              </w:rPr>
            </w:pPr>
            <w:r w:rsidRPr="00AD3142">
              <w:rPr>
                <w:rFonts w:cs="Calibri"/>
              </w:rPr>
              <w:t>Cunoaşterea mediului/</w:t>
            </w:r>
          </w:p>
          <w:p w:rsidR="00A7359F" w:rsidRPr="00AD3142" w:rsidRDefault="00A7359F" w:rsidP="00A7359F">
            <w:pPr>
              <w:spacing w:after="0"/>
              <w:jc w:val="center"/>
              <w:rPr>
                <w:rFonts w:cs="Calibri"/>
              </w:rPr>
            </w:pPr>
            <w:r w:rsidRPr="00AD3142">
              <w:rPr>
                <w:rFonts w:cs="Calibri"/>
              </w:rPr>
              <w:t xml:space="preserve">alte activităţi </w:t>
            </w:r>
            <w:r w:rsidRPr="00AD3142">
              <w:rPr>
                <w:rFonts w:cs="Calibri"/>
              </w:rPr>
              <w:lastRenderedPageBreak/>
              <w:t xml:space="preserve">pentru învăţământ primar din aria curriculară </w:t>
            </w:r>
            <w:r w:rsidRPr="00AD3142">
              <w:rPr>
                <w:rFonts w:cs="Calibri"/>
                <w:i/>
              </w:rPr>
              <w:t>Matematică şi ştiinţe</w:t>
            </w:r>
          </w:p>
        </w:tc>
        <w:tc>
          <w:tcPr>
            <w:tcW w:w="4870" w:type="dxa"/>
          </w:tcPr>
          <w:p w:rsidR="00A7359F" w:rsidRPr="00AD3142" w:rsidRDefault="00FD05F3" w:rsidP="00870044">
            <w:pPr>
              <w:pStyle w:val="Frspaiere"/>
              <w:jc w:val="both"/>
              <w:rPr>
                <w:rFonts w:cs="Calibri"/>
              </w:rPr>
            </w:pPr>
            <w:hyperlink r:id="rId39" w:history="1">
              <w:r w:rsidR="00A7359F" w:rsidRPr="00AD3142">
                <w:rPr>
                  <w:rStyle w:val="Hyperlink"/>
                  <w:rFonts w:cs="Calibri"/>
                </w:rPr>
                <w:t>http://www.discoveryeducation.com/teachers/</w:t>
              </w:r>
            </w:hyperlink>
          </w:p>
          <w:p w:rsidR="00A7359F" w:rsidRPr="00AD3142" w:rsidRDefault="00A7359F" w:rsidP="001023CC">
            <w:pPr>
              <w:spacing w:after="0"/>
              <w:jc w:val="both"/>
              <w:rPr>
                <w:rFonts w:cs="Calibri"/>
              </w:rPr>
            </w:pPr>
          </w:p>
        </w:tc>
        <w:tc>
          <w:tcPr>
            <w:tcW w:w="6502" w:type="dxa"/>
          </w:tcPr>
          <w:p w:rsidR="00A7359F" w:rsidRPr="00AD3142" w:rsidRDefault="00A7359F" w:rsidP="00870044">
            <w:pPr>
              <w:pStyle w:val="Frspaiere"/>
              <w:jc w:val="both"/>
              <w:rPr>
                <w:rFonts w:cs="Calibri"/>
              </w:rPr>
            </w:pPr>
            <w:r w:rsidRPr="00AD3142">
              <w:rPr>
                <w:rFonts w:cs="Calibri"/>
              </w:rPr>
              <w:t xml:space="preserve">Suport didactic pentru profesori. Lectii, </w:t>
            </w:r>
            <w:r w:rsidRPr="00AD3142">
              <w:rPr>
                <w:rFonts w:cs="Calibri"/>
                <w:b/>
                <w:bCs/>
              </w:rPr>
              <w:t>planuri de lectii</w:t>
            </w:r>
            <w:r w:rsidRPr="00AD3142">
              <w:rPr>
                <w:rFonts w:cs="Calibri"/>
              </w:rPr>
              <w:t xml:space="preserve"> organizate pe nivele de studiu.</w:t>
            </w:r>
          </w:p>
          <w:p w:rsidR="00A7359F" w:rsidRPr="00AD3142" w:rsidRDefault="00A7359F" w:rsidP="00870044">
            <w:pPr>
              <w:pStyle w:val="Frspaiere"/>
              <w:jc w:val="both"/>
              <w:rPr>
                <w:rFonts w:cs="Calibri"/>
              </w:rPr>
            </w:pPr>
          </w:p>
          <w:p w:rsidR="00A7359F" w:rsidRPr="00AD3142" w:rsidRDefault="00A7359F" w:rsidP="001023CC">
            <w:pPr>
              <w:spacing w:after="0"/>
              <w:jc w:val="both"/>
              <w:rPr>
                <w:rFonts w:cs="Calibri"/>
              </w:rPr>
            </w:pPr>
          </w:p>
        </w:tc>
      </w:tr>
      <w:tr w:rsidR="00A7359F" w:rsidRPr="00AD3142" w:rsidTr="00E303FE">
        <w:trPr>
          <w:trHeight w:val="584"/>
        </w:trPr>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FD05F3" w:rsidP="001023CC">
            <w:pPr>
              <w:spacing w:after="0" w:line="240" w:lineRule="auto"/>
              <w:jc w:val="both"/>
              <w:rPr>
                <w:rFonts w:eastAsia="Times New Roman" w:cs="Calibri"/>
                <w:b/>
              </w:rPr>
            </w:pPr>
            <w:hyperlink r:id="rId40" w:history="1">
              <w:r w:rsidR="00A7359F" w:rsidRPr="00AD3142">
                <w:rPr>
                  <w:rStyle w:val="Hyperlink"/>
                  <w:rFonts w:eastAsia="Times New Roman" w:cs="Calibri"/>
                </w:rPr>
                <w:t>http://advancedelearning.com</w:t>
              </w:r>
            </w:hyperlink>
          </w:p>
          <w:p w:rsidR="00A7359F" w:rsidRPr="00AD3142" w:rsidRDefault="00A7359F" w:rsidP="001023CC">
            <w:pPr>
              <w:spacing w:after="0" w:line="240" w:lineRule="auto"/>
              <w:jc w:val="both"/>
              <w:rPr>
                <w:rFonts w:eastAsia="Times New Roman" w:cs="Calibri"/>
                <w:b/>
                <w:color w:val="0000FF"/>
                <w:u w:val="single"/>
              </w:rPr>
            </w:pPr>
            <w:r w:rsidRPr="00AD3142">
              <w:rPr>
                <w:rFonts w:eastAsia="Times New Roman" w:cs="Calibri"/>
                <w:b/>
              </w:rPr>
              <w:t>/</w:t>
            </w:r>
            <w:proofErr w:type="spellStart"/>
            <w:r w:rsidRPr="00AD3142">
              <w:rPr>
                <w:rStyle w:val="Hyperlink"/>
                <w:rFonts w:eastAsia="Times New Roman" w:cs="Calibri"/>
              </w:rPr>
              <w:t>index.php</w:t>
            </w:r>
            <w:proofErr w:type="spellEnd"/>
            <w:r w:rsidRPr="00AD3142">
              <w:rPr>
                <w:rStyle w:val="Hyperlink"/>
                <w:rFonts w:eastAsia="Times New Roman" w:cs="Calibri"/>
              </w:rPr>
              <w:t>/</w:t>
            </w:r>
            <w:proofErr w:type="spellStart"/>
            <w:r w:rsidRPr="00AD3142">
              <w:rPr>
                <w:rStyle w:val="Hyperlink"/>
                <w:rFonts w:eastAsia="Times New Roman" w:cs="Calibri"/>
              </w:rPr>
              <w:t>articles</w:t>
            </w:r>
            <w:proofErr w:type="spellEnd"/>
            <w:r w:rsidRPr="00AD3142">
              <w:rPr>
                <w:rStyle w:val="Hyperlink"/>
                <w:rFonts w:eastAsia="Times New Roman" w:cs="Calibri"/>
              </w:rPr>
              <w:t>/c32</w:t>
            </w:r>
          </w:p>
        </w:tc>
        <w:tc>
          <w:tcPr>
            <w:tcW w:w="6502" w:type="dxa"/>
          </w:tcPr>
          <w:p w:rsidR="00A7359F" w:rsidRPr="00AD3142" w:rsidRDefault="00A7359F" w:rsidP="00870044">
            <w:pPr>
              <w:pStyle w:val="Frspaiere"/>
              <w:jc w:val="both"/>
              <w:rPr>
                <w:rFonts w:cs="Calibri"/>
              </w:rPr>
            </w:pPr>
            <w:r w:rsidRPr="00AD3142">
              <w:rPr>
                <w:rFonts w:cs="Calibri"/>
              </w:rPr>
              <w:t>Lecţii AeL</w:t>
            </w:r>
          </w:p>
        </w:tc>
      </w:tr>
      <w:tr w:rsidR="00A7359F" w:rsidRPr="00AD3142" w:rsidTr="00E303FE">
        <w:trPr>
          <w:trHeight w:val="584"/>
        </w:trPr>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FD05F3" w:rsidP="001023CC">
            <w:pPr>
              <w:spacing w:after="0" w:line="240" w:lineRule="auto"/>
              <w:jc w:val="both"/>
              <w:rPr>
                <w:rFonts w:eastAsia="Times New Roman" w:cs="Calibri"/>
              </w:rPr>
            </w:pPr>
            <w:hyperlink r:id="rId41" w:history="1">
              <w:r w:rsidR="00A7359F" w:rsidRPr="00AD3142">
                <w:rPr>
                  <w:rStyle w:val="Hyperlink"/>
                  <w:rFonts w:eastAsia="Times New Roman" w:cs="Calibri"/>
                </w:rPr>
                <w:t>http://www.first-school.ws/INDEX.HTM</w:t>
              </w:r>
            </w:hyperlink>
          </w:p>
          <w:p w:rsidR="00A7359F" w:rsidRPr="00AD3142" w:rsidRDefault="00A7359F" w:rsidP="001023CC">
            <w:pPr>
              <w:spacing w:after="0" w:line="240" w:lineRule="auto"/>
              <w:jc w:val="both"/>
              <w:rPr>
                <w:rStyle w:val="Hyperlink"/>
                <w:rFonts w:eastAsia="Times New Roman" w:cs="Calibri"/>
                <w:b/>
              </w:rPr>
            </w:pPr>
          </w:p>
          <w:p w:rsidR="00A7359F" w:rsidRPr="00AD3142" w:rsidRDefault="00A7359F" w:rsidP="00870044">
            <w:pPr>
              <w:pStyle w:val="Frspaiere"/>
              <w:jc w:val="both"/>
              <w:rPr>
                <w:rFonts w:cs="Calibri"/>
              </w:rPr>
            </w:pPr>
          </w:p>
        </w:tc>
        <w:tc>
          <w:tcPr>
            <w:tcW w:w="6502" w:type="dxa"/>
          </w:tcPr>
          <w:p w:rsidR="00A7359F" w:rsidRPr="00AD3142" w:rsidRDefault="00A7359F" w:rsidP="001023CC">
            <w:pPr>
              <w:spacing w:after="0" w:line="240" w:lineRule="auto"/>
              <w:jc w:val="both"/>
              <w:rPr>
                <w:rFonts w:eastAsia="Times New Roman" w:cs="Calibri"/>
              </w:rPr>
            </w:pPr>
            <w:r w:rsidRPr="00AD3142">
              <w:rPr>
                <w:rFonts w:eastAsia="Times New Roman" w:cs="Calibri"/>
              </w:rPr>
              <w:t xml:space="preserve">Resurse complete pentru activităţii preşcolare şi </w:t>
            </w:r>
            <w:proofErr w:type="spellStart"/>
            <w:r w:rsidRPr="00AD3142">
              <w:rPr>
                <w:rFonts w:eastAsia="Times New Roman" w:cs="Calibri"/>
              </w:rPr>
              <w:t>First-School</w:t>
            </w:r>
            <w:proofErr w:type="spellEnd"/>
            <w:r w:rsidRPr="00AD3142">
              <w:rPr>
                <w:rFonts w:eastAsia="Times New Roman" w:cs="Calibri"/>
              </w:rPr>
              <w:t>.</w:t>
            </w:r>
          </w:p>
          <w:p w:rsidR="00A7359F" w:rsidRPr="00AD3142" w:rsidRDefault="00A7359F" w:rsidP="00870044">
            <w:pPr>
              <w:pStyle w:val="Frspaiere"/>
              <w:jc w:val="both"/>
              <w:rPr>
                <w:rFonts w:cs="Calibri"/>
              </w:rPr>
            </w:pPr>
            <w:r w:rsidRPr="00AD3142">
              <w:rPr>
                <w:rFonts w:cs="Calibri"/>
              </w:rPr>
              <w:t>Muzică, ştiinţe, alfabet, pagini printabile, fise de activitati educative  on-line, colecţie de alte link-uri similare</w:t>
            </w:r>
          </w:p>
        </w:tc>
      </w:tr>
      <w:tr w:rsidR="00A7359F" w:rsidRPr="00AD3142" w:rsidTr="00E303FE">
        <w:trPr>
          <w:trHeight w:val="584"/>
        </w:trPr>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FD05F3" w:rsidP="001023CC">
            <w:pPr>
              <w:spacing w:after="0" w:line="240" w:lineRule="auto"/>
              <w:jc w:val="both"/>
              <w:rPr>
                <w:rFonts w:eastAsia="Times New Roman" w:cs="Calibri"/>
              </w:rPr>
            </w:pPr>
            <w:hyperlink r:id="rId42" w:history="1">
              <w:r w:rsidR="00A7359F" w:rsidRPr="00AD3142">
                <w:rPr>
                  <w:rStyle w:val="Hyperlink"/>
                  <w:rFonts w:eastAsia="Times New Roman" w:cs="Calibri"/>
                </w:rPr>
                <w:t>http://www.nationalgeographic.com/</w:t>
              </w:r>
            </w:hyperlink>
          </w:p>
          <w:p w:rsidR="00A7359F" w:rsidRPr="00AD3142" w:rsidRDefault="00A7359F" w:rsidP="00870044">
            <w:pPr>
              <w:pStyle w:val="Frspaiere"/>
              <w:jc w:val="both"/>
              <w:rPr>
                <w:rFonts w:cs="Calibri"/>
              </w:rPr>
            </w:pPr>
          </w:p>
        </w:tc>
        <w:tc>
          <w:tcPr>
            <w:tcW w:w="6502" w:type="dxa"/>
          </w:tcPr>
          <w:p w:rsidR="00A7359F" w:rsidRPr="00AD3142" w:rsidRDefault="00A7359F" w:rsidP="00870044">
            <w:pPr>
              <w:pStyle w:val="Frspaiere"/>
              <w:jc w:val="both"/>
              <w:rPr>
                <w:rFonts w:cs="Calibri"/>
              </w:rPr>
            </w:pPr>
            <w:r w:rsidRPr="00AD3142">
              <w:rPr>
                <w:rFonts w:cs="Calibri"/>
              </w:rPr>
              <w:t>Resurse pentru învăţământ primar, cunoaşterea mediului</w:t>
            </w:r>
          </w:p>
        </w:tc>
      </w:tr>
      <w:tr w:rsidR="00A7359F" w:rsidRPr="00AD3142" w:rsidTr="00E303FE">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FD05F3" w:rsidP="001023CC">
            <w:pPr>
              <w:spacing w:after="0"/>
              <w:jc w:val="both"/>
              <w:rPr>
                <w:rFonts w:cs="Calibri"/>
              </w:rPr>
            </w:pPr>
            <w:hyperlink r:id="rId43" w:history="1">
              <w:r w:rsidR="00A7359F" w:rsidRPr="00AD3142">
                <w:rPr>
                  <w:rStyle w:val="Hyperlink"/>
                  <w:rFonts w:cs="Calibri"/>
                </w:rPr>
                <w:t>http://www.brainpop.com/free_stuff/</w:t>
              </w:r>
            </w:hyperlink>
          </w:p>
          <w:p w:rsidR="00A7359F" w:rsidRPr="009D32AA" w:rsidRDefault="00A7359F" w:rsidP="00870044">
            <w:pPr>
              <w:pStyle w:val="Frspaiere"/>
              <w:jc w:val="both"/>
              <w:rPr>
                <w:rFonts w:cs="Calibri"/>
                <w:lang w:val="ro-RO"/>
              </w:rPr>
            </w:pPr>
          </w:p>
        </w:tc>
        <w:tc>
          <w:tcPr>
            <w:tcW w:w="6502" w:type="dxa"/>
          </w:tcPr>
          <w:p w:rsidR="00A7359F" w:rsidRPr="00AD3142" w:rsidRDefault="00A7359F" w:rsidP="00870044">
            <w:pPr>
              <w:pStyle w:val="Frspaiere"/>
              <w:jc w:val="both"/>
              <w:rPr>
                <w:rFonts w:cs="Calibri"/>
              </w:rPr>
            </w:pPr>
            <w:r w:rsidRPr="00AD3142">
              <w:rPr>
                <w:rFonts w:cs="Calibri"/>
              </w:rPr>
              <w:t>Colecţie de filme tematice pentru popularizarea științei</w:t>
            </w:r>
          </w:p>
        </w:tc>
      </w:tr>
      <w:tr w:rsidR="00A7359F" w:rsidRPr="00AD3142" w:rsidTr="00A7359F">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A7359F" w:rsidP="00A7359F">
            <w:pPr>
              <w:rPr>
                <w:rFonts w:cs="Calibri"/>
              </w:rPr>
            </w:pPr>
            <w:r w:rsidRPr="00AD3142">
              <w:rPr>
                <w:rStyle w:val="Hyperlink"/>
                <w:rFonts w:cs="Calibri"/>
              </w:rPr>
              <w:t>http://www.hiyah.net/online_nature.htm</w:t>
            </w:r>
          </w:p>
        </w:tc>
        <w:tc>
          <w:tcPr>
            <w:tcW w:w="6502" w:type="dxa"/>
          </w:tcPr>
          <w:p w:rsidR="00A7359F" w:rsidRPr="00AD3142" w:rsidRDefault="00A7359F" w:rsidP="00A7359F">
            <w:pPr>
              <w:pStyle w:val="Frspaiere"/>
              <w:jc w:val="both"/>
              <w:rPr>
                <w:rFonts w:cs="Calibri"/>
              </w:rPr>
            </w:pPr>
            <w:r w:rsidRPr="00AD3142">
              <w:rPr>
                <w:rFonts w:cs="Calibri"/>
              </w:rPr>
              <w:t>Colecţie de animații pentru popularizarea științei</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val="restart"/>
            <w:vAlign w:val="center"/>
          </w:tcPr>
          <w:p w:rsidR="00893E58" w:rsidRPr="00AD3142" w:rsidRDefault="00893E58" w:rsidP="001023CC">
            <w:pPr>
              <w:spacing w:after="0"/>
              <w:jc w:val="both"/>
              <w:rPr>
                <w:rFonts w:cs="Calibri"/>
              </w:rPr>
            </w:pPr>
            <w:r w:rsidRPr="00AD3142">
              <w:rPr>
                <w:rFonts w:cs="Calibri"/>
              </w:rPr>
              <w:t>Matematică</w:t>
            </w:r>
          </w:p>
        </w:tc>
        <w:tc>
          <w:tcPr>
            <w:tcW w:w="4870" w:type="dxa"/>
          </w:tcPr>
          <w:p w:rsidR="00893E58" w:rsidRPr="00AD3142" w:rsidRDefault="00FD05F3" w:rsidP="001023CC">
            <w:pPr>
              <w:spacing w:after="0"/>
              <w:jc w:val="both"/>
              <w:rPr>
                <w:rFonts w:cs="Calibri"/>
              </w:rPr>
            </w:pPr>
            <w:hyperlink r:id="rId44" w:history="1">
              <w:r w:rsidR="00893E58" w:rsidRPr="00AD3142">
                <w:rPr>
                  <w:rStyle w:val="Hyperlink"/>
                  <w:rFonts w:cs="Calibri"/>
                </w:rPr>
                <w:t>http://phet.colorado.edu/en/simulations/category/by-level/elementary-school</w:t>
              </w:r>
            </w:hyperlink>
          </w:p>
        </w:tc>
        <w:tc>
          <w:tcPr>
            <w:tcW w:w="6502" w:type="dxa"/>
          </w:tcPr>
          <w:p w:rsidR="00893E58" w:rsidRPr="00AD3142" w:rsidRDefault="00893E58" w:rsidP="001023CC">
            <w:pPr>
              <w:spacing w:after="0"/>
              <w:jc w:val="both"/>
              <w:rPr>
                <w:rFonts w:cs="Calibri"/>
              </w:rPr>
            </w:pPr>
            <w:r w:rsidRPr="00AD3142">
              <w:rPr>
                <w:rFonts w:cs="Calibri"/>
              </w:rPr>
              <w:t>Animaţii</w:t>
            </w:r>
          </w:p>
        </w:tc>
      </w:tr>
      <w:tr w:rsidR="00114A13" w:rsidRPr="00AD3142" w:rsidTr="00A7359F">
        <w:trPr>
          <w:trHeight w:val="693"/>
        </w:trPr>
        <w:tc>
          <w:tcPr>
            <w:tcW w:w="923" w:type="dxa"/>
            <w:vMerge/>
          </w:tcPr>
          <w:p w:rsidR="00114A13" w:rsidRPr="00AD3142" w:rsidRDefault="00114A13" w:rsidP="001023CC">
            <w:pPr>
              <w:spacing w:after="0"/>
              <w:jc w:val="both"/>
              <w:rPr>
                <w:rFonts w:cs="Calibri"/>
              </w:rPr>
            </w:pPr>
          </w:p>
        </w:tc>
        <w:tc>
          <w:tcPr>
            <w:tcW w:w="1403" w:type="dxa"/>
            <w:vMerge/>
            <w:vAlign w:val="center"/>
          </w:tcPr>
          <w:p w:rsidR="00114A13" w:rsidRPr="00AD3142" w:rsidRDefault="00114A13" w:rsidP="001023CC">
            <w:pPr>
              <w:spacing w:after="0"/>
              <w:jc w:val="both"/>
              <w:rPr>
                <w:rFonts w:cs="Calibri"/>
              </w:rPr>
            </w:pPr>
          </w:p>
        </w:tc>
        <w:tc>
          <w:tcPr>
            <w:tcW w:w="4870" w:type="dxa"/>
          </w:tcPr>
          <w:p w:rsidR="00114A13" w:rsidRPr="00AD3142" w:rsidRDefault="00FD05F3" w:rsidP="001023CC">
            <w:pPr>
              <w:spacing w:after="0"/>
              <w:jc w:val="both"/>
              <w:rPr>
                <w:rFonts w:cs="Calibri"/>
              </w:rPr>
            </w:pPr>
            <w:hyperlink r:id="rId45" w:history="1">
              <w:r w:rsidR="00114A13" w:rsidRPr="00AD3142">
                <w:rPr>
                  <w:rStyle w:val="Hyperlink"/>
                  <w:rFonts w:cs="Calibri"/>
                </w:rPr>
                <w:t>http://www.schoolexpress.com/cgi-bin/mathsheet-online.cgi</w:t>
              </w:r>
            </w:hyperlink>
          </w:p>
          <w:p w:rsidR="00A7359F" w:rsidRPr="00AD3142" w:rsidRDefault="00FD05F3" w:rsidP="00A7359F">
            <w:pPr>
              <w:rPr>
                <w:rFonts w:cs="Calibri"/>
              </w:rPr>
            </w:pPr>
            <w:hyperlink r:id="rId46" w:history="1">
              <w:r w:rsidR="00A7359F" w:rsidRPr="00AD3142">
                <w:rPr>
                  <w:rStyle w:val="Hyperlink"/>
                  <w:rFonts w:cs="Calibri"/>
                </w:rPr>
                <w:t>http://www.hiyah.net/online_numbers.htm</w:t>
              </w:r>
            </w:hyperlink>
          </w:p>
          <w:p w:rsidR="00A7359F" w:rsidRPr="00AD3142" w:rsidRDefault="00A7359F" w:rsidP="001023CC">
            <w:pPr>
              <w:spacing w:after="0"/>
              <w:jc w:val="both"/>
              <w:rPr>
                <w:rFonts w:cs="Calibri"/>
              </w:rPr>
            </w:pPr>
          </w:p>
        </w:tc>
        <w:tc>
          <w:tcPr>
            <w:tcW w:w="6502" w:type="dxa"/>
          </w:tcPr>
          <w:p w:rsidR="00114A13" w:rsidRPr="00AD3142" w:rsidRDefault="00A7359F" w:rsidP="001023CC">
            <w:pPr>
              <w:spacing w:after="0"/>
              <w:jc w:val="both"/>
              <w:rPr>
                <w:rFonts w:cs="Calibri"/>
              </w:rPr>
            </w:pPr>
            <w:r w:rsidRPr="00AD3142">
              <w:rPr>
                <w:rFonts w:cs="Calibri"/>
              </w:rPr>
              <w:t>Software pentru matematică</w:t>
            </w:r>
          </w:p>
        </w:tc>
      </w:tr>
      <w:tr w:rsidR="00893E58" w:rsidRPr="00AD3142" w:rsidTr="00E303FE">
        <w:trPr>
          <w:trHeight w:val="256"/>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47" w:tgtFrame="_blank" w:history="1">
              <w:r w:rsidR="00893E58" w:rsidRPr="00AD3142">
                <w:rPr>
                  <w:rStyle w:val="Hyperlink"/>
                  <w:rFonts w:cs="Calibri"/>
                  <w:bCs/>
                </w:rPr>
                <w:t>http://www.educreativ.ro/</w:t>
              </w:r>
            </w:hyperlink>
          </w:p>
        </w:tc>
        <w:tc>
          <w:tcPr>
            <w:tcW w:w="6502" w:type="dxa"/>
          </w:tcPr>
          <w:p w:rsidR="00893E58" w:rsidRPr="00AD3142" w:rsidRDefault="00893E58" w:rsidP="001023CC">
            <w:pPr>
              <w:spacing w:after="0"/>
              <w:jc w:val="both"/>
              <w:rPr>
                <w:rFonts w:cs="Calibri"/>
              </w:rPr>
            </w:pPr>
            <w:r w:rsidRPr="00AD3142">
              <w:rPr>
                <w:rFonts w:cs="Calibri"/>
              </w:rPr>
              <w:t xml:space="preserve">Poveşti </w:t>
            </w:r>
            <w:proofErr w:type="spellStart"/>
            <w:r w:rsidRPr="00AD3142">
              <w:rPr>
                <w:rFonts w:cs="Calibri"/>
                <w:b/>
                <w:bCs/>
              </w:rPr>
              <w:t>eduCreativ</w:t>
            </w:r>
            <w:proofErr w:type="spellEnd"/>
            <w:r w:rsidRPr="00AD3142">
              <w:rPr>
                <w:rFonts w:cs="Calibri"/>
              </w:rPr>
              <w:t xml:space="preserve"> cu personaje năstruşnice</w:t>
            </w:r>
          </w:p>
        </w:tc>
      </w:tr>
      <w:tr w:rsidR="00893E58" w:rsidRPr="00AD3142" w:rsidTr="00E303FE">
        <w:trPr>
          <w:trHeight w:val="253"/>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line="240" w:lineRule="auto"/>
              <w:jc w:val="both"/>
              <w:rPr>
                <w:rFonts w:eastAsia="Times New Roman" w:cs="Calibri"/>
              </w:rPr>
            </w:pPr>
            <w:hyperlink r:id="rId48" w:history="1">
              <w:r w:rsidR="00893E58" w:rsidRPr="00AD3142">
                <w:rPr>
                  <w:rStyle w:val="Hyperlink"/>
                  <w:rFonts w:eastAsia="Times New Roman" w:cs="Calibri"/>
                </w:rPr>
                <w:t>http://www.oercommons.org/</w:t>
              </w:r>
            </w:hyperlink>
          </w:p>
          <w:p w:rsidR="00893E58" w:rsidRPr="00AD3142" w:rsidRDefault="00893E58" w:rsidP="001023CC">
            <w:pPr>
              <w:spacing w:after="0" w:line="240" w:lineRule="auto"/>
              <w:jc w:val="both"/>
              <w:rPr>
                <w:rFonts w:eastAsia="Times New Roman" w:cs="Calibri"/>
              </w:rPr>
            </w:pPr>
          </w:p>
        </w:tc>
        <w:tc>
          <w:tcPr>
            <w:tcW w:w="6502" w:type="dxa"/>
          </w:tcPr>
          <w:p w:rsidR="00893E58" w:rsidRPr="00AD3142" w:rsidRDefault="00893E58" w:rsidP="001023CC">
            <w:pPr>
              <w:spacing w:after="0"/>
              <w:jc w:val="both"/>
              <w:rPr>
                <w:rFonts w:cs="Calibri"/>
              </w:rPr>
            </w:pPr>
            <w:r w:rsidRPr="00AD3142">
              <w:rPr>
                <w:rStyle w:val="apple-style-span"/>
                <w:rFonts w:eastAsia="Times New Roman" w:cs="Calibri"/>
                <w:color w:val="000000"/>
                <w:shd w:val="clear" w:color="auto" w:fill="FFFFFF"/>
              </w:rPr>
              <w:t>Resurse educaţionale diverse pe domenii de interes, nivele de studiu, tipuri de materiale educaţionale</w:t>
            </w:r>
          </w:p>
        </w:tc>
      </w:tr>
      <w:tr w:rsidR="00893E58" w:rsidRPr="00AD3142" w:rsidTr="00E303FE">
        <w:trPr>
          <w:trHeight w:val="253"/>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49" w:history="1">
              <w:r w:rsidR="00893E58" w:rsidRPr="00AD3142">
                <w:rPr>
                  <w:rStyle w:val="Hyperlink"/>
                  <w:rFonts w:cs="Calibri"/>
                </w:rPr>
                <w:t>http://www.funbrain.com/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Aplicaţii interactive, amuzante, de matematică, oferind teste, jocuri dar şi cărţi cu poveşti, bogat ilustrate, ce pot fi citite on-line. Oferă profesorilor, pentru tipărire şi utilizare în clasă, fişe de lucru clasificate pe operaţii matematice.</w:t>
            </w:r>
          </w:p>
        </w:tc>
      </w:tr>
      <w:tr w:rsidR="00893E58" w:rsidRPr="00AD3142" w:rsidTr="00E303FE">
        <w:trPr>
          <w:trHeight w:val="253"/>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50" w:history="1">
              <w:r w:rsidR="00893E58" w:rsidRPr="00AD3142">
                <w:rPr>
                  <w:rStyle w:val="Hyperlink"/>
                  <w:rFonts w:cs="Calibri"/>
                </w:rPr>
                <w:t>http://kids.discovery.com/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Portal ce oferă copiilor jocuri, puzzle, activităţi diverse prezentate în forme grafice deosebite.</w:t>
            </w:r>
          </w:p>
        </w:tc>
      </w:tr>
      <w:tr w:rsidR="00893E58" w:rsidRPr="00AD3142" w:rsidTr="00E303FE">
        <w:tc>
          <w:tcPr>
            <w:tcW w:w="923" w:type="dxa"/>
            <w:vMerge w:val="restart"/>
          </w:tcPr>
          <w:p w:rsidR="00893E58" w:rsidRPr="00AD3142" w:rsidRDefault="00893E58" w:rsidP="001023CC">
            <w:pPr>
              <w:spacing w:after="0"/>
              <w:jc w:val="both"/>
              <w:rPr>
                <w:rFonts w:cs="Calibri"/>
              </w:rPr>
            </w:pPr>
            <w:r w:rsidRPr="00AD3142">
              <w:rPr>
                <w:rFonts w:cs="Calibri"/>
              </w:rPr>
              <w:t>a 2-a</w:t>
            </w:r>
          </w:p>
        </w:tc>
        <w:tc>
          <w:tcPr>
            <w:tcW w:w="1403" w:type="dxa"/>
            <w:vMerge w:val="restart"/>
          </w:tcPr>
          <w:p w:rsidR="00893E58" w:rsidRPr="00AD3142" w:rsidRDefault="00893E58" w:rsidP="001023CC">
            <w:pPr>
              <w:spacing w:after="0"/>
              <w:jc w:val="both"/>
              <w:rPr>
                <w:rFonts w:cs="Calibri"/>
              </w:rPr>
            </w:pPr>
            <w:r w:rsidRPr="00AD3142">
              <w:rPr>
                <w:rFonts w:cs="Calibri"/>
              </w:rPr>
              <w:t>Cunoaşterea mediului</w:t>
            </w:r>
          </w:p>
        </w:tc>
        <w:tc>
          <w:tcPr>
            <w:tcW w:w="4870" w:type="dxa"/>
          </w:tcPr>
          <w:p w:rsidR="00893E58" w:rsidRPr="00AD3142" w:rsidRDefault="00FD05F3" w:rsidP="001023CC">
            <w:pPr>
              <w:spacing w:after="0"/>
              <w:jc w:val="both"/>
              <w:rPr>
                <w:rFonts w:cs="Calibri"/>
              </w:rPr>
            </w:pPr>
            <w:hyperlink r:id="rId51" w:history="1">
              <w:r w:rsidR="00893E58" w:rsidRPr="00AD3142">
                <w:rPr>
                  <w:rStyle w:val="Hyperlink"/>
                  <w:rFonts w:cs="Calibri"/>
                </w:rPr>
                <w:t>http://www.first-school.ws/INDEX.HTM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lang w:val="it-IT"/>
              </w:rPr>
            </w:pPr>
            <w:r w:rsidRPr="00AD3142">
              <w:rPr>
                <w:rFonts w:cs="Calibri"/>
                <w:lang w:val="it-IT"/>
              </w:rPr>
              <w:t>Pagini printabile, fişe pentru activităţi educative  on-line, colecţie de alte link-uri similare</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52" w:history="1">
              <w:r w:rsidR="00893E58" w:rsidRPr="00AD3142">
                <w:rPr>
                  <w:rStyle w:val="Hyperlink"/>
                  <w:rFonts w:cs="Calibri"/>
                </w:rPr>
                <w:t>http://www.nationalgeographic.com/</w:t>
              </w:r>
            </w:hyperlink>
          </w:p>
          <w:p w:rsidR="00893E58" w:rsidRPr="00AD3142" w:rsidRDefault="00FD05F3" w:rsidP="001023CC">
            <w:pPr>
              <w:spacing w:after="0"/>
              <w:jc w:val="both"/>
              <w:rPr>
                <w:rFonts w:cs="Calibri"/>
              </w:rPr>
            </w:pPr>
            <w:hyperlink r:id="rId53" w:history="1">
              <w:r w:rsidR="00893E58" w:rsidRPr="00AD3142">
                <w:rPr>
                  <w:rStyle w:val="Hyperlink"/>
                  <w:rFonts w:cs="Calibri"/>
                </w:rPr>
                <w:t>http://kids.nationalgeographic.com/kids/?source=NavKidsHome</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lastRenderedPageBreak/>
              <w:t>Resurse</w:t>
            </w:r>
            <w:proofErr w:type="spellEnd"/>
            <w:r w:rsidRPr="00AD3142">
              <w:rPr>
                <w:rFonts w:cs="Calibri"/>
                <w:lang w:val="fr-FR"/>
              </w:rPr>
              <w:t xml:space="preserve"> online: filme, </w:t>
            </w:r>
            <w:proofErr w:type="spellStart"/>
            <w:r w:rsidRPr="00AD3142">
              <w:rPr>
                <w:rFonts w:cs="Calibri"/>
                <w:lang w:val="fr-FR"/>
              </w:rPr>
              <w:t>imagini</w:t>
            </w:r>
            <w:proofErr w:type="spellEnd"/>
            <w:r w:rsidRPr="00AD3142">
              <w:rPr>
                <w:rFonts w:cs="Calibri"/>
                <w:lang w:val="fr-FR"/>
              </w:rPr>
              <w:t>, etc</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b/>
              </w:rPr>
            </w:pPr>
            <w:hyperlink r:id="rId54" w:history="1">
              <w:r w:rsidR="00893E58" w:rsidRPr="00AD3142">
                <w:rPr>
                  <w:rStyle w:val="Hyperlink"/>
                  <w:rFonts w:cs="Calibri"/>
                  <w:b/>
                </w:rPr>
                <w:t>http://www.brainpop.com/free_stuff/</w:t>
              </w:r>
            </w:hyperlink>
          </w:p>
          <w:p w:rsidR="00893E58" w:rsidRPr="009D32AA" w:rsidRDefault="00893E58" w:rsidP="00870044">
            <w:pPr>
              <w:pStyle w:val="Frspaiere"/>
              <w:jc w:val="both"/>
              <w:rPr>
                <w:rFonts w:cs="Calibri"/>
                <w:lang w:val="ro-RO"/>
              </w:rPr>
            </w:pPr>
          </w:p>
        </w:tc>
        <w:tc>
          <w:tcPr>
            <w:tcW w:w="6502" w:type="dxa"/>
          </w:tcPr>
          <w:p w:rsidR="00893E58" w:rsidRPr="00AD3142" w:rsidRDefault="00893E58" w:rsidP="00870044">
            <w:pPr>
              <w:pStyle w:val="Frspaiere"/>
              <w:jc w:val="both"/>
              <w:rPr>
                <w:rFonts w:cs="Calibri"/>
              </w:rPr>
            </w:pPr>
            <w:r w:rsidRPr="00AD3142">
              <w:rPr>
                <w:rFonts w:cs="Calibri"/>
              </w:rPr>
              <w:t>Colecţie de filme tematice</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55" w:history="1">
              <w:r w:rsidR="00893E58" w:rsidRPr="00AD3142">
                <w:rPr>
                  <w:rStyle w:val="Hyperlink"/>
                  <w:rFonts w:cs="Calibri"/>
                </w:rPr>
                <w:t>http://phet.colorado.edu/en/simulations/category/by-level/elementary-school</w:t>
              </w:r>
            </w:hyperlink>
          </w:p>
        </w:tc>
        <w:tc>
          <w:tcPr>
            <w:tcW w:w="6502" w:type="dxa"/>
          </w:tcPr>
          <w:p w:rsidR="00893E58" w:rsidRPr="00AD3142" w:rsidRDefault="00893E58" w:rsidP="001023CC">
            <w:pPr>
              <w:spacing w:after="0"/>
              <w:jc w:val="both"/>
              <w:rPr>
                <w:rFonts w:cs="Calibri"/>
              </w:rPr>
            </w:pPr>
            <w:r w:rsidRPr="00AD3142">
              <w:rPr>
                <w:rFonts w:cs="Calibri"/>
              </w:rPr>
              <w:t>Animaţii</w:t>
            </w:r>
          </w:p>
        </w:tc>
      </w:tr>
      <w:tr w:rsidR="00C56B79" w:rsidRPr="00AD3142" w:rsidTr="00E303FE">
        <w:tc>
          <w:tcPr>
            <w:tcW w:w="923" w:type="dxa"/>
            <w:vMerge w:val="restart"/>
          </w:tcPr>
          <w:p w:rsidR="00C56B79" w:rsidRPr="00AD3142" w:rsidRDefault="00C56B79" w:rsidP="001023CC">
            <w:pPr>
              <w:spacing w:after="0"/>
              <w:jc w:val="both"/>
              <w:rPr>
                <w:rFonts w:cs="Calibri"/>
              </w:rPr>
            </w:pPr>
            <w:r w:rsidRPr="00AD3142">
              <w:rPr>
                <w:rFonts w:cs="Calibri"/>
              </w:rPr>
              <w:t>a 3-a</w:t>
            </w:r>
          </w:p>
        </w:tc>
        <w:tc>
          <w:tcPr>
            <w:tcW w:w="1403" w:type="dxa"/>
            <w:vMerge w:val="restart"/>
          </w:tcPr>
          <w:p w:rsidR="00C56B79" w:rsidRPr="00AD3142" w:rsidRDefault="00C56B79" w:rsidP="001023CC">
            <w:pPr>
              <w:spacing w:after="0"/>
              <w:jc w:val="both"/>
              <w:rPr>
                <w:rFonts w:cs="Calibri"/>
              </w:rPr>
            </w:pPr>
            <w:r w:rsidRPr="00AD3142">
              <w:rPr>
                <w:rFonts w:cs="Calibri"/>
              </w:rPr>
              <w:t>Cunoaşterea mediului</w:t>
            </w:r>
          </w:p>
        </w:tc>
        <w:tc>
          <w:tcPr>
            <w:tcW w:w="4870" w:type="dxa"/>
          </w:tcPr>
          <w:p w:rsidR="00C56B79" w:rsidRPr="00AD3142" w:rsidRDefault="00FD05F3" w:rsidP="001023CC">
            <w:pPr>
              <w:spacing w:after="0"/>
              <w:jc w:val="both"/>
              <w:rPr>
                <w:rFonts w:cs="Calibri"/>
              </w:rPr>
            </w:pPr>
            <w:hyperlink r:id="rId56" w:history="1">
              <w:r w:rsidR="00C56B79" w:rsidRPr="00AD3142">
                <w:rPr>
                  <w:rStyle w:val="Hyperlink"/>
                  <w:rFonts w:cs="Calibri"/>
                </w:rPr>
                <w:t>http://www.first-school.ws/INDEX.HTM</w:t>
              </w:r>
            </w:hyperlink>
          </w:p>
          <w:p w:rsidR="00C56B79" w:rsidRPr="00AD3142" w:rsidRDefault="00C56B79" w:rsidP="001023CC">
            <w:pPr>
              <w:spacing w:after="0"/>
              <w:jc w:val="both"/>
              <w:rPr>
                <w:rFonts w:cs="Calibri"/>
              </w:rPr>
            </w:pPr>
          </w:p>
        </w:tc>
        <w:tc>
          <w:tcPr>
            <w:tcW w:w="6502" w:type="dxa"/>
          </w:tcPr>
          <w:p w:rsidR="00C56B79" w:rsidRPr="00AD3142" w:rsidRDefault="00C56B79" w:rsidP="001023CC">
            <w:pPr>
              <w:spacing w:after="0"/>
              <w:jc w:val="both"/>
              <w:rPr>
                <w:rFonts w:cs="Calibri"/>
                <w:lang w:val="it-IT"/>
              </w:rPr>
            </w:pPr>
            <w:r w:rsidRPr="00AD3142">
              <w:rPr>
                <w:rFonts w:cs="Calibri"/>
                <w:lang w:val="it-IT"/>
              </w:rPr>
              <w:t>Pagini printabile, fise de activitati educative  on-line, colecţie de alte link-uri similare</w:t>
            </w:r>
          </w:p>
        </w:tc>
      </w:tr>
      <w:tr w:rsidR="00C56B79" w:rsidRPr="00AD3142" w:rsidTr="00E303FE">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FD05F3" w:rsidP="001023CC">
            <w:pPr>
              <w:spacing w:after="0"/>
              <w:jc w:val="both"/>
              <w:rPr>
                <w:rFonts w:cs="Calibri"/>
              </w:rPr>
            </w:pPr>
            <w:hyperlink r:id="rId57" w:history="1">
              <w:r w:rsidR="00C56B79" w:rsidRPr="00AD3142">
                <w:rPr>
                  <w:rStyle w:val="Hyperlink"/>
                  <w:rFonts w:cs="Calibri"/>
                </w:rPr>
                <w:t>http://www.nationalgeographic.com/</w:t>
              </w:r>
            </w:hyperlink>
          </w:p>
          <w:p w:rsidR="00C56B79" w:rsidRPr="00AD3142" w:rsidRDefault="00FD05F3" w:rsidP="001023CC">
            <w:pPr>
              <w:spacing w:after="0"/>
              <w:jc w:val="both"/>
              <w:rPr>
                <w:rFonts w:cs="Calibri"/>
              </w:rPr>
            </w:pPr>
            <w:hyperlink r:id="rId58" w:history="1">
              <w:r w:rsidR="00C56B79" w:rsidRPr="00AD3142">
                <w:rPr>
                  <w:rStyle w:val="Hyperlink"/>
                  <w:rFonts w:cs="Calibri"/>
                </w:rPr>
                <w:t>http://kids.nationalgeographic.com/kids/?source=NavKidsHome</w:t>
              </w:r>
            </w:hyperlink>
          </w:p>
        </w:tc>
        <w:tc>
          <w:tcPr>
            <w:tcW w:w="6502" w:type="dxa"/>
          </w:tcPr>
          <w:p w:rsidR="00C56B79" w:rsidRPr="00AD3142" w:rsidRDefault="00C56B79" w:rsidP="001023CC">
            <w:pPr>
              <w:spacing w:after="0"/>
              <w:jc w:val="both"/>
              <w:rPr>
                <w:rFonts w:cs="Calibri"/>
                <w:lang w:val="fr-FR"/>
              </w:rPr>
            </w:pPr>
            <w:proofErr w:type="spellStart"/>
            <w:r w:rsidRPr="00AD3142">
              <w:rPr>
                <w:rFonts w:cs="Calibri"/>
                <w:lang w:val="fr-FR"/>
              </w:rPr>
              <w:t>Resurse</w:t>
            </w:r>
            <w:proofErr w:type="spellEnd"/>
            <w:r w:rsidRPr="00AD3142">
              <w:rPr>
                <w:rFonts w:cs="Calibri"/>
                <w:lang w:val="fr-FR"/>
              </w:rPr>
              <w:t xml:space="preserve"> online: filme, </w:t>
            </w:r>
            <w:proofErr w:type="spellStart"/>
            <w:r w:rsidRPr="00AD3142">
              <w:rPr>
                <w:rFonts w:cs="Calibri"/>
                <w:lang w:val="fr-FR"/>
              </w:rPr>
              <w:t>imagini</w:t>
            </w:r>
            <w:proofErr w:type="spellEnd"/>
            <w:r w:rsidRPr="00AD3142">
              <w:rPr>
                <w:rFonts w:cs="Calibri"/>
                <w:lang w:val="fr-FR"/>
              </w:rPr>
              <w:t>, etc</w:t>
            </w:r>
          </w:p>
        </w:tc>
      </w:tr>
      <w:tr w:rsidR="00C56B79" w:rsidRPr="00AD3142" w:rsidTr="00E303FE">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FD05F3" w:rsidP="001023CC">
            <w:pPr>
              <w:spacing w:after="0"/>
              <w:jc w:val="both"/>
              <w:rPr>
                <w:rFonts w:cs="Calibri"/>
                <w:b/>
              </w:rPr>
            </w:pPr>
            <w:hyperlink r:id="rId59" w:history="1">
              <w:r w:rsidR="00C56B79" w:rsidRPr="00AD3142">
                <w:rPr>
                  <w:rStyle w:val="Hyperlink"/>
                  <w:rFonts w:cs="Calibri"/>
                  <w:b/>
                </w:rPr>
                <w:t>http://www.brainpop.com/free_stuff/</w:t>
              </w:r>
            </w:hyperlink>
          </w:p>
          <w:p w:rsidR="00C56B79" w:rsidRPr="009D32AA" w:rsidRDefault="00C56B79" w:rsidP="00870044">
            <w:pPr>
              <w:pStyle w:val="Frspaiere"/>
              <w:jc w:val="both"/>
              <w:rPr>
                <w:rFonts w:cs="Calibri"/>
                <w:lang w:val="ro-RO"/>
              </w:rPr>
            </w:pPr>
          </w:p>
        </w:tc>
        <w:tc>
          <w:tcPr>
            <w:tcW w:w="6502" w:type="dxa"/>
          </w:tcPr>
          <w:p w:rsidR="00C56B79" w:rsidRPr="00AD3142" w:rsidRDefault="00C56B79" w:rsidP="00870044">
            <w:pPr>
              <w:pStyle w:val="Frspaiere"/>
              <w:jc w:val="both"/>
              <w:rPr>
                <w:rFonts w:cs="Calibri"/>
              </w:rPr>
            </w:pPr>
            <w:r w:rsidRPr="00AD3142">
              <w:rPr>
                <w:rFonts w:cs="Calibri"/>
              </w:rPr>
              <w:t>Colecţie de filme tematice</w:t>
            </w:r>
          </w:p>
        </w:tc>
      </w:tr>
      <w:tr w:rsidR="00C56B79" w:rsidRPr="00AD3142" w:rsidTr="00E303FE">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FD05F3" w:rsidP="00C56B79">
            <w:pPr>
              <w:rPr>
                <w:rFonts w:cs="Calibri"/>
              </w:rPr>
            </w:pPr>
            <w:hyperlink r:id="rId60" w:history="1">
              <w:r w:rsidR="00C56B79" w:rsidRPr="00AD3142">
                <w:rPr>
                  <w:rStyle w:val="Hyperlink"/>
                  <w:rFonts w:cs="Calibri"/>
                </w:rPr>
                <w:t>http://www.edutopia.org/grade-level-k-2</w:t>
              </w:r>
            </w:hyperlink>
          </w:p>
          <w:p w:rsidR="00C56B79" w:rsidRPr="00AD3142" w:rsidRDefault="00C56B79" w:rsidP="001023CC">
            <w:pPr>
              <w:spacing w:after="0"/>
              <w:jc w:val="both"/>
              <w:rPr>
                <w:rFonts w:cs="Calibri"/>
              </w:rPr>
            </w:pPr>
          </w:p>
        </w:tc>
        <w:tc>
          <w:tcPr>
            <w:tcW w:w="6502" w:type="dxa"/>
          </w:tcPr>
          <w:p w:rsidR="00C56B79" w:rsidRPr="00AD3142" w:rsidRDefault="00C56B79" w:rsidP="00870044">
            <w:pPr>
              <w:pStyle w:val="Frspaiere"/>
              <w:jc w:val="both"/>
              <w:rPr>
                <w:rFonts w:cs="Calibri"/>
              </w:rPr>
            </w:pPr>
            <w:r w:rsidRPr="00AD3142">
              <w:rPr>
                <w:rFonts w:cs="Calibri"/>
              </w:rPr>
              <w:t>Colecție de resurse în limba engleză</w:t>
            </w:r>
          </w:p>
        </w:tc>
      </w:tr>
      <w:tr w:rsidR="00893E58" w:rsidRPr="00AD3142" w:rsidTr="00E303FE">
        <w:tc>
          <w:tcPr>
            <w:tcW w:w="923" w:type="dxa"/>
            <w:vMerge w:val="restart"/>
          </w:tcPr>
          <w:p w:rsidR="00893E58" w:rsidRPr="00AD3142" w:rsidRDefault="00893E58" w:rsidP="001023CC">
            <w:pPr>
              <w:spacing w:after="0"/>
              <w:jc w:val="both"/>
              <w:rPr>
                <w:rFonts w:cs="Calibri"/>
              </w:rPr>
            </w:pPr>
            <w:r w:rsidRPr="00AD3142">
              <w:rPr>
                <w:rFonts w:cs="Calibri"/>
              </w:rPr>
              <w:t>a 4-a</w:t>
            </w:r>
          </w:p>
        </w:tc>
        <w:tc>
          <w:tcPr>
            <w:tcW w:w="1403" w:type="dxa"/>
            <w:vMerge w:val="restart"/>
          </w:tcPr>
          <w:p w:rsidR="00893E58" w:rsidRPr="00AD3142" w:rsidRDefault="00893E58" w:rsidP="001023CC">
            <w:pPr>
              <w:spacing w:after="0"/>
              <w:jc w:val="both"/>
              <w:rPr>
                <w:rFonts w:cs="Calibri"/>
              </w:rPr>
            </w:pPr>
            <w:r w:rsidRPr="00AD3142">
              <w:rPr>
                <w:rFonts w:cs="Calibri"/>
              </w:rPr>
              <w:t>Cunoaşterea mediului</w:t>
            </w:r>
          </w:p>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61" w:history="1">
              <w:r w:rsidR="00893E58" w:rsidRPr="00AD3142">
                <w:rPr>
                  <w:rStyle w:val="Hyperlink"/>
                  <w:rFonts w:cs="Calibri"/>
                </w:rPr>
                <w:t>http://www.first-school.ws/INDEX.HTM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lang w:val="it-IT"/>
              </w:rPr>
            </w:pPr>
            <w:r w:rsidRPr="00AD3142">
              <w:rPr>
                <w:rFonts w:cs="Calibri"/>
                <w:lang w:val="it-IT"/>
              </w:rPr>
              <w:t>pagini printabile, fise de activitati educative  on-line, colecţie de alte link-uri similare</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62" w:history="1">
              <w:r w:rsidR="00893E58" w:rsidRPr="00AD3142">
                <w:rPr>
                  <w:rStyle w:val="Hyperlink"/>
                  <w:rFonts w:cs="Calibri"/>
                </w:rPr>
                <w:t>http://www.nationalgeographic.com/</w:t>
              </w:r>
            </w:hyperlink>
          </w:p>
          <w:p w:rsidR="00893E58" w:rsidRPr="00AD3142" w:rsidRDefault="00FD05F3" w:rsidP="001023CC">
            <w:pPr>
              <w:spacing w:after="0"/>
              <w:jc w:val="both"/>
              <w:rPr>
                <w:rFonts w:cs="Calibri"/>
              </w:rPr>
            </w:pPr>
            <w:hyperlink r:id="rId63" w:history="1">
              <w:r w:rsidR="00893E58" w:rsidRPr="00AD3142">
                <w:rPr>
                  <w:rStyle w:val="Hyperlink"/>
                  <w:rFonts w:cs="Calibri"/>
                </w:rPr>
                <w:t>http://kids.nationalgeographic.com/kids/?source=NavKidsHome</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Resurse</w:t>
            </w:r>
            <w:proofErr w:type="spellEnd"/>
            <w:r w:rsidRPr="00AD3142">
              <w:rPr>
                <w:rFonts w:cs="Calibri"/>
                <w:lang w:val="fr-FR"/>
              </w:rPr>
              <w:t xml:space="preserve"> online: filme, </w:t>
            </w:r>
            <w:proofErr w:type="spellStart"/>
            <w:r w:rsidRPr="00AD3142">
              <w:rPr>
                <w:rFonts w:cs="Calibri"/>
                <w:lang w:val="fr-FR"/>
              </w:rPr>
              <w:t>imagini</w:t>
            </w:r>
            <w:proofErr w:type="spellEnd"/>
            <w:r w:rsidRPr="00AD3142">
              <w:rPr>
                <w:rFonts w:cs="Calibri"/>
                <w:lang w:val="fr-FR"/>
              </w:rPr>
              <w:t>, etc</w:t>
            </w:r>
          </w:p>
        </w:tc>
      </w:tr>
      <w:tr w:rsidR="00893E58" w:rsidRPr="00AD3142" w:rsidTr="00E303FE">
        <w:trPr>
          <w:trHeight w:val="217"/>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b/>
              </w:rPr>
            </w:pPr>
            <w:hyperlink r:id="rId64" w:history="1">
              <w:r w:rsidR="00893E58" w:rsidRPr="00AD3142">
                <w:rPr>
                  <w:rStyle w:val="Hyperlink"/>
                  <w:rFonts w:cs="Calibri"/>
                  <w:b/>
                </w:rPr>
                <w:t>http://www.brainpop.com/free_stuff/</w:t>
              </w:r>
            </w:hyperlink>
          </w:p>
          <w:p w:rsidR="00893E58" w:rsidRPr="009D32AA" w:rsidRDefault="00893E58" w:rsidP="00870044">
            <w:pPr>
              <w:pStyle w:val="Frspaiere"/>
              <w:jc w:val="both"/>
              <w:rPr>
                <w:rFonts w:cs="Calibri"/>
                <w:lang w:val="ro-RO"/>
              </w:rPr>
            </w:pPr>
          </w:p>
        </w:tc>
        <w:tc>
          <w:tcPr>
            <w:tcW w:w="6502" w:type="dxa"/>
          </w:tcPr>
          <w:p w:rsidR="00893E58" w:rsidRPr="00AD3142" w:rsidRDefault="00893E58" w:rsidP="00870044">
            <w:pPr>
              <w:pStyle w:val="Frspaiere"/>
              <w:jc w:val="both"/>
              <w:rPr>
                <w:rFonts w:cs="Calibri"/>
              </w:rPr>
            </w:pPr>
            <w:r w:rsidRPr="00AD3142">
              <w:rPr>
                <w:rFonts w:cs="Calibri"/>
              </w:rPr>
              <w:t>Colecţie de filme tematice</w:t>
            </w:r>
          </w:p>
          <w:p w:rsidR="00893E58" w:rsidRPr="00AD3142" w:rsidRDefault="00893E58" w:rsidP="00870044">
            <w:pPr>
              <w:pStyle w:val="Frspaiere"/>
              <w:jc w:val="both"/>
              <w:rPr>
                <w:rFonts w:cs="Calibri"/>
              </w:rPr>
            </w:pPr>
          </w:p>
        </w:tc>
      </w:tr>
      <w:tr w:rsidR="00893E58" w:rsidRPr="00AD3142" w:rsidTr="00E303FE">
        <w:trPr>
          <w:trHeight w:val="215"/>
        </w:trPr>
        <w:tc>
          <w:tcPr>
            <w:tcW w:w="923" w:type="dxa"/>
            <w:vMerge/>
          </w:tcPr>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Matematică</w:t>
            </w:r>
          </w:p>
        </w:tc>
        <w:tc>
          <w:tcPr>
            <w:tcW w:w="4870" w:type="dxa"/>
          </w:tcPr>
          <w:p w:rsidR="00893E58" w:rsidRPr="00AD3142" w:rsidRDefault="00FD05F3" w:rsidP="001023CC">
            <w:pPr>
              <w:spacing w:after="0"/>
              <w:jc w:val="both"/>
              <w:rPr>
                <w:rFonts w:cs="Calibri"/>
                <w:b/>
              </w:rPr>
            </w:pPr>
            <w:hyperlink r:id="rId65" w:history="1">
              <w:r w:rsidR="00893E58" w:rsidRPr="00AD3142">
                <w:rPr>
                  <w:rStyle w:val="Hyperlink"/>
                  <w:rFonts w:eastAsia="Times New Roman" w:cs="Calibri"/>
                </w:rPr>
                <w:t>http://www.cosmos4kids.com/</w:t>
              </w:r>
            </w:hyperlink>
          </w:p>
        </w:tc>
        <w:tc>
          <w:tcPr>
            <w:tcW w:w="6502" w:type="dxa"/>
          </w:tcPr>
          <w:p w:rsidR="00893E58" w:rsidRPr="00AD3142" w:rsidRDefault="00893E58" w:rsidP="00870044">
            <w:pPr>
              <w:pStyle w:val="Frspaiere"/>
              <w:jc w:val="both"/>
              <w:rPr>
                <w:rFonts w:cs="Calibri"/>
              </w:rPr>
            </w:pPr>
            <w:r w:rsidRPr="00AD3142">
              <w:rPr>
                <w:rFonts w:cs="Calibri"/>
              </w:rPr>
              <w:t>Lecţii de ştiinţe, astronomie pentru elevii mici</w:t>
            </w:r>
          </w:p>
        </w:tc>
      </w:tr>
      <w:tr w:rsidR="00893E58" w:rsidRPr="00AD3142" w:rsidTr="001023CC">
        <w:trPr>
          <w:trHeight w:val="892"/>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66" w:history="1">
              <w:r w:rsidR="00893E58" w:rsidRPr="00AD3142">
                <w:rPr>
                  <w:rStyle w:val="Hyperlink"/>
                  <w:rFonts w:eastAsia="Times New Roman" w:cs="Calibri"/>
                </w:rPr>
                <w:t>http://www.discoveryeducation.com/teachers/</w:t>
              </w:r>
            </w:hyperlink>
          </w:p>
        </w:tc>
        <w:tc>
          <w:tcPr>
            <w:tcW w:w="6502" w:type="dxa"/>
          </w:tcPr>
          <w:p w:rsidR="00893E58" w:rsidRPr="00AD3142" w:rsidRDefault="00893E58" w:rsidP="00870044">
            <w:pPr>
              <w:pStyle w:val="Frspaiere"/>
              <w:jc w:val="both"/>
              <w:rPr>
                <w:rFonts w:cs="Calibri"/>
              </w:rPr>
            </w:pPr>
            <w:r w:rsidRPr="00AD3142">
              <w:rPr>
                <w:rFonts w:cs="Calibri"/>
              </w:rPr>
              <w:t>Suport didactic pentru profesori. Lecţii, planuri de lecţii organizate pe nivele de studiu.</w:t>
            </w:r>
          </w:p>
          <w:p w:rsidR="00893E58" w:rsidRPr="00AD3142" w:rsidRDefault="00893E58" w:rsidP="00870044">
            <w:pPr>
              <w:pStyle w:val="Frspaiere"/>
              <w:jc w:val="both"/>
              <w:rPr>
                <w:rFonts w:cs="Calibri"/>
              </w:rPr>
            </w:pPr>
            <w:r w:rsidRPr="00AD3142">
              <w:rPr>
                <w:rFonts w:cs="Calibri"/>
              </w:rPr>
              <w:t xml:space="preserve">Matematică, domenii ştiintifice. </w:t>
            </w:r>
          </w:p>
        </w:tc>
      </w:tr>
      <w:tr w:rsidR="00893E58" w:rsidRPr="00AD3142" w:rsidTr="001023CC">
        <w:trPr>
          <w:trHeight w:val="1432"/>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u w:val="single"/>
              </w:rPr>
            </w:pPr>
            <w:hyperlink r:id="rId67" w:history="1">
              <w:r w:rsidR="00893E58" w:rsidRPr="00AD3142">
                <w:rPr>
                  <w:rStyle w:val="Hyperlink"/>
                  <w:rFonts w:cs="Calibri"/>
                </w:rPr>
                <w:t>http://www.ixl.com/</w:t>
              </w:r>
            </w:hyperlink>
          </w:p>
        </w:tc>
        <w:tc>
          <w:tcPr>
            <w:tcW w:w="6502" w:type="dxa"/>
          </w:tcPr>
          <w:p w:rsidR="00893E58" w:rsidRPr="00AD3142" w:rsidRDefault="00893E58" w:rsidP="001023CC">
            <w:pPr>
              <w:spacing w:after="0" w:line="240" w:lineRule="auto"/>
              <w:jc w:val="both"/>
              <w:rPr>
                <w:rFonts w:cs="Calibri"/>
              </w:rPr>
            </w:pPr>
            <w:r w:rsidRPr="00AD3142">
              <w:rPr>
                <w:rFonts w:cs="Calibri"/>
              </w:rPr>
              <w:t xml:space="preserve">Pagini interactive de învăţare a noţiunilor de matematică, clasificate pe nivele de învăţare. Se adresează deopotrivă preşcolarilor, elevilor mici şi celor de gimnaziu oferind teste de verificarea </w:t>
            </w:r>
            <w:proofErr w:type="spellStart"/>
            <w:r w:rsidRPr="00AD3142">
              <w:rPr>
                <w:rFonts w:cs="Calibri"/>
              </w:rPr>
              <w:t>cunoştiinţelor</w:t>
            </w:r>
            <w:proofErr w:type="spellEnd"/>
            <w:r w:rsidRPr="00AD3142">
              <w:rPr>
                <w:rFonts w:cs="Calibri"/>
              </w:rPr>
              <w:t xml:space="preserve"> dobândite dar şi educatorilor şi părinţilor. Oferă soluţii utile de învăţare interactivă, adaptate diverselor standarde educaţionale.</w:t>
            </w:r>
          </w:p>
        </w:tc>
      </w:tr>
      <w:tr w:rsidR="00893E58" w:rsidRPr="00AD3142" w:rsidTr="001023CC">
        <w:trPr>
          <w:trHeight w:val="532"/>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893E58" w:rsidP="001023CC">
            <w:pPr>
              <w:spacing w:after="0" w:line="240" w:lineRule="auto"/>
              <w:jc w:val="both"/>
              <w:rPr>
                <w:rStyle w:val="Hyperlink"/>
                <w:rFonts w:eastAsia="Times New Roman" w:cs="Calibri"/>
              </w:rPr>
            </w:pPr>
          </w:p>
          <w:p w:rsidR="00893E58" w:rsidRPr="00AD3142" w:rsidRDefault="00FD05F3" w:rsidP="001023CC">
            <w:pPr>
              <w:spacing w:after="0"/>
              <w:jc w:val="both"/>
              <w:rPr>
                <w:rFonts w:eastAsia="Times New Roman" w:cs="Calibri"/>
              </w:rPr>
            </w:pPr>
            <w:hyperlink r:id="rId68" w:history="1">
              <w:r w:rsidR="00893E58" w:rsidRPr="00AD3142">
                <w:rPr>
                  <w:rStyle w:val="Hyperlink"/>
                  <w:rFonts w:eastAsia="Times New Roman" w:cs="Calibri"/>
                </w:rPr>
                <w:t>http://www.cut-the-knot.org/</w:t>
              </w:r>
            </w:hyperlink>
          </w:p>
        </w:tc>
        <w:tc>
          <w:tcPr>
            <w:tcW w:w="6502" w:type="dxa"/>
          </w:tcPr>
          <w:p w:rsidR="00893E58" w:rsidRPr="00AD3142" w:rsidRDefault="00893E58" w:rsidP="001023CC">
            <w:pPr>
              <w:spacing w:after="0" w:line="240" w:lineRule="auto"/>
              <w:jc w:val="both"/>
              <w:rPr>
                <w:rFonts w:eastAsia="Times New Roman" w:cs="Calibri"/>
              </w:rPr>
            </w:pPr>
            <w:proofErr w:type="spellStart"/>
            <w:r w:rsidRPr="00AD3142">
              <w:rPr>
                <w:rFonts w:eastAsia="Times New Roman" w:cs="Calibri"/>
              </w:rPr>
              <w:t>Lectii</w:t>
            </w:r>
            <w:proofErr w:type="spellEnd"/>
            <w:r w:rsidRPr="00AD3142">
              <w:rPr>
                <w:rFonts w:eastAsia="Times New Roman" w:cs="Calibri"/>
              </w:rPr>
              <w:t xml:space="preserve"> interactive de matematica, algebra si geometrie .</w:t>
            </w:r>
          </w:p>
        </w:tc>
      </w:tr>
      <w:tr w:rsidR="00893E58" w:rsidRPr="00AD3142" w:rsidTr="001023CC">
        <w:trPr>
          <w:trHeight w:val="478"/>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line="240" w:lineRule="auto"/>
              <w:jc w:val="both"/>
              <w:rPr>
                <w:rStyle w:val="Hyperlink"/>
                <w:rFonts w:eastAsia="Times New Roman" w:cs="Calibri"/>
              </w:rPr>
            </w:pPr>
            <w:hyperlink w:history="1">
              <w:r w:rsidR="00893E58" w:rsidRPr="00AD3142">
                <w:rPr>
                  <w:rStyle w:val="Hyperlink"/>
                  <w:rFonts w:eastAsia="Times New Roman" w:cs="Calibri"/>
                </w:rPr>
                <w:t>http://www.romannumerals.co.uk /index.html</w:t>
              </w:r>
            </w:hyperlink>
          </w:p>
        </w:tc>
        <w:tc>
          <w:tcPr>
            <w:tcW w:w="6502" w:type="dxa"/>
          </w:tcPr>
          <w:p w:rsidR="00893E58" w:rsidRPr="00AD3142" w:rsidRDefault="00893E58" w:rsidP="001023CC">
            <w:pPr>
              <w:spacing w:after="0" w:line="240" w:lineRule="auto"/>
              <w:jc w:val="both"/>
              <w:rPr>
                <w:rFonts w:eastAsia="Times New Roman" w:cs="Calibri"/>
              </w:rPr>
            </w:pPr>
            <w:r w:rsidRPr="00AD3142">
              <w:rPr>
                <w:rFonts w:eastAsia="Times New Roman" w:cs="Calibri"/>
              </w:rPr>
              <w:t xml:space="preserve">Cifrele </w:t>
            </w:r>
            <w:proofErr w:type="spellStart"/>
            <w:r w:rsidRPr="00AD3142">
              <w:rPr>
                <w:rFonts w:eastAsia="Times New Roman" w:cs="Calibri"/>
              </w:rPr>
              <w:t>romane-</w:t>
            </w:r>
            <w:proofErr w:type="spellEnd"/>
            <w:r w:rsidRPr="00AD3142">
              <w:rPr>
                <w:rFonts w:eastAsia="Times New Roman" w:cs="Calibri"/>
              </w:rPr>
              <w:t xml:space="preserve">  imagini, clasificări, convertor romane/arabe.</w:t>
            </w:r>
          </w:p>
        </w:tc>
      </w:tr>
      <w:tr w:rsidR="00893E58" w:rsidRPr="00AD3142" w:rsidTr="00E303FE">
        <w:tc>
          <w:tcPr>
            <w:tcW w:w="923" w:type="dxa"/>
            <w:vMerge w:val="restart"/>
            <w:vAlign w:val="center"/>
          </w:tcPr>
          <w:p w:rsidR="00893E58" w:rsidRPr="00AD3142" w:rsidRDefault="00893E58" w:rsidP="001023CC">
            <w:pPr>
              <w:spacing w:after="0"/>
              <w:jc w:val="both"/>
              <w:rPr>
                <w:rFonts w:cs="Calibri"/>
              </w:rPr>
            </w:pPr>
            <w:r w:rsidRPr="00AD3142">
              <w:rPr>
                <w:rFonts w:cs="Calibri"/>
              </w:rPr>
              <w:t>a 5-a</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Biologie</w:t>
            </w:r>
          </w:p>
        </w:tc>
        <w:tc>
          <w:tcPr>
            <w:tcW w:w="4870" w:type="dxa"/>
          </w:tcPr>
          <w:p w:rsidR="00893E58" w:rsidRPr="00AD3142" w:rsidRDefault="00FD05F3" w:rsidP="001023CC">
            <w:pPr>
              <w:spacing w:after="0"/>
              <w:jc w:val="both"/>
              <w:rPr>
                <w:rFonts w:cs="Calibri"/>
              </w:rPr>
            </w:pPr>
            <w:hyperlink r:id="rId69" w:history="1">
              <w:r w:rsidR="00893E58" w:rsidRPr="00AD3142">
                <w:rPr>
                  <w:rStyle w:val="Hyperlink"/>
                  <w:rFonts w:cs="Calibri"/>
                </w:rPr>
                <w:t>http://www.e-scoala.ro</w:t>
              </w:r>
            </w:hyperlink>
          </w:p>
        </w:tc>
        <w:tc>
          <w:tcPr>
            <w:tcW w:w="6502" w:type="dxa"/>
          </w:tcPr>
          <w:p w:rsidR="00893E58" w:rsidRPr="00AD3142" w:rsidRDefault="00893E58" w:rsidP="001023CC">
            <w:pPr>
              <w:spacing w:after="0"/>
              <w:jc w:val="both"/>
              <w:rPr>
                <w:rFonts w:cs="Calibri"/>
              </w:rPr>
            </w:pPr>
            <w:r w:rsidRPr="00AD3142">
              <w:rPr>
                <w:rFonts w:cs="Calibri"/>
              </w:rPr>
              <w:t>Portal cu lecţii interactive de chimie, biologie, fizică.</w:t>
            </w:r>
          </w:p>
        </w:tc>
      </w:tr>
      <w:tr w:rsidR="00893E58" w:rsidRPr="00AD3142" w:rsidTr="00E303FE">
        <w:tc>
          <w:tcPr>
            <w:tcW w:w="923" w:type="dxa"/>
            <w:vMerge/>
            <w:vAlign w:val="center"/>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70" w:history="1">
              <w:r w:rsidR="00893E58" w:rsidRPr="00AD3142">
                <w:rPr>
                  <w:rStyle w:val="Hyperlink"/>
                  <w:rFonts w:cs="Calibri"/>
                </w:rPr>
                <w:t>http://plantsinmotion.bio.indiana.edu/plantmotion/earlygrowth/germination/germ.html</w:t>
              </w:r>
            </w:hyperlink>
          </w:p>
        </w:tc>
        <w:tc>
          <w:tcPr>
            <w:tcW w:w="6502" w:type="dxa"/>
          </w:tcPr>
          <w:p w:rsidR="00893E58" w:rsidRPr="00AD3142" w:rsidRDefault="00893E58" w:rsidP="001023CC">
            <w:pPr>
              <w:spacing w:after="0"/>
              <w:jc w:val="both"/>
              <w:rPr>
                <w:rFonts w:cs="Calibri"/>
              </w:rPr>
            </w:pPr>
            <w:proofErr w:type="spellStart"/>
            <w:r w:rsidRPr="00AD3142">
              <w:rPr>
                <w:rFonts w:cs="Calibri"/>
              </w:rPr>
              <w:t>Germinatia</w:t>
            </w:r>
            <w:proofErr w:type="spellEnd"/>
            <w:r w:rsidRPr="00AD3142">
              <w:rPr>
                <w:rFonts w:cs="Calibri"/>
              </w:rPr>
              <w:t xml:space="preserve"> plantelor</w:t>
            </w:r>
          </w:p>
        </w:tc>
      </w:tr>
      <w:tr w:rsidR="00893E58" w:rsidRPr="00AD3142" w:rsidTr="00E303FE">
        <w:trPr>
          <w:trHeight w:val="89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bCs/>
              </w:rPr>
            </w:pPr>
            <w:hyperlink r:id="rId71" w:history="1">
              <w:r w:rsidR="00893E58" w:rsidRPr="00AD3142">
                <w:rPr>
                  <w:rStyle w:val="Hyperlink"/>
                  <w:rFonts w:cs="Calibri"/>
                  <w:bCs/>
                </w:rPr>
                <w:t>http://advancedelearning.com</w:t>
              </w:r>
            </w:hyperlink>
          </w:p>
          <w:p w:rsidR="00893E58" w:rsidRPr="00AD3142" w:rsidRDefault="00893E58" w:rsidP="001023CC">
            <w:pPr>
              <w:spacing w:after="0"/>
              <w:jc w:val="both"/>
              <w:rPr>
                <w:rFonts w:cs="Calibri"/>
                <w:bCs/>
                <w:color w:val="0000FF"/>
                <w:u w:val="single"/>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tc>
        <w:tc>
          <w:tcPr>
            <w:tcW w:w="6502" w:type="dxa"/>
          </w:tcPr>
          <w:p w:rsidR="00893E58" w:rsidRPr="00AD3142" w:rsidRDefault="00893E58" w:rsidP="001023CC">
            <w:pPr>
              <w:spacing w:after="0"/>
              <w:jc w:val="both"/>
              <w:rPr>
                <w:rFonts w:cs="Calibri"/>
              </w:rPr>
            </w:pPr>
            <w:r w:rsidRPr="00AD3142">
              <w:rPr>
                <w:rFonts w:cs="Calibri"/>
              </w:rPr>
              <w:t xml:space="preserve">Lecţii AeL </w:t>
            </w:r>
          </w:p>
        </w:tc>
      </w:tr>
      <w:tr w:rsidR="00893E58" w:rsidRPr="00AD3142" w:rsidTr="001023CC">
        <w:trPr>
          <w:trHeight w:val="388"/>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72" w:history="1">
              <w:r w:rsidR="00893E58" w:rsidRPr="00AD3142">
                <w:rPr>
                  <w:rStyle w:val="Hyperlink"/>
                  <w:rFonts w:cs="Calibri"/>
                </w:rPr>
                <w:t>www.botany.com</w:t>
              </w:r>
            </w:hyperlink>
          </w:p>
        </w:tc>
        <w:tc>
          <w:tcPr>
            <w:tcW w:w="6502" w:type="dxa"/>
          </w:tcPr>
          <w:p w:rsidR="00893E58" w:rsidRPr="00AD3142" w:rsidRDefault="00893E58" w:rsidP="001023CC">
            <w:pPr>
              <w:spacing w:after="0" w:line="240" w:lineRule="auto"/>
              <w:jc w:val="both"/>
              <w:rPr>
                <w:rFonts w:cs="Calibri"/>
              </w:rPr>
            </w:pPr>
            <w:r w:rsidRPr="00AD3142">
              <w:rPr>
                <w:rFonts w:cs="Calibri"/>
              </w:rPr>
              <w:t>Enciclopedie botanică. Pagini ilustrate, însoţite de explicaţii.</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73" w:history="1">
              <w:r w:rsidR="00893E58" w:rsidRPr="00AD3142">
                <w:rPr>
                  <w:rStyle w:val="Hyperlink"/>
                  <w:rFonts w:cs="Calibri"/>
                </w:rPr>
                <w:t>http://plantsinmotion.bio.indiana.edu/plantmotion/vegetative/veg.html</w:t>
              </w:r>
            </w:hyperlink>
          </w:p>
        </w:tc>
        <w:tc>
          <w:tcPr>
            <w:tcW w:w="6502" w:type="dxa"/>
          </w:tcPr>
          <w:p w:rsidR="00893E58" w:rsidRPr="00AD3142" w:rsidRDefault="00893E58" w:rsidP="001023CC">
            <w:pPr>
              <w:spacing w:after="0"/>
              <w:jc w:val="both"/>
              <w:rPr>
                <w:rFonts w:cs="Calibri"/>
              </w:rPr>
            </w:pPr>
            <w:r w:rsidRPr="00AD3142">
              <w:rPr>
                <w:rFonts w:cs="Calibri"/>
              </w:rPr>
              <w:t>Creşterea plantelor</w:t>
            </w:r>
          </w:p>
        </w:tc>
      </w:tr>
      <w:tr w:rsidR="00893E58" w:rsidRPr="00AD3142" w:rsidTr="00E303FE">
        <w:trPr>
          <w:trHeight w:val="582"/>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74" w:history="1">
              <w:r w:rsidR="00893E58" w:rsidRPr="00AD3142">
                <w:rPr>
                  <w:rStyle w:val="Hyperlink"/>
                  <w:rFonts w:cs="Calibri"/>
                </w:rPr>
                <w:t>http://plantsinmotion.bio.indiana.edu/plantmotion/flowers/flower.html</w:t>
              </w:r>
            </w:hyperlink>
          </w:p>
        </w:tc>
        <w:tc>
          <w:tcPr>
            <w:tcW w:w="6502" w:type="dxa"/>
          </w:tcPr>
          <w:p w:rsidR="00893E58" w:rsidRPr="00AD3142" w:rsidRDefault="00893E58" w:rsidP="001023CC">
            <w:pPr>
              <w:spacing w:after="0"/>
              <w:jc w:val="both"/>
              <w:rPr>
                <w:rFonts w:cs="Calibri"/>
              </w:rPr>
            </w:pPr>
            <w:r w:rsidRPr="00AD3142">
              <w:rPr>
                <w:rFonts w:cs="Calibri"/>
              </w:rPr>
              <w:t>Înflorirea plantelor</w:t>
            </w:r>
          </w:p>
        </w:tc>
      </w:tr>
      <w:tr w:rsidR="00893E58" w:rsidRPr="00AD3142" w:rsidTr="00E303FE">
        <w:trPr>
          <w:trHeight w:val="581"/>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75" w:history="1">
              <w:r w:rsidR="00893E58" w:rsidRPr="00AD3142">
                <w:rPr>
                  <w:rStyle w:val="Hyperlink"/>
                  <w:rFonts w:cs="Calibri"/>
                </w:rPr>
                <w:t>http://www.encyclopedia.com/</w:t>
              </w:r>
            </w:hyperlink>
          </w:p>
        </w:tc>
        <w:tc>
          <w:tcPr>
            <w:tcW w:w="6502" w:type="dxa"/>
          </w:tcPr>
          <w:p w:rsidR="00893E58" w:rsidRPr="00AD3142" w:rsidRDefault="00893E58" w:rsidP="001023CC">
            <w:pPr>
              <w:spacing w:after="0" w:line="240" w:lineRule="auto"/>
              <w:jc w:val="both"/>
              <w:rPr>
                <w:rFonts w:cs="Calibri"/>
              </w:rPr>
            </w:pPr>
            <w:r w:rsidRPr="00AD3142">
              <w:rPr>
                <w:rFonts w:cs="Calibri"/>
              </w:rPr>
              <w:t>Enciclopedie universală organizată pe domenii de interes.</w:t>
            </w:r>
          </w:p>
        </w:tc>
      </w:tr>
      <w:tr w:rsidR="00893E58" w:rsidRPr="00AD3142" w:rsidTr="00E303FE">
        <w:trPr>
          <w:trHeight w:val="450"/>
        </w:trPr>
        <w:tc>
          <w:tcPr>
            <w:tcW w:w="923" w:type="dxa"/>
            <w:vMerge/>
          </w:tcPr>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Matematică</w:t>
            </w:r>
          </w:p>
        </w:tc>
        <w:tc>
          <w:tcPr>
            <w:tcW w:w="4870" w:type="dxa"/>
          </w:tcPr>
          <w:p w:rsidR="00893E58" w:rsidRPr="00AD3142" w:rsidRDefault="00FD05F3" w:rsidP="001023CC">
            <w:pPr>
              <w:spacing w:after="0"/>
              <w:jc w:val="both"/>
              <w:rPr>
                <w:rFonts w:cs="Calibri"/>
                <w:bCs/>
              </w:rPr>
            </w:pPr>
            <w:hyperlink r:id="rId76" w:history="1">
              <w:r w:rsidR="00893E58" w:rsidRPr="00AD3142">
                <w:rPr>
                  <w:rStyle w:val="Hyperlink"/>
                  <w:rFonts w:cs="Calibri"/>
                  <w:bCs/>
                </w:rPr>
                <w:t>http://advancedelearning.com</w:t>
              </w:r>
            </w:hyperlink>
          </w:p>
          <w:p w:rsidR="00893E58" w:rsidRPr="00AD3142" w:rsidRDefault="00893E58" w:rsidP="001023CC">
            <w:pPr>
              <w:spacing w:after="0"/>
              <w:jc w:val="both"/>
              <w:rPr>
                <w:rFonts w:cs="Calibri"/>
                <w:bCs/>
                <w:color w:val="0000FF"/>
                <w:u w:val="single"/>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tc>
        <w:tc>
          <w:tcPr>
            <w:tcW w:w="6502" w:type="dxa"/>
          </w:tcPr>
          <w:p w:rsidR="00893E58" w:rsidRPr="00AD3142" w:rsidRDefault="00893E58" w:rsidP="001023CC">
            <w:pPr>
              <w:spacing w:after="0"/>
              <w:jc w:val="both"/>
              <w:rPr>
                <w:rFonts w:cs="Calibri"/>
              </w:rPr>
            </w:pPr>
            <w:r w:rsidRPr="00AD3142">
              <w:rPr>
                <w:rFonts w:cs="Calibri"/>
              </w:rPr>
              <w:t>Lecţii AeL</w:t>
            </w:r>
          </w:p>
          <w:p w:rsidR="00893E58" w:rsidRPr="00AD3142" w:rsidRDefault="00893E58" w:rsidP="001023CC">
            <w:pPr>
              <w:spacing w:after="0"/>
              <w:jc w:val="both"/>
              <w:rPr>
                <w:rFonts w:cs="Calibri"/>
              </w:rPr>
            </w:pPr>
          </w:p>
        </w:tc>
      </w:tr>
      <w:tr w:rsidR="00893E58" w:rsidRPr="00AD3142" w:rsidTr="00E303FE">
        <w:trPr>
          <w:trHeight w:val="44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77" w:history="1">
              <w:r w:rsidR="00893E58" w:rsidRPr="00AD3142">
                <w:rPr>
                  <w:rStyle w:val="Hyperlink"/>
                  <w:rFonts w:cs="Calibri"/>
                </w:rPr>
                <w:t>http://www.arcademicskillbuilders.com/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line="240" w:lineRule="auto"/>
              <w:jc w:val="both"/>
              <w:rPr>
                <w:rFonts w:cs="Calibri"/>
              </w:rPr>
            </w:pPr>
            <w:r w:rsidRPr="00AD3142">
              <w:rPr>
                <w:rFonts w:cs="Calibri"/>
              </w:rPr>
              <w:t xml:space="preserve">Site destinat învăţării matematicii prin participarea directă a elevilor la jocuri tematice (adunarea, înmulţirea, împărţirea). Jocurile </w:t>
            </w:r>
            <w:proofErr w:type="spellStart"/>
            <w:r w:rsidRPr="00AD3142">
              <w:rPr>
                <w:rFonts w:cs="Calibri"/>
              </w:rPr>
              <w:t>multiplayer</w:t>
            </w:r>
            <w:proofErr w:type="spellEnd"/>
            <w:r w:rsidRPr="00AD3142">
              <w:rPr>
                <w:rFonts w:cs="Calibri"/>
              </w:rPr>
              <w:t xml:space="preserve"> motivează şi angajează elevii dezvoltând spiritul competitivităţii prin învăţare.</w:t>
            </w:r>
          </w:p>
        </w:tc>
      </w:tr>
      <w:tr w:rsidR="00893E58" w:rsidRPr="00AD3142" w:rsidTr="00E303FE">
        <w:trPr>
          <w:trHeight w:val="44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78" w:history="1">
              <w:r w:rsidR="00893E58" w:rsidRPr="00AD3142">
                <w:rPr>
                  <w:rStyle w:val="Hyperlink"/>
                  <w:rFonts w:cs="Calibri"/>
                </w:rPr>
                <w:t>http://www.mylearning.org/</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 xml:space="preserve">Portal ce oferă gratuit resurse educaţionale multimedia, organizate pe materii şi nivele de cunoaştere, oferite de muzee, biblioteci şi arhive. </w:t>
            </w:r>
          </w:p>
        </w:tc>
      </w:tr>
      <w:tr w:rsidR="00EE4E18" w:rsidRPr="00AD3142" w:rsidTr="00E303FE">
        <w:tc>
          <w:tcPr>
            <w:tcW w:w="923" w:type="dxa"/>
            <w:vMerge w:val="restart"/>
            <w:vAlign w:val="center"/>
          </w:tcPr>
          <w:p w:rsidR="00EE4E18" w:rsidRPr="00AD3142" w:rsidRDefault="00EE4E18" w:rsidP="001023CC">
            <w:pPr>
              <w:spacing w:after="0"/>
              <w:jc w:val="both"/>
              <w:rPr>
                <w:rFonts w:cs="Calibri"/>
              </w:rPr>
            </w:pPr>
            <w:r w:rsidRPr="00AD3142">
              <w:rPr>
                <w:rFonts w:cs="Calibri"/>
              </w:rPr>
              <w:lastRenderedPageBreak/>
              <w:t>a 6-a</w:t>
            </w:r>
          </w:p>
          <w:p w:rsidR="00EE4E18" w:rsidRPr="00AD3142" w:rsidRDefault="00EE4E18" w:rsidP="001023CC">
            <w:pPr>
              <w:spacing w:after="0"/>
              <w:jc w:val="both"/>
              <w:rPr>
                <w:rFonts w:cs="Calibri"/>
              </w:rPr>
            </w:pPr>
          </w:p>
          <w:p w:rsidR="00EE4E18" w:rsidRPr="00AD3142" w:rsidRDefault="00EE4E18" w:rsidP="001023CC">
            <w:pPr>
              <w:spacing w:after="0"/>
              <w:jc w:val="both"/>
              <w:rPr>
                <w:rFonts w:cs="Calibri"/>
              </w:rPr>
            </w:pPr>
          </w:p>
        </w:tc>
        <w:tc>
          <w:tcPr>
            <w:tcW w:w="1403" w:type="dxa"/>
            <w:vMerge w:val="restart"/>
            <w:vAlign w:val="center"/>
          </w:tcPr>
          <w:p w:rsidR="00EE4E18" w:rsidRPr="00AD3142" w:rsidRDefault="00EE4E18" w:rsidP="001023CC">
            <w:pPr>
              <w:spacing w:after="0"/>
              <w:jc w:val="both"/>
              <w:rPr>
                <w:rFonts w:cs="Calibri"/>
              </w:rPr>
            </w:pPr>
            <w:r w:rsidRPr="00AD3142">
              <w:rPr>
                <w:rFonts w:cs="Calibri"/>
              </w:rPr>
              <w:t>Fizica</w:t>
            </w:r>
          </w:p>
        </w:tc>
        <w:tc>
          <w:tcPr>
            <w:tcW w:w="4870" w:type="dxa"/>
          </w:tcPr>
          <w:p w:rsidR="00EE4E18" w:rsidRPr="00AD3142" w:rsidRDefault="00FD05F3" w:rsidP="001023CC">
            <w:pPr>
              <w:spacing w:after="0"/>
              <w:jc w:val="both"/>
              <w:rPr>
                <w:rFonts w:cs="Calibri"/>
              </w:rPr>
            </w:pPr>
            <w:hyperlink r:id="rId79" w:history="1">
              <w:r w:rsidR="00EE4E18" w:rsidRPr="00AD3142">
                <w:rPr>
                  <w:rStyle w:val="Hyperlink"/>
                  <w:rFonts w:cs="Calibri"/>
                </w:rPr>
                <w:t xml:space="preserve">http://www.learnerstv.com/animation/ </w:t>
              </w:r>
              <w:proofErr w:type="spellStart"/>
              <w:r w:rsidR="00EE4E18" w:rsidRPr="00AD3142">
                <w:rPr>
                  <w:rStyle w:val="Hyperlink"/>
                  <w:rFonts w:cs="Calibri"/>
                </w:rPr>
                <w:t>animation.php</w:t>
              </w:r>
              <w:proofErr w:type="spellEnd"/>
              <w:r w:rsidR="00EE4E18" w:rsidRPr="00AD3142">
                <w:rPr>
                  <w:rStyle w:val="Hyperlink"/>
                  <w:rFonts w:cs="Calibri"/>
                </w:rPr>
                <w:t>?ani=102&amp;cat=</w:t>
              </w:r>
              <w:proofErr w:type="spellStart"/>
              <w:r w:rsidR="00EE4E18" w:rsidRPr="00AD3142">
                <w:rPr>
                  <w:rStyle w:val="Hyperlink"/>
                  <w:rFonts w:cs="Calibri"/>
                </w:rPr>
                <w:t>physics</w:t>
              </w:r>
              <w:proofErr w:type="spellEnd"/>
            </w:hyperlink>
          </w:p>
        </w:tc>
        <w:tc>
          <w:tcPr>
            <w:tcW w:w="6502" w:type="dxa"/>
          </w:tcPr>
          <w:p w:rsidR="00EE4E18" w:rsidRPr="00AD3142" w:rsidRDefault="00EE4E18" w:rsidP="001023CC">
            <w:pPr>
              <w:spacing w:after="0"/>
              <w:jc w:val="both"/>
              <w:rPr>
                <w:rFonts w:cs="Calibri"/>
              </w:rPr>
            </w:pPr>
            <w:proofErr w:type="spellStart"/>
            <w:r w:rsidRPr="00AD3142">
              <w:rPr>
                <w:rFonts w:cs="Calibri"/>
                <w:lang w:val="fr-FR"/>
              </w:rPr>
              <w:t>colec</w:t>
            </w:r>
            <w:proofErr w:type="spellEnd"/>
            <w:r w:rsidRPr="00AD3142">
              <w:rPr>
                <w:rFonts w:cs="Calibri"/>
              </w:rPr>
              <w:t xml:space="preserve">ţie de </w:t>
            </w:r>
            <w:proofErr w:type="spellStart"/>
            <w:r w:rsidRPr="00AD3142">
              <w:rPr>
                <w:rFonts w:cs="Calibri"/>
              </w:rPr>
              <w:t>flashlet-uri</w:t>
            </w:r>
            <w:proofErr w:type="spellEnd"/>
            <w:r w:rsidRPr="00AD3142">
              <w:rPr>
                <w:rFonts w:cs="Calibri"/>
              </w:rPr>
              <w:t xml:space="preserve"> pentru lecţii de Fizică</w:t>
            </w:r>
          </w:p>
          <w:p w:rsidR="00EE4E18" w:rsidRPr="00AD3142" w:rsidRDefault="00EE4E18" w:rsidP="001023CC">
            <w:pPr>
              <w:spacing w:after="0"/>
              <w:jc w:val="both"/>
              <w:rPr>
                <w:rFonts w:cs="Calibri"/>
              </w:rPr>
            </w:pPr>
          </w:p>
        </w:tc>
      </w:tr>
      <w:tr w:rsidR="00EE4E18" w:rsidRPr="00AD3142" w:rsidTr="001023CC">
        <w:trPr>
          <w:trHeight w:val="62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FD05F3" w:rsidP="001023CC">
            <w:pPr>
              <w:spacing w:after="0"/>
              <w:jc w:val="both"/>
              <w:rPr>
                <w:rStyle w:val="Hyperlink"/>
                <w:rFonts w:cs="Calibri"/>
              </w:rPr>
            </w:pPr>
            <w:r w:rsidRPr="00AD3142">
              <w:rPr>
                <w:rFonts w:cs="Calibri"/>
              </w:rPr>
              <w:fldChar w:fldCharType="begin"/>
            </w:r>
            <w:r w:rsidR="00EE4E18" w:rsidRPr="00AD3142">
              <w:rPr>
                <w:rFonts w:cs="Calibri"/>
              </w:rPr>
              <w:instrText xml:space="preserve"> HYPERLINK "http://micro.magnet.fsu.edu/optics/tutorials/index.html" </w:instrText>
            </w:r>
            <w:r w:rsidRPr="00AD3142">
              <w:rPr>
                <w:rFonts w:cs="Calibri"/>
              </w:rPr>
              <w:fldChar w:fldCharType="separate"/>
            </w:r>
            <w:r w:rsidR="00EE4E18" w:rsidRPr="00AD3142">
              <w:rPr>
                <w:rStyle w:val="Hyperlink"/>
                <w:rFonts w:cs="Calibri"/>
              </w:rPr>
              <w:t xml:space="preserve">http://micro.magnet.fsu.edu/optics/tutorials </w:t>
            </w:r>
          </w:p>
          <w:p w:rsidR="00EE4E18" w:rsidRPr="00AD3142" w:rsidRDefault="00EE4E18" w:rsidP="001023CC">
            <w:pPr>
              <w:spacing w:after="0"/>
              <w:jc w:val="both"/>
              <w:rPr>
                <w:rFonts w:cs="Calibri"/>
              </w:rPr>
            </w:pPr>
            <w:r w:rsidRPr="00AD3142">
              <w:rPr>
                <w:rStyle w:val="Hyperlink"/>
                <w:rFonts w:cs="Calibri"/>
              </w:rPr>
              <w:t>/index.html</w:t>
            </w:r>
            <w:r w:rsidR="00FD05F3" w:rsidRPr="00AD3142">
              <w:rPr>
                <w:rFonts w:cs="Calibri"/>
              </w:rPr>
              <w:fldChar w:fldCharType="end"/>
            </w:r>
          </w:p>
        </w:tc>
        <w:tc>
          <w:tcPr>
            <w:tcW w:w="6502" w:type="dxa"/>
          </w:tcPr>
          <w:p w:rsidR="00EE4E18" w:rsidRPr="00AD3142" w:rsidRDefault="00EE4E18" w:rsidP="001023CC">
            <w:pPr>
              <w:spacing w:after="0"/>
              <w:jc w:val="both"/>
              <w:rPr>
                <w:rFonts w:cs="Calibri"/>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 xml:space="preserve">de </w:t>
            </w:r>
            <w:proofErr w:type="spellStart"/>
            <w:r w:rsidRPr="00AD3142">
              <w:rPr>
                <w:rFonts w:cs="Calibri"/>
              </w:rPr>
              <w:t>applet-uri</w:t>
            </w:r>
            <w:proofErr w:type="spellEnd"/>
            <w:proofErr w:type="gramEnd"/>
            <w:r w:rsidRPr="00AD3142">
              <w:rPr>
                <w:rFonts w:cs="Calibri"/>
              </w:rPr>
              <w:t xml:space="preserve"> Java pentru lecţii de Fizică</w:t>
            </w:r>
          </w:p>
        </w:tc>
      </w:tr>
      <w:tr w:rsidR="00EE4E18" w:rsidRPr="00AD3142" w:rsidTr="001023CC">
        <w:trPr>
          <w:trHeight w:val="98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FD05F3" w:rsidP="001023CC">
            <w:pPr>
              <w:spacing w:after="0"/>
              <w:jc w:val="both"/>
              <w:rPr>
                <w:rFonts w:cs="Calibri"/>
              </w:rPr>
            </w:pPr>
            <w:hyperlink r:id="rId80" w:history="1">
              <w:r w:rsidR="00EE4E18" w:rsidRPr="00AD3142">
                <w:rPr>
                  <w:rStyle w:val="Hyperlink"/>
                  <w:rFonts w:cs="Calibri"/>
                </w:rPr>
                <w:t>http://www.yenka.com/</w:t>
              </w:r>
            </w:hyperlink>
          </w:p>
        </w:tc>
        <w:tc>
          <w:tcPr>
            <w:tcW w:w="6502" w:type="dxa"/>
          </w:tcPr>
          <w:p w:rsidR="00EE4E18" w:rsidRPr="00AD3142" w:rsidRDefault="00EE4E18" w:rsidP="001023CC">
            <w:pPr>
              <w:spacing w:after="0"/>
              <w:jc w:val="both"/>
              <w:rPr>
                <w:rFonts w:cs="Calibri"/>
              </w:rPr>
            </w:pPr>
            <w:r w:rsidRPr="00AD3142">
              <w:rPr>
                <w:rFonts w:cs="Calibri"/>
              </w:rPr>
              <w:t>Portal ce oferă instrumente gratuite (pentru uz individual şi şcolar) de prezentare a unor teme diversificate pentru fizică, chimie, matematică la nivel de gimnaziu şi liceu.</w:t>
            </w:r>
          </w:p>
        </w:tc>
      </w:tr>
      <w:tr w:rsidR="00EE4E18" w:rsidRPr="00AD3142" w:rsidTr="001023CC">
        <w:trPr>
          <w:trHeight w:val="71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FD05F3" w:rsidP="001023CC">
            <w:pPr>
              <w:spacing w:after="0"/>
              <w:jc w:val="both"/>
              <w:rPr>
                <w:rFonts w:cs="Calibri"/>
              </w:rPr>
            </w:pPr>
            <w:hyperlink r:id="rId81" w:history="1">
              <w:r w:rsidR="00EE4E18" w:rsidRPr="00AD3142">
                <w:rPr>
                  <w:rStyle w:val="Hyperlink"/>
                  <w:rFonts w:cs="Calibri"/>
                </w:rPr>
                <w:t>http://www.kids-science-experiments.com/index.html</w:t>
              </w:r>
            </w:hyperlink>
          </w:p>
        </w:tc>
        <w:tc>
          <w:tcPr>
            <w:tcW w:w="6502" w:type="dxa"/>
          </w:tcPr>
          <w:p w:rsidR="00EE4E18" w:rsidRPr="00AD3142" w:rsidRDefault="00EE4E18" w:rsidP="001023CC">
            <w:pPr>
              <w:spacing w:after="0"/>
              <w:jc w:val="both"/>
              <w:rPr>
                <w:rFonts w:cs="Calibri"/>
              </w:rPr>
            </w:pPr>
            <w:r w:rsidRPr="00AD3142">
              <w:rPr>
                <w:rFonts w:cs="Calibri"/>
              </w:rPr>
              <w:t>Site ce pune la dispoziţia elevilor, experimente de fizică , chimie, biologie necesare aprofundării noţiunilor învăţate în clasă.</w:t>
            </w:r>
          </w:p>
        </w:tc>
      </w:tr>
      <w:tr w:rsidR="00EE4E18" w:rsidRPr="00AD3142" w:rsidTr="001023CC">
        <w:trPr>
          <w:trHeight w:val="71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FD05F3" w:rsidP="00030E7B">
            <w:pPr>
              <w:rPr>
                <w:rFonts w:cs="Calibri"/>
              </w:rPr>
            </w:pPr>
            <w:hyperlink r:id="rId82" w:history="1">
              <w:r w:rsidR="00EE4E18" w:rsidRPr="00AD3142">
                <w:rPr>
                  <w:rStyle w:val="Hyperlink"/>
                  <w:rFonts w:cs="Calibri"/>
                </w:rPr>
                <w:t>http://science.howstuffworks.com/</w:t>
              </w:r>
            </w:hyperlink>
          </w:p>
          <w:p w:rsidR="00EE4E18" w:rsidRPr="00AD3142" w:rsidRDefault="00EE4E18" w:rsidP="001023CC">
            <w:pPr>
              <w:spacing w:after="0"/>
              <w:jc w:val="both"/>
              <w:rPr>
                <w:rFonts w:cs="Calibri"/>
              </w:rPr>
            </w:pPr>
          </w:p>
        </w:tc>
        <w:tc>
          <w:tcPr>
            <w:tcW w:w="6502" w:type="dxa"/>
          </w:tcPr>
          <w:p w:rsidR="00EE4E18" w:rsidRPr="00AD3142" w:rsidRDefault="00EE4E18" w:rsidP="00143AE3">
            <w:pPr>
              <w:spacing w:after="0"/>
              <w:jc w:val="both"/>
              <w:rPr>
                <w:rFonts w:cs="Calibri"/>
              </w:rPr>
            </w:pPr>
            <w:r w:rsidRPr="00AD3142">
              <w:rPr>
                <w:rFonts w:cs="Calibri"/>
              </w:rPr>
              <w:t>Colecție de explicații privind modul in care funcționează tot ce se află în jurul nostru.</w:t>
            </w:r>
          </w:p>
        </w:tc>
      </w:tr>
      <w:tr w:rsidR="00EE4E18" w:rsidRPr="00AD3142" w:rsidTr="001023CC">
        <w:trPr>
          <w:trHeight w:val="71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FD05F3" w:rsidP="00030E7B">
            <w:pPr>
              <w:rPr>
                <w:rFonts w:cs="Calibri"/>
              </w:rPr>
            </w:pPr>
            <w:hyperlink r:id="rId83" w:history="1">
              <w:r w:rsidR="00EE4E18" w:rsidRPr="00AD3142">
                <w:rPr>
                  <w:rStyle w:val="Hyperlink"/>
                  <w:rFonts w:cs="Calibri"/>
                </w:rPr>
                <w:t>http://www.ted.com/translate/languages/ro?page=2</w:t>
              </w:r>
            </w:hyperlink>
          </w:p>
        </w:tc>
        <w:tc>
          <w:tcPr>
            <w:tcW w:w="6502" w:type="dxa"/>
          </w:tcPr>
          <w:p w:rsidR="00EE4E18" w:rsidRPr="00AD3142" w:rsidRDefault="00EE4E18" w:rsidP="00EE4E18">
            <w:pPr>
              <w:spacing w:after="0"/>
              <w:jc w:val="both"/>
              <w:rPr>
                <w:rFonts w:cs="Calibri"/>
              </w:rPr>
            </w:pPr>
            <w:r w:rsidRPr="00AD3142">
              <w:rPr>
                <w:rFonts w:cs="Calibri"/>
              </w:rPr>
              <w:t xml:space="preserve">Explicații documentate ale un experți privind ceea ce ne </w:t>
            </w:r>
            <w:proofErr w:type="spellStart"/>
            <w:r w:rsidRPr="00AD3142">
              <w:rPr>
                <w:rFonts w:cs="Calibri"/>
              </w:rPr>
              <w:t>înconjoa</w:t>
            </w:r>
            <w:proofErr w:type="spellEnd"/>
            <w:r w:rsidRPr="009D32AA">
              <w:rPr>
                <w:rFonts w:cs="Calibri"/>
                <w:lang w:val="fr-FR"/>
              </w:rPr>
              <w:t>r</w:t>
            </w:r>
            <w:r w:rsidRPr="00AD3142">
              <w:rPr>
                <w:rFonts w:cs="Calibri"/>
              </w:rPr>
              <w:t>ă.</w:t>
            </w:r>
          </w:p>
        </w:tc>
      </w:tr>
      <w:tr w:rsidR="00893E58" w:rsidRPr="00AD3142" w:rsidTr="00E303FE">
        <w:trPr>
          <w:trHeight w:val="582"/>
        </w:trPr>
        <w:tc>
          <w:tcPr>
            <w:tcW w:w="923" w:type="dxa"/>
            <w:vMerge/>
          </w:tcPr>
          <w:p w:rsidR="00893E58" w:rsidRPr="00AD3142" w:rsidRDefault="00893E58" w:rsidP="001023CC">
            <w:pPr>
              <w:spacing w:after="0"/>
              <w:jc w:val="both"/>
              <w:rPr>
                <w:rFonts w:cs="Calibri"/>
                <w:lang w:val="fr-FR"/>
              </w:rPr>
            </w:pPr>
          </w:p>
        </w:tc>
        <w:tc>
          <w:tcPr>
            <w:tcW w:w="1403" w:type="dxa"/>
            <w:vMerge w:val="restart"/>
          </w:tcPr>
          <w:p w:rsidR="00893E58" w:rsidRPr="00AD3142" w:rsidRDefault="00893E58" w:rsidP="001023CC">
            <w:pPr>
              <w:spacing w:after="0"/>
              <w:jc w:val="both"/>
              <w:rPr>
                <w:rFonts w:cs="Calibri"/>
              </w:rPr>
            </w:pPr>
            <w:r w:rsidRPr="00AD3142">
              <w:rPr>
                <w:rFonts w:cs="Calibri"/>
              </w:rPr>
              <w:t>Biologie</w:t>
            </w:r>
          </w:p>
        </w:tc>
        <w:tc>
          <w:tcPr>
            <w:tcW w:w="4870" w:type="dxa"/>
          </w:tcPr>
          <w:p w:rsidR="00893E58" w:rsidRPr="00AD3142" w:rsidRDefault="00FD05F3" w:rsidP="001023CC">
            <w:pPr>
              <w:spacing w:after="0"/>
              <w:jc w:val="both"/>
              <w:rPr>
                <w:rFonts w:cs="Calibri"/>
              </w:rPr>
            </w:pPr>
            <w:hyperlink r:id="rId84" w:history="1">
              <w:r w:rsidR="00893E58" w:rsidRPr="00AD3142">
                <w:rPr>
                  <w:rStyle w:val="Hyperlink"/>
                  <w:rFonts w:cs="Calibri"/>
                </w:rPr>
                <w:t xml:space="preserve">http://www.learnerstv.com/animation/ </w:t>
              </w:r>
              <w:proofErr w:type="spellStart"/>
              <w:r w:rsidR="00893E58" w:rsidRPr="00AD3142">
                <w:rPr>
                  <w:rStyle w:val="Hyperlink"/>
                  <w:rFonts w:cs="Calibri"/>
                </w:rPr>
                <w:t>animationcategory.php</w:t>
              </w:r>
              <w:proofErr w:type="spellEnd"/>
              <w:r w:rsidR="00893E58" w:rsidRPr="00AD3142">
                <w:rPr>
                  <w:rStyle w:val="Hyperlink"/>
                  <w:rFonts w:cs="Calibri"/>
                </w:rPr>
                <w:t>?cat=</w:t>
              </w:r>
              <w:proofErr w:type="spellStart"/>
              <w:r w:rsidR="00893E58" w:rsidRPr="00AD3142">
                <w:rPr>
                  <w:rStyle w:val="Hyperlink"/>
                  <w:rFonts w:cs="Calibri"/>
                </w:rPr>
                <w:t>Biology</w:t>
              </w:r>
              <w:proofErr w:type="spellEnd"/>
            </w:hyperlink>
          </w:p>
        </w:tc>
        <w:tc>
          <w:tcPr>
            <w:tcW w:w="6502" w:type="dxa"/>
          </w:tcPr>
          <w:p w:rsidR="00893E58" w:rsidRPr="00AD3142" w:rsidRDefault="00893E58" w:rsidP="001023CC">
            <w:pPr>
              <w:spacing w:after="0"/>
              <w:jc w:val="both"/>
              <w:rPr>
                <w:rFonts w:cs="Calibri"/>
              </w:rPr>
            </w:pPr>
            <w:proofErr w:type="spellStart"/>
            <w:r w:rsidRPr="00AD3142">
              <w:rPr>
                <w:rFonts w:cs="Calibri"/>
                <w:lang w:val="fr-FR"/>
              </w:rPr>
              <w:t>colec</w:t>
            </w:r>
            <w:proofErr w:type="spellEnd"/>
            <w:r w:rsidRPr="00AD3142">
              <w:rPr>
                <w:rFonts w:cs="Calibri"/>
              </w:rPr>
              <w:t xml:space="preserve">ţie de </w:t>
            </w:r>
            <w:proofErr w:type="spellStart"/>
            <w:r w:rsidRPr="00AD3142">
              <w:rPr>
                <w:rFonts w:cs="Calibri"/>
              </w:rPr>
              <w:t>flashlet-uri</w:t>
            </w:r>
            <w:proofErr w:type="spellEnd"/>
            <w:r w:rsidRPr="00AD3142">
              <w:rPr>
                <w:rFonts w:cs="Calibri"/>
              </w:rPr>
              <w:t xml:space="preserve"> pentru lecţii de Biologie</w:t>
            </w:r>
          </w:p>
        </w:tc>
      </w:tr>
      <w:tr w:rsidR="00893E58" w:rsidRPr="00AD3142" w:rsidTr="00E303FE">
        <w:trPr>
          <w:trHeight w:val="784"/>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893E58" w:rsidP="001023CC">
            <w:pPr>
              <w:spacing w:after="0"/>
              <w:jc w:val="both"/>
              <w:rPr>
                <w:rFonts w:cs="Calibri"/>
              </w:rPr>
            </w:pPr>
          </w:p>
          <w:p w:rsidR="00893E58" w:rsidRPr="00AD3142" w:rsidRDefault="00FD05F3" w:rsidP="001023CC">
            <w:pPr>
              <w:spacing w:after="0"/>
              <w:jc w:val="both"/>
              <w:rPr>
                <w:rFonts w:cs="Calibri"/>
              </w:rPr>
            </w:pPr>
            <w:hyperlink r:id="rId85" w:history="1">
              <w:r w:rsidR="00893E58" w:rsidRPr="00AD3142">
                <w:rPr>
                  <w:rStyle w:val="Hyperlink"/>
                  <w:rFonts w:cs="Calibri"/>
                </w:rPr>
                <w:t>http://animaldiversity.ummz.umich.edu/site/index.html</w:t>
              </w:r>
            </w:hyperlink>
          </w:p>
        </w:tc>
        <w:tc>
          <w:tcPr>
            <w:tcW w:w="6502" w:type="dxa"/>
          </w:tcPr>
          <w:p w:rsidR="00893E58" w:rsidRPr="00AD3142" w:rsidRDefault="00893E58" w:rsidP="001023CC">
            <w:pPr>
              <w:spacing w:after="0"/>
              <w:jc w:val="both"/>
              <w:rPr>
                <w:rFonts w:cs="Calibri"/>
              </w:rPr>
            </w:pPr>
            <w:r w:rsidRPr="00AD3142">
              <w:rPr>
                <w:rFonts w:cs="Calibri"/>
              </w:rPr>
              <w:t xml:space="preserve">Portal ce conţine resurse educaţionale alături de un atlas zoologic. Sunt puse la dispoziţia pasionaţilor de zoologie colecţii sonore şi materiale multimedia ordonate pe categorii.  </w:t>
            </w:r>
          </w:p>
        </w:tc>
      </w:tr>
      <w:tr w:rsidR="00893E58" w:rsidRPr="00AD3142" w:rsidTr="001023CC">
        <w:trPr>
          <w:trHeight w:val="397"/>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86" w:history="1">
              <w:r w:rsidR="00893E58" w:rsidRPr="00AD3142">
                <w:rPr>
                  <w:rStyle w:val="Hyperlink"/>
                  <w:rFonts w:cs="Calibri"/>
                </w:rPr>
                <w:t>http://www.e-scoala.ro</w:t>
              </w:r>
            </w:hyperlink>
          </w:p>
        </w:tc>
        <w:tc>
          <w:tcPr>
            <w:tcW w:w="6502" w:type="dxa"/>
          </w:tcPr>
          <w:p w:rsidR="00893E58" w:rsidRPr="00AD3142" w:rsidRDefault="00893E58" w:rsidP="001023CC">
            <w:pPr>
              <w:spacing w:after="0"/>
              <w:jc w:val="both"/>
              <w:rPr>
                <w:rFonts w:cs="Calibri"/>
              </w:rPr>
            </w:pPr>
            <w:r w:rsidRPr="00AD3142">
              <w:rPr>
                <w:rFonts w:cs="Calibri"/>
              </w:rPr>
              <w:t>Portal cu lecţii interactive de chimie, biologie, fizică.</w:t>
            </w:r>
          </w:p>
        </w:tc>
      </w:tr>
      <w:tr w:rsidR="00893E58" w:rsidRPr="00AD3142" w:rsidTr="00E303FE">
        <w:trPr>
          <w:trHeight w:val="784"/>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87" w:history="1">
              <w:r w:rsidR="00893E58" w:rsidRPr="00AD3142">
                <w:rPr>
                  <w:rStyle w:val="Hyperlink"/>
                  <w:rFonts w:cs="Calibri"/>
                </w:rPr>
                <w:t>www.africam.com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line="240" w:lineRule="auto"/>
              <w:jc w:val="both"/>
              <w:rPr>
                <w:rFonts w:cs="Calibri"/>
              </w:rPr>
            </w:pPr>
            <w:r w:rsidRPr="00AD3142">
              <w:rPr>
                <w:rFonts w:cs="Calibri"/>
              </w:rPr>
              <w:t xml:space="preserve">Site ce pune la dispoziţia pasionaţilor de zoologie imagini live cu animale din Africa, transmise permanent de camere web. Portalul conţine şi o foarte bogată colecţie de imagini cu animale de pe continentul African dar şi o importantă bază de date însoţită de o arhivă sonoră împărţită pe categorii (păsări şi mamifere) . </w:t>
            </w:r>
          </w:p>
        </w:tc>
      </w:tr>
      <w:tr w:rsidR="00893E58" w:rsidRPr="00AD3142" w:rsidTr="00E303FE">
        <w:tc>
          <w:tcPr>
            <w:tcW w:w="923" w:type="dxa"/>
            <w:vMerge w:val="restart"/>
            <w:vAlign w:val="center"/>
          </w:tcPr>
          <w:p w:rsidR="00893E58" w:rsidRPr="00AD3142" w:rsidRDefault="00893E58" w:rsidP="001023CC">
            <w:pPr>
              <w:spacing w:after="0"/>
              <w:jc w:val="both"/>
              <w:rPr>
                <w:rFonts w:cs="Calibri"/>
                <w:lang w:val="fr-FR"/>
              </w:rPr>
            </w:pPr>
            <w:r w:rsidRPr="00AD3142">
              <w:rPr>
                <w:rFonts w:cs="Calibri"/>
              </w:rPr>
              <w:t>a 7-a</w:t>
            </w:r>
          </w:p>
          <w:p w:rsidR="00893E58" w:rsidRPr="00AD3142" w:rsidRDefault="00893E58" w:rsidP="001023CC">
            <w:pPr>
              <w:spacing w:after="0"/>
              <w:jc w:val="both"/>
              <w:rPr>
                <w:rFonts w:cs="Calibri"/>
              </w:rPr>
            </w:pPr>
            <w:r w:rsidRPr="00AD3142">
              <w:rPr>
                <w:rFonts w:cs="Calibri"/>
                <w:lang w:val="fr-FR"/>
              </w:rPr>
              <w:t xml:space="preserve"> </w:t>
            </w:r>
          </w:p>
          <w:p w:rsidR="00893E58" w:rsidRPr="00AD3142" w:rsidRDefault="00893E58" w:rsidP="001023CC">
            <w:pPr>
              <w:spacing w:after="0"/>
              <w:jc w:val="both"/>
              <w:rPr>
                <w:rFonts w:cs="Calibri"/>
              </w:rPr>
            </w:pPr>
          </w:p>
        </w:tc>
        <w:tc>
          <w:tcPr>
            <w:tcW w:w="1403" w:type="dxa"/>
            <w:vMerge w:val="restart"/>
            <w:vAlign w:val="center"/>
          </w:tcPr>
          <w:p w:rsidR="00893E58" w:rsidRPr="00AD3142" w:rsidRDefault="00893E58" w:rsidP="001023CC">
            <w:pPr>
              <w:spacing w:after="0"/>
              <w:jc w:val="both"/>
              <w:rPr>
                <w:rFonts w:cs="Calibri"/>
              </w:rPr>
            </w:pPr>
            <w:r w:rsidRPr="00AD3142">
              <w:rPr>
                <w:rFonts w:cs="Calibri"/>
              </w:rPr>
              <w:t>Fizica</w:t>
            </w:r>
          </w:p>
        </w:tc>
        <w:tc>
          <w:tcPr>
            <w:tcW w:w="4870" w:type="dxa"/>
          </w:tcPr>
          <w:p w:rsidR="00893E58" w:rsidRPr="00AD3142" w:rsidRDefault="00FD05F3" w:rsidP="001023CC">
            <w:pPr>
              <w:spacing w:after="0"/>
              <w:jc w:val="both"/>
              <w:rPr>
                <w:rFonts w:cs="Calibri"/>
              </w:rPr>
            </w:pPr>
            <w:hyperlink r:id="rId88" w:history="1">
              <w:r w:rsidR="00893E58" w:rsidRPr="00AD3142">
                <w:rPr>
                  <w:rStyle w:val="Hyperlink"/>
                  <w:rFonts w:cs="Calibri"/>
                </w:rPr>
                <w:t>http://education.inflpr.ro/ro/home.htm</w:t>
              </w:r>
            </w:hyperlink>
          </w:p>
        </w:tc>
        <w:tc>
          <w:tcPr>
            <w:tcW w:w="6502" w:type="dxa"/>
          </w:tcPr>
          <w:p w:rsidR="00893E58" w:rsidRPr="00AD3142" w:rsidRDefault="00893E58" w:rsidP="001023CC">
            <w:pPr>
              <w:spacing w:after="0"/>
              <w:jc w:val="both"/>
              <w:rPr>
                <w:rFonts w:cs="Calibri"/>
              </w:rPr>
            </w:pPr>
            <w:r w:rsidRPr="00AD3142">
              <w:rPr>
                <w:rFonts w:cs="Calibri"/>
              </w:rPr>
              <w:t>Date experimentale obţinute utilizând sisteme de achiziţie de semnale reale</w:t>
            </w:r>
          </w:p>
        </w:tc>
      </w:tr>
      <w:tr w:rsidR="00893E58" w:rsidRPr="00AD3142" w:rsidTr="00E303FE">
        <w:tc>
          <w:tcPr>
            <w:tcW w:w="923" w:type="dxa"/>
            <w:vMerge/>
            <w:vAlign w:val="center"/>
          </w:tcPr>
          <w:p w:rsidR="00893E58" w:rsidRPr="00AD3142" w:rsidRDefault="00893E58" w:rsidP="001023CC">
            <w:pPr>
              <w:spacing w:after="0"/>
              <w:jc w:val="both"/>
              <w:rPr>
                <w:rFonts w:cs="Calibri"/>
              </w:rPr>
            </w:pPr>
          </w:p>
        </w:tc>
        <w:tc>
          <w:tcPr>
            <w:tcW w:w="1403" w:type="dxa"/>
            <w:vMerge/>
            <w:vAlign w:val="center"/>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89" w:history="1">
              <w:r w:rsidR="00893E58" w:rsidRPr="00AD3142">
                <w:rPr>
                  <w:rStyle w:val="Hyperlink"/>
                  <w:rFonts w:cs="Calibri"/>
                </w:rPr>
                <w:t>http://www.walter-fendt.de/ph14ro/</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 xml:space="preserve">de </w:t>
            </w:r>
            <w:proofErr w:type="spellStart"/>
            <w:r w:rsidRPr="00AD3142">
              <w:rPr>
                <w:rFonts w:cs="Calibri"/>
              </w:rPr>
              <w:t>applet-uri</w:t>
            </w:r>
            <w:proofErr w:type="spellEnd"/>
            <w:proofErr w:type="gramEnd"/>
            <w:r w:rsidRPr="00AD3142">
              <w:rPr>
                <w:rFonts w:cs="Calibri"/>
              </w:rPr>
              <w:t xml:space="preserve"> Java pentru lecţii de Fizică</w:t>
            </w: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rPr>
            </w:pPr>
            <w:hyperlink r:id="rId90" w:history="1">
              <w:r w:rsidR="00893E58" w:rsidRPr="00AD3142">
                <w:rPr>
                  <w:rStyle w:val="Hyperlink"/>
                  <w:rFonts w:cs="Calibri"/>
                </w:rPr>
                <w:t xml:space="preserve">http://www.learnerstv.com/animation/ </w:t>
              </w:r>
              <w:proofErr w:type="spellStart"/>
              <w:r w:rsidR="00893E58" w:rsidRPr="00AD3142">
                <w:rPr>
                  <w:rStyle w:val="Hyperlink"/>
                  <w:rFonts w:cs="Calibri"/>
                </w:rPr>
                <w:t>animation.php</w:t>
              </w:r>
              <w:proofErr w:type="spellEnd"/>
              <w:r w:rsidR="00893E58" w:rsidRPr="00AD3142">
                <w:rPr>
                  <w:rStyle w:val="Hyperlink"/>
                  <w:rFonts w:cs="Calibri"/>
                </w:rPr>
                <w:t>?ani=102&amp;cat=</w:t>
              </w:r>
              <w:proofErr w:type="spellStart"/>
              <w:r w:rsidR="00893E58" w:rsidRPr="00AD3142">
                <w:rPr>
                  <w:rStyle w:val="Hyperlink"/>
                  <w:rFonts w:cs="Calibri"/>
                </w:rPr>
                <w:t>physics</w:t>
              </w:r>
              <w:proofErr w:type="spellEnd"/>
            </w:hyperlink>
          </w:p>
        </w:tc>
        <w:tc>
          <w:tcPr>
            <w:tcW w:w="6502" w:type="dxa"/>
          </w:tcPr>
          <w:p w:rsidR="00893E58" w:rsidRPr="00AD3142" w:rsidRDefault="00893E58" w:rsidP="001023CC">
            <w:pPr>
              <w:spacing w:after="0"/>
              <w:jc w:val="both"/>
              <w:rPr>
                <w:rFonts w:cs="Calibri"/>
              </w:rPr>
            </w:pPr>
            <w:proofErr w:type="spellStart"/>
            <w:r w:rsidRPr="00AD3142">
              <w:rPr>
                <w:rFonts w:cs="Calibri"/>
                <w:lang w:val="fr-FR"/>
              </w:rPr>
              <w:t>colec</w:t>
            </w:r>
            <w:proofErr w:type="spellEnd"/>
            <w:r w:rsidRPr="00AD3142">
              <w:rPr>
                <w:rFonts w:cs="Calibri"/>
              </w:rPr>
              <w:t xml:space="preserve">ţie de </w:t>
            </w:r>
            <w:proofErr w:type="spellStart"/>
            <w:r w:rsidRPr="00AD3142">
              <w:rPr>
                <w:rFonts w:cs="Calibri"/>
              </w:rPr>
              <w:t>flashlet-uri</w:t>
            </w:r>
            <w:proofErr w:type="spellEnd"/>
            <w:r w:rsidRPr="00AD3142">
              <w:rPr>
                <w:rFonts w:cs="Calibri"/>
              </w:rPr>
              <w:t xml:space="preserve"> pentru lecţii de Fizică</w:t>
            </w:r>
          </w:p>
          <w:p w:rsidR="00893E58" w:rsidRPr="00AD3142" w:rsidRDefault="00893E58" w:rsidP="001023CC">
            <w:pPr>
              <w:spacing w:after="0"/>
              <w:jc w:val="both"/>
              <w:rPr>
                <w:rFonts w:cs="Calibri"/>
              </w:rPr>
            </w:pP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rPr>
            </w:pPr>
            <w:hyperlink r:id="rId91" w:history="1">
              <w:r w:rsidR="00893E58" w:rsidRPr="00AD3142">
                <w:rPr>
                  <w:rStyle w:val="Hyperlink"/>
                  <w:rFonts w:cs="Calibri"/>
                </w:rPr>
                <w:t>http://micro.magnet.fsu.edu/optics/tutorials/index.html</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 xml:space="preserve">de </w:t>
            </w:r>
            <w:proofErr w:type="spellStart"/>
            <w:r w:rsidRPr="00AD3142">
              <w:rPr>
                <w:rFonts w:cs="Calibri"/>
              </w:rPr>
              <w:t>applet-uri</w:t>
            </w:r>
            <w:proofErr w:type="spellEnd"/>
            <w:proofErr w:type="gramEnd"/>
            <w:r w:rsidRPr="00AD3142">
              <w:rPr>
                <w:rFonts w:cs="Calibri"/>
              </w:rPr>
              <w:t xml:space="preserve"> Java pentru lecţii de Fizică</w:t>
            </w: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lang w:val="fr-FR"/>
              </w:rPr>
            </w:pPr>
            <w:hyperlink r:id="rId92" w:history="1">
              <w:r w:rsidR="00893E58" w:rsidRPr="00AD3142">
                <w:rPr>
                  <w:rStyle w:val="Hyperlink"/>
                  <w:rFonts w:cs="Calibri"/>
                  <w:lang w:val="fr-FR"/>
                </w:rPr>
                <w:t>http://phet.colorado.edu/en/simulations/translated/ro</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simulatoare</w:t>
            </w:r>
            <w:proofErr w:type="spellEnd"/>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rPr>
            </w:pPr>
            <w:hyperlink r:id="rId93" w:history="1">
              <w:r w:rsidR="00893E58" w:rsidRPr="00AD3142">
                <w:rPr>
                  <w:rStyle w:val="Hyperlink"/>
                  <w:rFonts w:cs="Calibri"/>
                </w:rPr>
                <w:t>http://www.unc.edu/%7Erowlett/units/index.html</w:t>
              </w:r>
            </w:hyperlink>
          </w:p>
        </w:tc>
        <w:tc>
          <w:tcPr>
            <w:tcW w:w="6502" w:type="dxa"/>
          </w:tcPr>
          <w:p w:rsidR="00893E58" w:rsidRPr="00AD3142" w:rsidRDefault="00893E58" w:rsidP="00143AE3">
            <w:pPr>
              <w:spacing w:after="0" w:line="240" w:lineRule="auto"/>
              <w:jc w:val="both"/>
              <w:rPr>
                <w:rFonts w:cs="Calibri"/>
                <w:lang w:val="fr-FR"/>
              </w:rPr>
            </w:pPr>
            <w:r w:rsidRPr="00AD3142">
              <w:rPr>
                <w:rFonts w:cs="Calibri"/>
              </w:rPr>
              <w:t xml:space="preserve">Dicţionar on-line al unităţilor de măsură din toate domeniile. Sunt precizate si valorile standardizate conform SI </w:t>
            </w:r>
            <w:proofErr w:type="spellStart"/>
            <w:r w:rsidRPr="00AD3142">
              <w:rPr>
                <w:rFonts w:cs="Calibri"/>
              </w:rPr>
              <w:t>si</w:t>
            </w:r>
            <w:proofErr w:type="spellEnd"/>
            <w:r w:rsidRPr="00AD3142">
              <w:rPr>
                <w:rFonts w:cs="Calibri"/>
              </w:rPr>
              <w:t xml:space="preserve"> ISO.</w:t>
            </w: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vMerge w:val="restart"/>
          </w:tcPr>
          <w:p w:rsidR="00893E58" w:rsidRPr="00AD3142" w:rsidRDefault="00893E58" w:rsidP="001023CC">
            <w:pPr>
              <w:spacing w:after="0"/>
              <w:jc w:val="both"/>
              <w:rPr>
                <w:rFonts w:cs="Calibri"/>
                <w:lang w:val="fr-FR"/>
              </w:rPr>
            </w:pPr>
            <w:r w:rsidRPr="00AD3142">
              <w:rPr>
                <w:rFonts w:cs="Calibri"/>
                <w:lang w:val="fr-FR"/>
              </w:rPr>
              <w:t>Chimie</w:t>
            </w:r>
          </w:p>
        </w:tc>
        <w:tc>
          <w:tcPr>
            <w:tcW w:w="4870" w:type="dxa"/>
          </w:tcPr>
          <w:p w:rsidR="00893E58" w:rsidRPr="00AD3142" w:rsidRDefault="00FD05F3" w:rsidP="001023CC">
            <w:pPr>
              <w:spacing w:after="0"/>
              <w:jc w:val="both"/>
              <w:rPr>
                <w:rFonts w:cs="Calibri"/>
              </w:rPr>
            </w:pPr>
            <w:hyperlink r:id="rId94" w:history="1">
              <w:r w:rsidR="00893E58" w:rsidRPr="00AD3142">
                <w:rPr>
                  <w:rStyle w:val="Hyperlink"/>
                  <w:rFonts w:cs="Calibri"/>
                </w:rPr>
                <w:t>http://www.kids-science-experiments.com/index.html</w:t>
              </w:r>
            </w:hyperlink>
          </w:p>
        </w:tc>
        <w:tc>
          <w:tcPr>
            <w:tcW w:w="6502" w:type="dxa"/>
          </w:tcPr>
          <w:p w:rsidR="00893E58" w:rsidRPr="00AD3142" w:rsidRDefault="00893E58" w:rsidP="001023CC">
            <w:pPr>
              <w:spacing w:after="0" w:line="240" w:lineRule="auto"/>
              <w:jc w:val="both"/>
              <w:rPr>
                <w:rFonts w:cs="Calibri"/>
              </w:rPr>
            </w:pPr>
            <w:r w:rsidRPr="00AD3142">
              <w:rPr>
                <w:rFonts w:cs="Calibri"/>
              </w:rPr>
              <w:t>Site ce pune la dispoziţia elevilor, experimente de fizică , chimie, biologie necesare aprofundării noţiunilor învăţate în clasă.</w:t>
            </w:r>
          </w:p>
        </w:tc>
      </w:tr>
      <w:tr w:rsidR="00893E58" w:rsidRPr="00AD3142" w:rsidTr="00E303FE">
        <w:trPr>
          <w:trHeight w:val="784"/>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rPr>
            </w:pPr>
            <w:hyperlink r:id="rId95" w:history="1">
              <w:r w:rsidR="00893E58" w:rsidRPr="00AD3142">
                <w:rPr>
                  <w:rStyle w:val="Hyperlink"/>
                  <w:rFonts w:cs="Calibri"/>
                </w:rPr>
                <w:t>http://www.yenka.com/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Portal ce oferă instrumente gratuite (pentru uz individual şi şcolar) de prezentare a unor teme diversificate pentru fizică, chimie, matematică la nivel de gimnaziu şi liceu.</w:t>
            </w:r>
          </w:p>
        </w:tc>
      </w:tr>
      <w:tr w:rsidR="00893E58" w:rsidRPr="00AD3142" w:rsidTr="001023CC">
        <w:trPr>
          <w:trHeight w:val="406"/>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rPr>
            </w:pPr>
            <w:hyperlink r:id="rId96" w:history="1">
              <w:r w:rsidR="00893E58" w:rsidRPr="00AD3142">
                <w:rPr>
                  <w:rStyle w:val="Hyperlink"/>
                  <w:rFonts w:cs="Calibri"/>
                </w:rPr>
                <w:t>http://www.chemicool.com/</w:t>
              </w:r>
            </w:hyperlink>
          </w:p>
        </w:tc>
        <w:tc>
          <w:tcPr>
            <w:tcW w:w="6502" w:type="dxa"/>
          </w:tcPr>
          <w:p w:rsidR="00893E58" w:rsidRPr="00AD3142" w:rsidRDefault="00893E58" w:rsidP="001023CC">
            <w:pPr>
              <w:spacing w:after="0"/>
              <w:jc w:val="both"/>
              <w:rPr>
                <w:rFonts w:cs="Calibri"/>
              </w:rPr>
            </w:pPr>
            <w:r w:rsidRPr="00AD3142">
              <w:rPr>
                <w:rFonts w:cs="Calibri"/>
              </w:rPr>
              <w:t>Tabelul periodic al elementelor chimice cu prezentări multimedia.</w:t>
            </w:r>
          </w:p>
        </w:tc>
      </w:tr>
      <w:tr w:rsidR="00893E58" w:rsidRPr="00AD3142" w:rsidTr="001023CC">
        <w:trPr>
          <w:trHeight w:val="352"/>
        </w:trPr>
        <w:tc>
          <w:tcPr>
            <w:tcW w:w="923" w:type="dxa"/>
            <w:vMerge/>
          </w:tcPr>
          <w:p w:rsidR="00893E58" w:rsidRPr="009D32AA" w:rsidRDefault="00893E58" w:rsidP="001023CC">
            <w:pPr>
              <w:spacing w:after="0"/>
              <w:jc w:val="both"/>
              <w:rPr>
                <w:rFonts w:cs="Calibri"/>
                <w:lang w:val="en-US"/>
              </w:rPr>
            </w:pPr>
          </w:p>
        </w:tc>
        <w:tc>
          <w:tcPr>
            <w:tcW w:w="1403" w:type="dxa"/>
            <w:vMerge/>
          </w:tcPr>
          <w:p w:rsidR="00893E58" w:rsidRPr="009D32AA" w:rsidRDefault="00893E58" w:rsidP="001023CC">
            <w:pPr>
              <w:spacing w:after="0"/>
              <w:jc w:val="both"/>
              <w:rPr>
                <w:rFonts w:cs="Calibri"/>
                <w:lang w:val="en-US"/>
              </w:rPr>
            </w:pPr>
          </w:p>
        </w:tc>
        <w:tc>
          <w:tcPr>
            <w:tcW w:w="4870" w:type="dxa"/>
          </w:tcPr>
          <w:p w:rsidR="00893E58" w:rsidRPr="00AD3142" w:rsidRDefault="00FD05F3" w:rsidP="001023CC">
            <w:pPr>
              <w:spacing w:after="0"/>
              <w:jc w:val="both"/>
              <w:rPr>
                <w:rFonts w:cs="Calibri"/>
              </w:rPr>
            </w:pPr>
            <w:hyperlink r:id="rId97" w:history="1">
              <w:r w:rsidR="00893E58" w:rsidRPr="00AD3142">
                <w:rPr>
                  <w:rStyle w:val="Hyperlink"/>
                  <w:rFonts w:cs="Calibri"/>
                </w:rPr>
                <w:t>http://www.e-scoala.ro</w:t>
              </w:r>
            </w:hyperlink>
          </w:p>
        </w:tc>
        <w:tc>
          <w:tcPr>
            <w:tcW w:w="6502" w:type="dxa"/>
          </w:tcPr>
          <w:p w:rsidR="00893E58" w:rsidRPr="00AD3142" w:rsidRDefault="00893E58" w:rsidP="001023CC">
            <w:pPr>
              <w:spacing w:after="0"/>
              <w:jc w:val="both"/>
              <w:rPr>
                <w:rFonts w:cs="Calibri"/>
              </w:rPr>
            </w:pPr>
            <w:r w:rsidRPr="00AD3142">
              <w:rPr>
                <w:rFonts w:cs="Calibri"/>
              </w:rPr>
              <w:t>Portal cu lecţii interactive de chimie, biologie, fizică.</w:t>
            </w:r>
          </w:p>
        </w:tc>
      </w:tr>
      <w:tr w:rsidR="00893E58" w:rsidRPr="00AD3142" w:rsidTr="00E303FE">
        <w:trPr>
          <w:trHeight w:val="582"/>
        </w:trPr>
        <w:tc>
          <w:tcPr>
            <w:tcW w:w="923" w:type="dxa"/>
            <w:vMerge w:val="restart"/>
          </w:tcPr>
          <w:p w:rsidR="00893E58" w:rsidRPr="00AD3142" w:rsidRDefault="00893E58" w:rsidP="001023CC">
            <w:pPr>
              <w:spacing w:after="0"/>
              <w:jc w:val="both"/>
              <w:rPr>
                <w:rFonts w:cs="Calibri"/>
                <w:lang w:val="fr-FR"/>
              </w:rPr>
            </w:pPr>
          </w:p>
        </w:tc>
        <w:tc>
          <w:tcPr>
            <w:tcW w:w="1403" w:type="dxa"/>
          </w:tcPr>
          <w:p w:rsidR="00893E58" w:rsidRPr="00AD3142" w:rsidRDefault="00893E58" w:rsidP="001023CC">
            <w:pPr>
              <w:spacing w:after="0"/>
              <w:jc w:val="both"/>
              <w:rPr>
                <w:rFonts w:cs="Calibri"/>
                <w:lang w:val="fr-FR"/>
              </w:rPr>
            </w:pPr>
            <w:r w:rsidRPr="00AD3142">
              <w:rPr>
                <w:rFonts w:cs="Calibri"/>
                <w:lang w:val="fr-FR"/>
              </w:rPr>
              <w:t>Biologie</w:t>
            </w:r>
          </w:p>
        </w:tc>
        <w:tc>
          <w:tcPr>
            <w:tcW w:w="4870" w:type="dxa"/>
          </w:tcPr>
          <w:p w:rsidR="00893E58" w:rsidRPr="00AD3142" w:rsidRDefault="00FD05F3" w:rsidP="001023CC">
            <w:pPr>
              <w:spacing w:after="0"/>
              <w:jc w:val="both"/>
              <w:rPr>
                <w:rFonts w:cs="Calibri"/>
                <w:lang w:val="fr-FR"/>
              </w:rPr>
            </w:pPr>
            <w:hyperlink r:id="rId98" w:history="1">
              <w:r w:rsidR="00893E58" w:rsidRPr="00AD3142">
                <w:rPr>
                  <w:rStyle w:val="Hyperlink"/>
                  <w:rFonts w:cs="Calibri"/>
                  <w:lang w:val="fr-FR"/>
                </w:rPr>
                <w:t>http://www.nasa.gov/externalflash/MedicalBenefits/main.html</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Tehnologia</w:t>
            </w:r>
            <w:proofErr w:type="spellEnd"/>
            <w:r w:rsidRPr="00AD3142">
              <w:rPr>
                <w:rFonts w:cs="Calibri"/>
                <w:lang w:val="fr-FR"/>
              </w:rPr>
              <w:t xml:space="preserve"> </w:t>
            </w:r>
            <w:proofErr w:type="spellStart"/>
            <w:r w:rsidRPr="00AD3142">
              <w:rPr>
                <w:rFonts w:cs="Calibri"/>
                <w:lang w:val="fr-FR"/>
              </w:rPr>
              <w:t>spaţială</w:t>
            </w:r>
            <w:proofErr w:type="spellEnd"/>
            <w:r w:rsidRPr="00AD3142">
              <w:rPr>
                <w:rFonts w:cs="Calibri"/>
                <w:lang w:val="fr-FR"/>
              </w:rPr>
              <w:t xml:space="preserve"> </w:t>
            </w:r>
            <w:proofErr w:type="spellStart"/>
            <w:r w:rsidRPr="00AD3142">
              <w:rPr>
                <w:rFonts w:cs="Calibri"/>
                <w:lang w:val="fr-FR"/>
              </w:rPr>
              <w:t>în</w:t>
            </w:r>
            <w:proofErr w:type="spellEnd"/>
            <w:r w:rsidRPr="00AD3142">
              <w:rPr>
                <w:rFonts w:cs="Calibri"/>
                <w:lang w:val="fr-FR"/>
              </w:rPr>
              <w:t xml:space="preserve"> </w:t>
            </w:r>
            <w:proofErr w:type="spellStart"/>
            <w:r w:rsidRPr="00AD3142">
              <w:rPr>
                <w:rFonts w:cs="Calibri"/>
                <w:lang w:val="fr-FR"/>
              </w:rPr>
              <w:t>sprijinul</w:t>
            </w:r>
            <w:proofErr w:type="spellEnd"/>
            <w:r w:rsidRPr="00AD3142">
              <w:rPr>
                <w:rFonts w:cs="Calibri"/>
                <w:lang w:val="fr-FR"/>
              </w:rPr>
              <w:t xml:space="preserve"> </w:t>
            </w:r>
            <w:proofErr w:type="spellStart"/>
            <w:r w:rsidRPr="00AD3142">
              <w:rPr>
                <w:rFonts w:cs="Calibri"/>
                <w:lang w:val="fr-FR"/>
              </w:rPr>
              <w:t>sănătăţii</w:t>
            </w:r>
            <w:proofErr w:type="spellEnd"/>
            <w:r w:rsidRPr="00AD3142">
              <w:rPr>
                <w:rFonts w:cs="Calibri"/>
                <w:lang w:val="fr-FR"/>
              </w:rPr>
              <w:t xml:space="preserve"> </w:t>
            </w:r>
            <w:proofErr w:type="spellStart"/>
            <w:r w:rsidRPr="00AD3142">
              <w:rPr>
                <w:rFonts w:cs="Calibri"/>
                <w:lang w:val="fr-FR"/>
              </w:rPr>
              <w:t>umane</w:t>
            </w:r>
            <w:proofErr w:type="spellEnd"/>
          </w:p>
        </w:tc>
      </w:tr>
      <w:tr w:rsidR="00893E58" w:rsidRPr="00AD3142" w:rsidTr="00E303FE">
        <w:trPr>
          <w:trHeight w:val="1711"/>
        </w:trPr>
        <w:tc>
          <w:tcPr>
            <w:tcW w:w="923" w:type="dxa"/>
            <w:vMerge/>
          </w:tcPr>
          <w:p w:rsidR="00893E58" w:rsidRPr="00AD3142" w:rsidRDefault="00893E58" w:rsidP="001023CC">
            <w:pPr>
              <w:spacing w:after="0"/>
              <w:jc w:val="both"/>
              <w:rPr>
                <w:rFonts w:cs="Calibri"/>
                <w:lang w:val="fr-FR"/>
              </w:rPr>
            </w:pPr>
          </w:p>
        </w:tc>
        <w:tc>
          <w:tcPr>
            <w:tcW w:w="1403" w:type="dxa"/>
            <w:vMerge w:val="restart"/>
          </w:tcPr>
          <w:p w:rsidR="00893E58" w:rsidRPr="00AD3142" w:rsidRDefault="00893E58" w:rsidP="001023CC">
            <w:pPr>
              <w:spacing w:after="0"/>
              <w:jc w:val="both"/>
              <w:rPr>
                <w:rFonts w:cs="Calibri"/>
                <w:lang w:val="fr-FR"/>
              </w:rPr>
            </w:pPr>
            <w:proofErr w:type="spellStart"/>
            <w:r w:rsidRPr="00AD3142">
              <w:rPr>
                <w:rFonts w:cs="Calibri"/>
                <w:lang w:val="fr-FR"/>
              </w:rPr>
              <w:t>Matematica</w:t>
            </w:r>
            <w:proofErr w:type="spellEnd"/>
          </w:p>
        </w:tc>
        <w:tc>
          <w:tcPr>
            <w:tcW w:w="4870" w:type="dxa"/>
          </w:tcPr>
          <w:p w:rsidR="00893E58" w:rsidRPr="00AD3142" w:rsidRDefault="00893E58" w:rsidP="001023CC">
            <w:pPr>
              <w:spacing w:after="0"/>
              <w:jc w:val="both"/>
              <w:rPr>
                <w:rFonts w:cs="Calibri"/>
              </w:rPr>
            </w:pPr>
          </w:p>
          <w:p w:rsidR="00893E58" w:rsidRPr="00AD3142" w:rsidRDefault="00FD05F3" w:rsidP="001023CC">
            <w:pPr>
              <w:spacing w:after="0"/>
              <w:jc w:val="both"/>
              <w:rPr>
                <w:rFonts w:cs="Calibri"/>
              </w:rPr>
            </w:pPr>
            <w:hyperlink r:id="rId99" w:history="1">
              <w:r w:rsidR="00893E58" w:rsidRPr="00AD3142">
                <w:rPr>
                  <w:rStyle w:val="Hyperlink"/>
                  <w:rFonts w:cs="Calibri"/>
                </w:rPr>
                <w:t>http://seeingmath.concord.org/sms_interactives.html</w:t>
              </w:r>
            </w:hyperlink>
          </w:p>
        </w:tc>
        <w:tc>
          <w:tcPr>
            <w:tcW w:w="6502" w:type="dxa"/>
          </w:tcPr>
          <w:p w:rsidR="00893E58" w:rsidRPr="00AD3142" w:rsidRDefault="00893E58" w:rsidP="001023CC">
            <w:pPr>
              <w:spacing w:after="0"/>
              <w:jc w:val="both"/>
              <w:rPr>
                <w:rFonts w:cs="Calibri"/>
              </w:rPr>
            </w:pPr>
            <w:r w:rsidRPr="00AD3142">
              <w:rPr>
                <w:rFonts w:cs="Calibri"/>
              </w:rPr>
              <w:t xml:space="preserve">Oferă programe interactive pentru studiul matematicii pentru nivelele 6-12. Permite desfăşurarea activităţilor de învăţare a algebrei şi geometriei prin utilizarea acestora on-line sau off-line (după </w:t>
            </w:r>
            <w:proofErr w:type="spellStart"/>
            <w:r w:rsidRPr="00AD3142">
              <w:rPr>
                <w:rFonts w:cs="Calibri"/>
              </w:rPr>
              <w:t>descarcare</w:t>
            </w:r>
            <w:proofErr w:type="spellEnd"/>
            <w:r w:rsidRPr="00AD3142">
              <w:rPr>
                <w:rFonts w:cs="Calibri"/>
              </w:rPr>
              <w:t>). Programele permit aprofundarea şi clarificarea noţiunilor predate.</w:t>
            </w:r>
          </w:p>
        </w:tc>
      </w:tr>
      <w:tr w:rsidR="00893E58" w:rsidRPr="00AD3142" w:rsidTr="00E303FE">
        <w:trPr>
          <w:trHeight w:val="1408"/>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rPr>
            </w:pPr>
            <w:hyperlink r:id="rId100" w:history="1">
              <w:r w:rsidR="00893E58" w:rsidRPr="00AD3142">
                <w:rPr>
                  <w:rStyle w:val="Hyperlink"/>
                  <w:rFonts w:cs="Calibri"/>
                </w:rPr>
                <w:t>http://www.mathsisfun.com/index.htm</w:t>
              </w:r>
            </w:hyperlink>
          </w:p>
        </w:tc>
        <w:tc>
          <w:tcPr>
            <w:tcW w:w="6502" w:type="dxa"/>
          </w:tcPr>
          <w:p w:rsidR="00893E58" w:rsidRPr="00AD3142" w:rsidRDefault="00893E58" w:rsidP="001023CC">
            <w:pPr>
              <w:spacing w:after="0" w:line="240" w:lineRule="auto"/>
              <w:jc w:val="both"/>
              <w:rPr>
                <w:rFonts w:cs="Calibri"/>
              </w:rPr>
            </w:pPr>
            <w:r w:rsidRPr="00AD3142">
              <w:rPr>
                <w:rFonts w:cs="Calibri"/>
              </w:rPr>
              <w:t xml:space="preserve">Lecţii on-line de matematică şi teste </w:t>
            </w:r>
            <w:proofErr w:type="spellStart"/>
            <w:r w:rsidRPr="00AD3142">
              <w:rPr>
                <w:rFonts w:cs="Calibri"/>
              </w:rPr>
              <w:t>printabile</w:t>
            </w:r>
            <w:proofErr w:type="spellEnd"/>
            <w:r w:rsidRPr="00AD3142">
              <w:rPr>
                <w:rFonts w:cs="Calibri"/>
              </w:rPr>
              <w:t xml:space="preserve"> pentru </w:t>
            </w:r>
            <w:proofErr w:type="spellStart"/>
            <w:r w:rsidRPr="00AD3142">
              <w:rPr>
                <w:rFonts w:cs="Calibri"/>
              </w:rPr>
              <w:t>scolari</w:t>
            </w:r>
            <w:proofErr w:type="spellEnd"/>
            <w:r w:rsidRPr="00AD3142">
              <w:rPr>
                <w:rFonts w:cs="Calibri"/>
              </w:rPr>
              <w:t>. Activităţile de învăţare sunt clasificate pe domenii. Este pus la dispoziţia utilizatorilor şi un dicţionar de termeni pentru matematică. Sunt oferite pagini interactive cu jocuri si puzzle de matematică în forme grafice atractive.</w:t>
            </w:r>
          </w:p>
        </w:tc>
      </w:tr>
      <w:tr w:rsidR="00893E58" w:rsidRPr="00AD3142" w:rsidTr="00E303FE">
        <w:tc>
          <w:tcPr>
            <w:tcW w:w="923" w:type="dxa"/>
            <w:vMerge w:val="restart"/>
            <w:vAlign w:val="center"/>
          </w:tcPr>
          <w:p w:rsidR="00893E58" w:rsidRPr="00AD3142" w:rsidRDefault="00893E58" w:rsidP="001023CC">
            <w:pPr>
              <w:spacing w:after="0"/>
              <w:jc w:val="both"/>
              <w:rPr>
                <w:rFonts w:cs="Calibri"/>
                <w:lang w:val="fr-FR"/>
              </w:rPr>
            </w:pPr>
          </w:p>
          <w:p w:rsidR="00893E58" w:rsidRPr="00AD3142" w:rsidRDefault="00893E58" w:rsidP="001023CC">
            <w:pPr>
              <w:spacing w:after="0"/>
              <w:jc w:val="both"/>
              <w:rPr>
                <w:rFonts w:cs="Calibri"/>
                <w:lang w:val="fr-FR"/>
              </w:rPr>
            </w:pPr>
            <w:proofErr w:type="gramStart"/>
            <w:r w:rsidRPr="00AD3142">
              <w:rPr>
                <w:rFonts w:cs="Calibri"/>
                <w:lang w:val="fr-FR"/>
              </w:rPr>
              <w:lastRenderedPageBreak/>
              <w:t>a</w:t>
            </w:r>
            <w:proofErr w:type="gramEnd"/>
            <w:r w:rsidRPr="00AD3142">
              <w:rPr>
                <w:rFonts w:cs="Calibri"/>
                <w:lang w:val="fr-FR"/>
              </w:rPr>
              <w:t xml:space="preserve"> 8-a</w:t>
            </w:r>
          </w:p>
          <w:p w:rsidR="00893E58" w:rsidRPr="00AD3142" w:rsidRDefault="00893E58" w:rsidP="001023CC">
            <w:pPr>
              <w:spacing w:after="0"/>
              <w:jc w:val="both"/>
              <w:rPr>
                <w:rFonts w:cs="Calibri"/>
                <w:lang w:val="fr-FR"/>
              </w:rPr>
            </w:pPr>
          </w:p>
          <w:p w:rsidR="00893E58" w:rsidRPr="00AD3142" w:rsidRDefault="00893E58" w:rsidP="001023CC">
            <w:pPr>
              <w:spacing w:after="0"/>
              <w:jc w:val="both"/>
              <w:rPr>
                <w:rFonts w:cs="Calibri"/>
                <w:lang w:val="fr-FR"/>
              </w:rPr>
            </w:pPr>
          </w:p>
        </w:tc>
        <w:tc>
          <w:tcPr>
            <w:tcW w:w="1403" w:type="dxa"/>
          </w:tcPr>
          <w:p w:rsidR="00893E58" w:rsidRPr="00AD3142" w:rsidRDefault="00893E58" w:rsidP="001023CC">
            <w:pPr>
              <w:spacing w:after="0"/>
              <w:jc w:val="both"/>
              <w:rPr>
                <w:rFonts w:cs="Calibri"/>
              </w:rPr>
            </w:pPr>
            <w:r w:rsidRPr="00AD3142">
              <w:rPr>
                <w:rFonts w:cs="Calibri"/>
              </w:rPr>
              <w:lastRenderedPageBreak/>
              <w:t>Matematica</w:t>
            </w:r>
          </w:p>
        </w:tc>
        <w:tc>
          <w:tcPr>
            <w:tcW w:w="4870" w:type="dxa"/>
          </w:tcPr>
          <w:p w:rsidR="00893E58" w:rsidRPr="00AD3142" w:rsidRDefault="00FD05F3" w:rsidP="001023CC">
            <w:pPr>
              <w:spacing w:after="0"/>
              <w:jc w:val="both"/>
              <w:rPr>
                <w:rFonts w:cs="Calibri"/>
              </w:rPr>
            </w:pPr>
            <w:hyperlink r:id="rId101" w:history="1">
              <w:r w:rsidR="00893E58" w:rsidRPr="00AD3142">
                <w:rPr>
                  <w:rStyle w:val="Hyperlink"/>
                  <w:rFonts w:cs="Calibri"/>
                </w:rPr>
                <w:t>http://phet.colorado.edu/en/simulations/category/</w:t>
              </w:r>
              <w:r w:rsidR="00893E58" w:rsidRPr="00AD3142">
                <w:rPr>
                  <w:rStyle w:val="Hyperlink"/>
                  <w:rFonts w:cs="Calibri"/>
                </w:rPr>
                <w:lastRenderedPageBreak/>
                <w:t>math</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lastRenderedPageBreak/>
              <w:t>Animaţii şi grafice</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val="restart"/>
            <w:vAlign w:val="center"/>
          </w:tcPr>
          <w:p w:rsidR="00C56B79" w:rsidRPr="00AD3142" w:rsidRDefault="00C56B79" w:rsidP="001023CC">
            <w:pPr>
              <w:spacing w:after="0"/>
              <w:jc w:val="both"/>
              <w:rPr>
                <w:rFonts w:cs="Calibri"/>
                <w:lang w:val="fr-FR"/>
              </w:rPr>
            </w:pPr>
            <w:r w:rsidRPr="00AD3142">
              <w:rPr>
                <w:rFonts w:cs="Calibri"/>
              </w:rPr>
              <w:t>Fizica</w:t>
            </w:r>
          </w:p>
        </w:tc>
        <w:tc>
          <w:tcPr>
            <w:tcW w:w="4870" w:type="dxa"/>
          </w:tcPr>
          <w:p w:rsidR="00C56B79" w:rsidRPr="00AD3142" w:rsidRDefault="00FD05F3" w:rsidP="001023CC">
            <w:pPr>
              <w:spacing w:after="0"/>
              <w:jc w:val="both"/>
              <w:rPr>
                <w:rFonts w:cs="Calibri"/>
              </w:rPr>
            </w:pPr>
            <w:hyperlink r:id="rId102" w:history="1">
              <w:r w:rsidR="00C56B79" w:rsidRPr="00AD3142">
                <w:rPr>
                  <w:rStyle w:val="Hyperlink"/>
                  <w:rFonts w:cs="Calibri"/>
                </w:rPr>
                <w:t>http://www.e-scoala.ro</w:t>
              </w:r>
            </w:hyperlink>
          </w:p>
        </w:tc>
        <w:tc>
          <w:tcPr>
            <w:tcW w:w="6502" w:type="dxa"/>
          </w:tcPr>
          <w:p w:rsidR="00C56B79" w:rsidRPr="00AD3142" w:rsidRDefault="00C56B79" w:rsidP="001023CC">
            <w:pPr>
              <w:spacing w:after="0"/>
              <w:jc w:val="both"/>
              <w:rPr>
                <w:rFonts w:cs="Calibri"/>
              </w:rPr>
            </w:pPr>
            <w:r w:rsidRPr="00AD3142">
              <w:rPr>
                <w:rFonts w:cs="Calibri"/>
              </w:rPr>
              <w:t>Portal cu lecţii interactive de chimie, biologie, fizică.</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FD05F3" w:rsidP="001023CC">
            <w:pPr>
              <w:spacing w:after="0"/>
              <w:jc w:val="both"/>
              <w:rPr>
                <w:rFonts w:cs="Calibri"/>
              </w:rPr>
            </w:pPr>
            <w:hyperlink r:id="rId103" w:history="1">
              <w:r w:rsidR="00C56B79" w:rsidRPr="00AD3142">
                <w:rPr>
                  <w:rStyle w:val="Hyperlink"/>
                  <w:rFonts w:cs="Calibri"/>
                </w:rPr>
                <w:t>http://www.walter-fendt.de/ph14ro/</w:t>
              </w:r>
            </w:hyperlink>
          </w:p>
        </w:tc>
        <w:tc>
          <w:tcPr>
            <w:tcW w:w="6502" w:type="dxa"/>
          </w:tcPr>
          <w:p w:rsidR="00C56B79" w:rsidRPr="00AD3142" w:rsidRDefault="00C56B79" w:rsidP="001023CC">
            <w:pPr>
              <w:spacing w:after="0"/>
              <w:jc w:val="both"/>
              <w:rPr>
                <w:rFonts w:cs="Calibri"/>
                <w:lang w:val="fr-FR"/>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 xml:space="preserve">de </w:t>
            </w:r>
            <w:proofErr w:type="spellStart"/>
            <w:r w:rsidRPr="00AD3142">
              <w:rPr>
                <w:rFonts w:cs="Calibri"/>
              </w:rPr>
              <w:t>applet-uri</w:t>
            </w:r>
            <w:proofErr w:type="spellEnd"/>
            <w:proofErr w:type="gramEnd"/>
            <w:r w:rsidRPr="00AD3142">
              <w:rPr>
                <w:rFonts w:cs="Calibri"/>
              </w:rPr>
              <w:t xml:space="preserve"> Java pentru lecţii de Fizică</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FD05F3" w:rsidP="001023CC">
            <w:pPr>
              <w:spacing w:after="0"/>
              <w:jc w:val="both"/>
              <w:rPr>
                <w:rFonts w:cs="Calibri"/>
              </w:rPr>
            </w:pPr>
            <w:hyperlink r:id="rId104" w:history="1">
              <w:r w:rsidR="00C56B79" w:rsidRPr="00AD3142">
                <w:rPr>
                  <w:rStyle w:val="Hyperlink"/>
                  <w:rFonts w:cs="Calibri"/>
                </w:rPr>
                <w:t xml:space="preserve">http://www.learnerstv.com/animation/ </w:t>
              </w:r>
              <w:proofErr w:type="spellStart"/>
              <w:r w:rsidR="00C56B79" w:rsidRPr="00AD3142">
                <w:rPr>
                  <w:rStyle w:val="Hyperlink"/>
                  <w:rFonts w:cs="Calibri"/>
                </w:rPr>
                <w:t>animation.php</w:t>
              </w:r>
              <w:proofErr w:type="spellEnd"/>
              <w:r w:rsidR="00C56B79" w:rsidRPr="00AD3142">
                <w:rPr>
                  <w:rStyle w:val="Hyperlink"/>
                  <w:rFonts w:cs="Calibri"/>
                </w:rPr>
                <w:t>?ani=102&amp;cat=</w:t>
              </w:r>
              <w:proofErr w:type="spellStart"/>
              <w:r w:rsidR="00C56B79" w:rsidRPr="00AD3142">
                <w:rPr>
                  <w:rStyle w:val="Hyperlink"/>
                  <w:rFonts w:cs="Calibri"/>
                </w:rPr>
                <w:t>physics</w:t>
              </w:r>
              <w:proofErr w:type="spellEnd"/>
            </w:hyperlink>
          </w:p>
        </w:tc>
        <w:tc>
          <w:tcPr>
            <w:tcW w:w="6502" w:type="dxa"/>
          </w:tcPr>
          <w:p w:rsidR="00C56B79" w:rsidRPr="00AD3142" w:rsidRDefault="00C56B79" w:rsidP="001023CC">
            <w:pPr>
              <w:spacing w:after="0"/>
              <w:jc w:val="both"/>
              <w:rPr>
                <w:rFonts w:cs="Calibri"/>
              </w:rPr>
            </w:pPr>
            <w:proofErr w:type="spellStart"/>
            <w:r w:rsidRPr="00AD3142">
              <w:rPr>
                <w:rFonts w:cs="Calibri"/>
                <w:lang w:val="fr-FR"/>
              </w:rPr>
              <w:t>colec</w:t>
            </w:r>
            <w:proofErr w:type="spellEnd"/>
            <w:r w:rsidRPr="00AD3142">
              <w:rPr>
                <w:rFonts w:cs="Calibri"/>
              </w:rPr>
              <w:t xml:space="preserve">ţie de </w:t>
            </w:r>
            <w:proofErr w:type="spellStart"/>
            <w:r w:rsidRPr="00AD3142">
              <w:rPr>
                <w:rFonts w:cs="Calibri"/>
              </w:rPr>
              <w:t>flashlet-uri</w:t>
            </w:r>
            <w:proofErr w:type="spellEnd"/>
            <w:r w:rsidRPr="00AD3142">
              <w:rPr>
                <w:rFonts w:cs="Calibri"/>
              </w:rPr>
              <w:t xml:space="preserve"> pentru lecţii de Fizică</w:t>
            </w:r>
          </w:p>
          <w:p w:rsidR="00C56B79" w:rsidRPr="00AD3142" w:rsidRDefault="00C56B79" w:rsidP="001023CC">
            <w:pPr>
              <w:spacing w:after="0"/>
              <w:jc w:val="both"/>
              <w:rPr>
                <w:rFonts w:cs="Calibri"/>
              </w:rPr>
            </w:pP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FD05F3" w:rsidP="001023CC">
            <w:pPr>
              <w:spacing w:after="0"/>
              <w:jc w:val="both"/>
              <w:rPr>
                <w:rFonts w:cs="Calibri"/>
                <w:lang w:val="fr-FR"/>
              </w:rPr>
            </w:pPr>
            <w:hyperlink r:id="rId105" w:history="1">
              <w:r w:rsidR="00C56B79" w:rsidRPr="00AD3142">
                <w:rPr>
                  <w:rStyle w:val="Hyperlink"/>
                  <w:rFonts w:cs="Calibri"/>
                  <w:lang w:val="fr-FR"/>
                </w:rPr>
                <w:t>http://education.inflpr.ro/ro/home.htm</w:t>
              </w:r>
            </w:hyperlink>
          </w:p>
        </w:tc>
        <w:tc>
          <w:tcPr>
            <w:tcW w:w="6502" w:type="dxa"/>
          </w:tcPr>
          <w:p w:rsidR="00C56B79" w:rsidRPr="00AD3142" w:rsidRDefault="00C56B79" w:rsidP="001023CC">
            <w:pPr>
              <w:spacing w:after="0"/>
              <w:jc w:val="both"/>
              <w:rPr>
                <w:rFonts w:cs="Calibri"/>
              </w:rPr>
            </w:pPr>
            <w:r w:rsidRPr="00AD3142">
              <w:rPr>
                <w:rFonts w:cs="Calibri"/>
              </w:rPr>
              <w:t>Date experimentale obţinute utilizând sisteme de achiziţie de semnale reale</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FD05F3" w:rsidP="00C56B79">
            <w:pPr>
              <w:rPr>
                <w:rFonts w:cs="Calibri"/>
              </w:rPr>
            </w:pPr>
            <w:hyperlink r:id="rId106" w:history="1">
              <w:r w:rsidR="00C56B79" w:rsidRPr="00AD3142">
                <w:rPr>
                  <w:rStyle w:val="Hyperlink"/>
                  <w:rFonts w:cs="Calibri"/>
                </w:rPr>
                <w:t>http://fizica.ro/soft/soft.html</w:t>
              </w:r>
            </w:hyperlink>
          </w:p>
        </w:tc>
        <w:tc>
          <w:tcPr>
            <w:tcW w:w="6502" w:type="dxa"/>
          </w:tcPr>
          <w:p w:rsidR="00C56B79" w:rsidRPr="00AD3142" w:rsidRDefault="00C56B79" w:rsidP="001023CC">
            <w:pPr>
              <w:spacing w:after="0"/>
              <w:jc w:val="both"/>
              <w:rPr>
                <w:rFonts w:cs="Calibri"/>
              </w:rPr>
            </w:pPr>
            <w:r w:rsidRPr="00AD3142">
              <w:rPr>
                <w:rFonts w:cs="Calibri"/>
              </w:rPr>
              <w:t xml:space="preserve">Colecție de software </w:t>
            </w:r>
            <w:proofErr w:type="spellStart"/>
            <w:r w:rsidRPr="00AD3142">
              <w:rPr>
                <w:rFonts w:cs="Calibri"/>
              </w:rPr>
              <w:t>free</w:t>
            </w:r>
            <w:proofErr w:type="spellEnd"/>
            <w:r w:rsidRPr="00AD3142">
              <w:rPr>
                <w:rFonts w:cs="Calibri"/>
              </w:rPr>
              <w:t xml:space="preserve"> si resurse </w:t>
            </w:r>
            <w:proofErr w:type="spellStart"/>
            <w:r w:rsidRPr="00AD3142">
              <w:rPr>
                <w:rFonts w:cs="Calibri"/>
              </w:rPr>
              <w:t>educationale</w:t>
            </w:r>
            <w:proofErr w:type="spellEnd"/>
            <w:r w:rsidRPr="00AD3142">
              <w:rPr>
                <w:rFonts w:cs="Calibri"/>
              </w:rPr>
              <w:t xml:space="preserve"> în limba română</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FD05F3" w:rsidP="00C56B79">
            <w:pPr>
              <w:rPr>
                <w:rFonts w:cs="Calibri"/>
              </w:rPr>
            </w:pPr>
            <w:hyperlink r:id="rId107" w:history="1">
              <w:r w:rsidR="00C56B79" w:rsidRPr="00AD3142">
                <w:rPr>
                  <w:rStyle w:val="Hyperlink"/>
                  <w:rFonts w:cs="Calibri"/>
                </w:rPr>
                <w:t>http://fizica.com/</w:t>
              </w:r>
            </w:hyperlink>
          </w:p>
        </w:tc>
        <w:tc>
          <w:tcPr>
            <w:tcW w:w="6502" w:type="dxa"/>
          </w:tcPr>
          <w:p w:rsidR="00C56B79" w:rsidRPr="00AD3142" w:rsidRDefault="00C56B79" w:rsidP="001023CC">
            <w:pPr>
              <w:spacing w:after="0"/>
              <w:jc w:val="both"/>
              <w:rPr>
                <w:rFonts w:cs="Calibri"/>
              </w:rPr>
            </w:pPr>
            <w:r w:rsidRPr="00AD3142">
              <w:rPr>
                <w:rFonts w:cs="Calibri"/>
              </w:rPr>
              <w:t xml:space="preserve">Colecție de software </w:t>
            </w:r>
            <w:proofErr w:type="spellStart"/>
            <w:r w:rsidRPr="00AD3142">
              <w:rPr>
                <w:rFonts w:cs="Calibri"/>
              </w:rPr>
              <w:t>free</w:t>
            </w:r>
            <w:proofErr w:type="spellEnd"/>
            <w:r w:rsidRPr="00AD3142">
              <w:rPr>
                <w:rFonts w:cs="Calibri"/>
              </w:rPr>
              <w:t xml:space="preserve"> si resurse </w:t>
            </w:r>
            <w:proofErr w:type="spellStart"/>
            <w:r w:rsidRPr="00AD3142">
              <w:rPr>
                <w:rFonts w:cs="Calibri"/>
              </w:rPr>
              <w:t>educationale</w:t>
            </w:r>
            <w:proofErr w:type="spellEnd"/>
            <w:r w:rsidRPr="00AD3142">
              <w:rPr>
                <w:rFonts w:cs="Calibri"/>
              </w:rPr>
              <w:t xml:space="preserve"> în limba română</w:t>
            </w: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lang w:val="fr-FR"/>
              </w:rPr>
            </w:pPr>
            <w:hyperlink r:id="rId108" w:history="1">
              <w:r w:rsidR="00893E58" w:rsidRPr="00AD3142">
                <w:rPr>
                  <w:rStyle w:val="Hyperlink"/>
                  <w:rFonts w:cs="Calibri"/>
                  <w:lang w:val="fr-FR"/>
                </w:rPr>
                <w:t>http://phet.colorado.edu/en/simulations/category/physics</w:t>
              </w:r>
            </w:hyperlink>
          </w:p>
          <w:p w:rsidR="00893E58" w:rsidRPr="00AD3142" w:rsidRDefault="00FD05F3" w:rsidP="001023CC">
            <w:pPr>
              <w:spacing w:after="0"/>
              <w:jc w:val="both"/>
              <w:rPr>
                <w:rFonts w:cs="Calibri"/>
                <w:lang w:val="fr-FR"/>
              </w:rPr>
            </w:pPr>
            <w:hyperlink r:id="rId109" w:history="1">
              <w:r w:rsidR="00893E58" w:rsidRPr="00AD3142">
                <w:rPr>
                  <w:rStyle w:val="Hyperlink"/>
                  <w:rFonts w:cs="Calibri"/>
                  <w:lang w:val="fr-FR"/>
                </w:rPr>
                <w:t>http://phet.colorado.edu/en/simulations/translated/ro</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Simulatoare</w:t>
            </w:r>
            <w:proofErr w:type="spellEnd"/>
            <w:r w:rsidRPr="00AD3142">
              <w:rPr>
                <w:rFonts w:cs="Calibri"/>
                <w:lang w:val="fr-FR"/>
              </w:rPr>
              <w:t xml:space="preserve"> </w:t>
            </w:r>
            <w:proofErr w:type="spellStart"/>
            <w:r w:rsidRPr="00AD3142">
              <w:rPr>
                <w:rFonts w:cs="Calibri"/>
                <w:lang w:val="fr-FR"/>
              </w:rPr>
              <w:t>şi</w:t>
            </w:r>
            <w:proofErr w:type="spellEnd"/>
            <w:r w:rsidRPr="00AD3142">
              <w:rPr>
                <w:rFonts w:cs="Calibri"/>
                <w:lang w:val="fr-FR"/>
              </w:rPr>
              <w:t xml:space="preserve"> </w:t>
            </w:r>
            <w:proofErr w:type="spellStart"/>
            <w:r w:rsidRPr="00AD3142">
              <w:rPr>
                <w:rFonts w:cs="Calibri"/>
                <w:lang w:val="fr-FR"/>
              </w:rPr>
              <w:t>animaţii</w:t>
            </w:r>
            <w:proofErr w:type="spellEnd"/>
          </w:p>
        </w:tc>
      </w:tr>
      <w:tr w:rsidR="00AE7077" w:rsidRPr="00AD3142" w:rsidTr="00E303FE">
        <w:trPr>
          <w:trHeight w:val="582"/>
        </w:trPr>
        <w:tc>
          <w:tcPr>
            <w:tcW w:w="923" w:type="dxa"/>
            <w:vMerge w:val="restart"/>
            <w:vAlign w:val="center"/>
          </w:tcPr>
          <w:p w:rsidR="00AE7077" w:rsidRPr="00AD3142" w:rsidRDefault="00AE7077" w:rsidP="001023CC">
            <w:pPr>
              <w:spacing w:after="0"/>
              <w:jc w:val="both"/>
              <w:rPr>
                <w:rFonts w:cs="Calibri"/>
                <w:lang w:val="fr-FR"/>
              </w:rPr>
            </w:pPr>
          </w:p>
          <w:p w:rsidR="00AE7077" w:rsidRPr="00AD3142" w:rsidRDefault="00AE7077" w:rsidP="001023CC">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9-a</w:t>
            </w:r>
          </w:p>
          <w:p w:rsidR="00AE7077" w:rsidRPr="00AD3142" w:rsidRDefault="00AE7077" w:rsidP="001023CC">
            <w:pPr>
              <w:spacing w:after="0"/>
              <w:jc w:val="both"/>
              <w:rPr>
                <w:rFonts w:cs="Calibri"/>
                <w:lang w:val="fr-FR"/>
              </w:rPr>
            </w:pPr>
          </w:p>
        </w:tc>
        <w:tc>
          <w:tcPr>
            <w:tcW w:w="1403" w:type="dxa"/>
            <w:vMerge w:val="restart"/>
          </w:tcPr>
          <w:p w:rsidR="00AE7077" w:rsidRPr="00AD3142" w:rsidRDefault="00AE7077" w:rsidP="001023CC">
            <w:pPr>
              <w:spacing w:after="0"/>
              <w:jc w:val="both"/>
              <w:rPr>
                <w:rFonts w:cs="Calibri"/>
              </w:rPr>
            </w:pPr>
            <w:r w:rsidRPr="00AD3142">
              <w:rPr>
                <w:rFonts w:cs="Calibri"/>
              </w:rPr>
              <w:t>Biologie</w:t>
            </w:r>
          </w:p>
        </w:tc>
        <w:tc>
          <w:tcPr>
            <w:tcW w:w="4870" w:type="dxa"/>
          </w:tcPr>
          <w:p w:rsidR="00AE7077" w:rsidRPr="00AD3142" w:rsidRDefault="00FD05F3" w:rsidP="001023CC">
            <w:pPr>
              <w:spacing w:after="0"/>
              <w:jc w:val="both"/>
              <w:rPr>
                <w:rFonts w:cs="Calibri"/>
              </w:rPr>
            </w:pPr>
            <w:hyperlink r:id="rId110" w:history="1">
              <w:r w:rsidR="00AE7077" w:rsidRPr="00AD3142">
                <w:rPr>
                  <w:rStyle w:val="Hyperlink"/>
                  <w:rFonts w:cs="Calibri"/>
                </w:rPr>
                <w:t>http://www.e-scoala.ro</w:t>
              </w:r>
            </w:hyperlink>
          </w:p>
          <w:p w:rsidR="00AE7077" w:rsidRPr="00AD3142" w:rsidRDefault="00AE7077" w:rsidP="001023CC">
            <w:pPr>
              <w:spacing w:after="0"/>
              <w:jc w:val="both"/>
              <w:rPr>
                <w:rFonts w:cs="Calibri"/>
              </w:rPr>
            </w:pPr>
          </w:p>
        </w:tc>
        <w:tc>
          <w:tcPr>
            <w:tcW w:w="6502" w:type="dxa"/>
          </w:tcPr>
          <w:p w:rsidR="00AE7077" w:rsidRPr="00AD3142" w:rsidRDefault="00AE7077" w:rsidP="001023CC">
            <w:pPr>
              <w:spacing w:after="0"/>
              <w:jc w:val="both"/>
              <w:rPr>
                <w:rFonts w:cs="Calibri"/>
              </w:rPr>
            </w:pPr>
            <w:r w:rsidRPr="00AD3142">
              <w:rPr>
                <w:rFonts w:cs="Calibri"/>
              </w:rPr>
              <w:t>Portal cu lecţii interactive de chimie, biologie, fizică.</w:t>
            </w:r>
          </w:p>
        </w:tc>
      </w:tr>
      <w:tr w:rsidR="00AE7077" w:rsidRPr="00AD3142" w:rsidTr="00E303FE">
        <w:trPr>
          <w:trHeight w:val="581"/>
        </w:trPr>
        <w:tc>
          <w:tcPr>
            <w:tcW w:w="923" w:type="dxa"/>
            <w:vMerge/>
            <w:vAlign w:val="center"/>
          </w:tcPr>
          <w:p w:rsidR="00AE7077" w:rsidRPr="00AD3142" w:rsidRDefault="00AE7077" w:rsidP="001023CC">
            <w:pPr>
              <w:spacing w:after="0"/>
              <w:jc w:val="both"/>
              <w:rPr>
                <w:rFonts w:cs="Calibri"/>
                <w:lang w:val="fr-FR"/>
              </w:rPr>
            </w:pPr>
          </w:p>
        </w:tc>
        <w:tc>
          <w:tcPr>
            <w:tcW w:w="1403" w:type="dxa"/>
            <w:vMerge/>
          </w:tcPr>
          <w:p w:rsidR="00AE7077" w:rsidRPr="00AD3142" w:rsidRDefault="00AE7077" w:rsidP="001023CC">
            <w:pPr>
              <w:spacing w:after="0"/>
              <w:jc w:val="both"/>
              <w:rPr>
                <w:rFonts w:cs="Calibri"/>
              </w:rPr>
            </w:pPr>
          </w:p>
        </w:tc>
        <w:tc>
          <w:tcPr>
            <w:tcW w:w="4870" w:type="dxa"/>
          </w:tcPr>
          <w:p w:rsidR="00AE7077" w:rsidRPr="00AD3142" w:rsidRDefault="00FD05F3" w:rsidP="001023CC">
            <w:pPr>
              <w:spacing w:after="0"/>
              <w:jc w:val="both"/>
              <w:rPr>
                <w:rFonts w:cs="Calibri"/>
              </w:rPr>
            </w:pPr>
            <w:hyperlink r:id="rId111" w:history="1">
              <w:r w:rsidR="00AE7077" w:rsidRPr="00AD3142">
                <w:rPr>
                  <w:rStyle w:val="Hyperlink"/>
                  <w:rFonts w:cs="Calibri"/>
                </w:rPr>
                <w:t>http://www.ecology.com/</w:t>
              </w:r>
            </w:hyperlink>
          </w:p>
          <w:p w:rsidR="00AE7077" w:rsidRPr="00AD3142" w:rsidRDefault="00AE7077" w:rsidP="001023CC">
            <w:pPr>
              <w:spacing w:after="0"/>
              <w:jc w:val="both"/>
              <w:rPr>
                <w:rFonts w:cs="Calibri"/>
              </w:rPr>
            </w:pPr>
          </w:p>
        </w:tc>
        <w:tc>
          <w:tcPr>
            <w:tcW w:w="6502" w:type="dxa"/>
          </w:tcPr>
          <w:p w:rsidR="00AE7077" w:rsidRPr="00AD3142" w:rsidRDefault="00AE7077" w:rsidP="001023CC">
            <w:pPr>
              <w:spacing w:after="0" w:line="240" w:lineRule="auto"/>
              <w:jc w:val="both"/>
              <w:rPr>
                <w:rFonts w:cs="Calibri"/>
              </w:rPr>
            </w:pPr>
            <w:r w:rsidRPr="00AD3142">
              <w:rPr>
                <w:rFonts w:cs="Calibri"/>
              </w:rPr>
              <w:t>Portal despre ecologie ce pune la dispoziţia utilizatorilor pagini web despre Terra, aer, apă, energie, oameni şi vieţuitoare dar şi capitole despre ecologie adresate elevilor. Paginile conţin explicaţii, demonstraţii şi informaţii bogat ilustrate multimedia.</w:t>
            </w:r>
          </w:p>
        </w:tc>
      </w:tr>
      <w:tr w:rsidR="00AE7077" w:rsidRPr="00AD3142" w:rsidTr="00E303FE">
        <w:trPr>
          <w:trHeight w:val="581"/>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FD05F3" w:rsidP="00143AE3">
            <w:pPr>
              <w:rPr>
                <w:rFonts w:cs="Calibri"/>
              </w:rPr>
            </w:pPr>
            <w:hyperlink r:id="rId112" w:history="1">
              <w:r w:rsidR="00AE7077" w:rsidRPr="00AD3142">
                <w:rPr>
                  <w:rStyle w:val="Hyperlink"/>
                  <w:rFonts w:cs="Calibri"/>
                </w:rPr>
                <w:t>http://science.howstuffworks.com/</w:t>
              </w:r>
            </w:hyperlink>
          </w:p>
          <w:p w:rsidR="00AE7077" w:rsidRPr="00AD3142" w:rsidRDefault="00AE7077" w:rsidP="00143AE3">
            <w:pPr>
              <w:spacing w:after="0"/>
              <w:jc w:val="both"/>
              <w:rPr>
                <w:rFonts w:cs="Calibri"/>
              </w:rPr>
            </w:pPr>
          </w:p>
        </w:tc>
        <w:tc>
          <w:tcPr>
            <w:tcW w:w="6502" w:type="dxa"/>
          </w:tcPr>
          <w:p w:rsidR="00AE7077" w:rsidRPr="00AD3142" w:rsidRDefault="00AE7077" w:rsidP="00143AE3">
            <w:pPr>
              <w:spacing w:after="0"/>
              <w:jc w:val="both"/>
              <w:rPr>
                <w:rFonts w:cs="Calibri"/>
              </w:rPr>
            </w:pPr>
            <w:r w:rsidRPr="00AD3142">
              <w:rPr>
                <w:rFonts w:cs="Calibri"/>
              </w:rPr>
              <w:t>Colecție de explicații privind modul in care funcționează tot ce se află în jurul nostru</w:t>
            </w:r>
          </w:p>
        </w:tc>
      </w:tr>
      <w:tr w:rsidR="00AE7077" w:rsidRPr="00AD3142" w:rsidTr="00E303FE">
        <w:trPr>
          <w:trHeight w:val="634"/>
        </w:trPr>
        <w:tc>
          <w:tcPr>
            <w:tcW w:w="923" w:type="dxa"/>
            <w:vMerge/>
            <w:vAlign w:val="center"/>
          </w:tcPr>
          <w:p w:rsidR="00AE7077" w:rsidRPr="00AD3142" w:rsidRDefault="00AE7077" w:rsidP="00143AE3">
            <w:pPr>
              <w:spacing w:after="0"/>
              <w:jc w:val="both"/>
              <w:rPr>
                <w:rFonts w:cs="Calibri"/>
                <w:lang w:val="fr-FR"/>
              </w:rPr>
            </w:pPr>
          </w:p>
        </w:tc>
        <w:tc>
          <w:tcPr>
            <w:tcW w:w="1403" w:type="dxa"/>
            <w:vMerge w:val="restart"/>
          </w:tcPr>
          <w:p w:rsidR="00AE7077" w:rsidRPr="00AD3142" w:rsidRDefault="00AE7077" w:rsidP="00143AE3">
            <w:pPr>
              <w:spacing w:after="0"/>
              <w:jc w:val="both"/>
              <w:rPr>
                <w:rFonts w:cs="Calibri"/>
                <w:lang w:val="fr-FR"/>
              </w:rPr>
            </w:pPr>
            <w:r w:rsidRPr="00AD3142">
              <w:rPr>
                <w:rFonts w:cs="Calibri"/>
              </w:rPr>
              <w:t>Fizica</w:t>
            </w:r>
          </w:p>
        </w:tc>
        <w:tc>
          <w:tcPr>
            <w:tcW w:w="4870" w:type="dxa"/>
          </w:tcPr>
          <w:p w:rsidR="00AE7077" w:rsidRPr="00AD3142" w:rsidRDefault="00FD05F3" w:rsidP="00143AE3">
            <w:pPr>
              <w:spacing w:after="0"/>
              <w:jc w:val="both"/>
              <w:rPr>
                <w:rFonts w:cs="Calibri"/>
                <w:lang w:val="fr-FR"/>
              </w:rPr>
            </w:pPr>
            <w:hyperlink r:id="rId113" w:history="1">
              <w:r w:rsidR="00AE7077" w:rsidRPr="00AD3142">
                <w:rPr>
                  <w:rStyle w:val="Hyperlink"/>
                  <w:rFonts w:cs="Calibri"/>
                  <w:lang w:val="fr-FR"/>
                </w:rPr>
                <w:t>http://education.inflpr.ro/ro/home.htm</w:t>
              </w:r>
            </w:hyperlink>
          </w:p>
        </w:tc>
        <w:tc>
          <w:tcPr>
            <w:tcW w:w="6502" w:type="dxa"/>
          </w:tcPr>
          <w:p w:rsidR="00AE7077" w:rsidRPr="00AD3142" w:rsidRDefault="00AE7077" w:rsidP="00143AE3">
            <w:pPr>
              <w:spacing w:after="0"/>
              <w:jc w:val="both"/>
              <w:rPr>
                <w:rFonts w:cs="Calibri"/>
              </w:rPr>
            </w:pPr>
            <w:r w:rsidRPr="00AD3142">
              <w:rPr>
                <w:rFonts w:cs="Calibri"/>
              </w:rPr>
              <w:t>Date experimentale obţinute utilizând sisteme de achiziţie de semnale reale</w:t>
            </w:r>
          </w:p>
        </w:tc>
      </w:tr>
      <w:tr w:rsidR="00AE7077" w:rsidRPr="00AD3142" w:rsidTr="00E303FE">
        <w:trPr>
          <w:trHeight w:val="300"/>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FD05F3" w:rsidP="00143AE3">
            <w:pPr>
              <w:spacing w:after="0"/>
              <w:jc w:val="both"/>
              <w:rPr>
                <w:rFonts w:cs="Calibri"/>
                <w:bCs/>
              </w:rPr>
            </w:pPr>
            <w:hyperlink r:id="rId114" w:history="1">
              <w:r w:rsidR="00AE7077" w:rsidRPr="00AD3142">
                <w:rPr>
                  <w:rStyle w:val="Hyperlink"/>
                  <w:rFonts w:cs="Calibri"/>
                  <w:bCs/>
                </w:rPr>
                <w:t>http://advancedelearning.com</w:t>
              </w:r>
            </w:hyperlink>
          </w:p>
          <w:p w:rsidR="00AE7077" w:rsidRPr="00AD3142" w:rsidRDefault="00AE7077" w:rsidP="00143AE3">
            <w:pPr>
              <w:spacing w:after="0"/>
              <w:jc w:val="both"/>
              <w:rPr>
                <w:rFonts w:cs="Calibri"/>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tc>
        <w:tc>
          <w:tcPr>
            <w:tcW w:w="6502" w:type="dxa"/>
          </w:tcPr>
          <w:p w:rsidR="00AE7077" w:rsidRPr="00AD3142" w:rsidRDefault="00AE7077" w:rsidP="00143AE3">
            <w:pPr>
              <w:spacing w:after="0"/>
              <w:jc w:val="both"/>
              <w:rPr>
                <w:rFonts w:cs="Calibri"/>
              </w:rPr>
            </w:pPr>
            <w:r w:rsidRPr="00AD3142">
              <w:rPr>
                <w:rFonts w:cs="Calibri"/>
              </w:rPr>
              <w:t>Lecţii AeL</w:t>
            </w:r>
          </w:p>
          <w:p w:rsidR="00AE7077" w:rsidRPr="00AD3142" w:rsidRDefault="00AE7077" w:rsidP="00143AE3">
            <w:pPr>
              <w:spacing w:after="0"/>
              <w:jc w:val="both"/>
              <w:rPr>
                <w:rFonts w:cs="Calibri"/>
              </w:rPr>
            </w:pPr>
          </w:p>
        </w:tc>
      </w:tr>
      <w:tr w:rsidR="00AE7077" w:rsidRPr="00AD3142" w:rsidTr="00E303FE">
        <w:trPr>
          <w:trHeight w:val="299"/>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FD05F3" w:rsidP="00143AE3">
            <w:pPr>
              <w:spacing w:after="0"/>
              <w:jc w:val="both"/>
              <w:rPr>
                <w:rFonts w:cs="Calibri"/>
              </w:rPr>
            </w:pPr>
            <w:hyperlink r:id="rId115" w:history="1">
              <w:r w:rsidR="00AE7077" w:rsidRPr="00AD3142">
                <w:rPr>
                  <w:rStyle w:val="Hyperlink"/>
                  <w:rFonts w:cs="Calibri"/>
                </w:rPr>
                <w:t>http://mrsec.wisc.edu/Edetc/cineplex/NiTi/index.ht</w:t>
              </w:r>
              <w:r w:rsidR="00AE7077" w:rsidRPr="00AD3142">
                <w:rPr>
                  <w:rStyle w:val="Hyperlink"/>
                  <w:rFonts w:cs="Calibri"/>
                </w:rPr>
                <w:lastRenderedPageBreak/>
                <w:t>ml</w:t>
              </w:r>
            </w:hyperlink>
          </w:p>
        </w:tc>
        <w:tc>
          <w:tcPr>
            <w:tcW w:w="6502" w:type="dxa"/>
          </w:tcPr>
          <w:p w:rsidR="00AE7077" w:rsidRPr="00AD3142" w:rsidRDefault="00AE7077" w:rsidP="00143AE3">
            <w:pPr>
              <w:spacing w:after="0"/>
              <w:jc w:val="both"/>
              <w:rPr>
                <w:rFonts w:cs="Calibri"/>
              </w:rPr>
            </w:pPr>
            <w:r w:rsidRPr="00AD3142">
              <w:rPr>
                <w:rFonts w:cs="Calibri"/>
              </w:rPr>
              <w:lastRenderedPageBreak/>
              <w:t xml:space="preserve">Centrul de cercetare interdisciplinara a materialelor din  cadrul </w:t>
            </w:r>
            <w:proofErr w:type="spellStart"/>
            <w:r w:rsidRPr="00AD3142">
              <w:rPr>
                <w:rFonts w:cs="Calibri"/>
              </w:rPr>
              <w:lastRenderedPageBreak/>
              <w:t>Universitatii</w:t>
            </w:r>
            <w:proofErr w:type="spellEnd"/>
            <w:r w:rsidRPr="00AD3142">
              <w:rPr>
                <w:rFonts w:cs="Calibri"/>
              </w:rPr>
              <w:t xml:space="preserve"> din Wisconsin – </w:t>
            </w:r>
            <w:proofErr w:type="spellStart"/>
            <w:r w:rsidRPr="00AD3142">
              <w:rPr>
                <w:rFonts w:cs="Calibri"/>
              </w:rPr>
              <w:t>demonstratii</w:t>
            </w:r>
            <w:proofErr w:type="spellEnd"/>
            <w:r w:rsidRPr="00AD3142">
              <w:rPr>
                <w:rFonts w:cs="Calibri"/>
              </w:rPr>
              <w:t xml:space="preserve"> video  </w:t>
            </w:r>
          </w:p>
        </w:tc>
      </w:tr>
      <w:tr w:rsidR="00AE7077" w:rsidRPr="00AD3142" w:rsidTr="00E303FE">
        <w:trPr>
          <w:trHeight w:val="299"/>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FD05F3" w:rsidP="00143AE3">
            <w:pPr>
              <w:spacing w:after="0"/>
              <w:jc w:val="both"/>
              <w:rPr>
                <w:rFonts w:cs="Calibri"/>
              </w:rPr>
            </w:pPr>
            <w:hyperlink r:id="rId116" w:history="1">
              <w:r w:rsidR="00AE7077" w:rsidRPr="00AD3142">
                <w:rPr>
                  <w:rStyle w:val="Hyperlink"/>
                  <w:rFonts w:cs="Calibri"/>
                </w:rPr>
                <w:t>http://www.grc.nasa.gov/WWW/K-12/airplane/short.html</w:t>
              </w:r>
            </w:hyperlink>
          </w:p>
        </w:tc>
        <w:tc>
          <w:tcPr>
            <w:tcW w:w="6502" w:type="dxa"/>
          </w:tcPr>
          <w:p w:rsidR="00AE7077" w:rsidRPr="00AD3142" w:rsidRDefault="00AE7077" w:rsidP="00143AE3">
            <w:pPr>
              <w:spacing w:after="0"/>
              <w:jc w:val="both"/>
              <w:rPr>
                <w:rFonts w:cs="Calibri"/>
              </w:rPr>
            </w:pPr>
            <w:r w:rsidRPr="00AD3142">
              <w:rPr>
                <w:rFonts w:cs="Calibri"/>
              </w:rPr>
              <w:t xml:space="preserve">NASA- </w:t>
            </w:r>
            <w:proofErr w:type="spellStart"/>
            <w:r w:rsidRPr="00AD3142">
              <w:rPr>
                <w:rFonts w:cs="Calibri"/>
              </w:rPr>
              <w:t>prezentari</w:t>
            </w:r>
            <w:proofErr w:type="spellEnd"/>
            <w:r w:rsidRPr="00AD3142">
              <w:rPr>
                <w:rFonts w:cs="Calibri"/>
              </w:rPr>
              <w:t xml:space="preserve">, </w:t>
            </w:r>
            <w:proofErr w:type="spellStart"/>
            <w:r w:rsidRPr="00AD3142">
              <w:rPr>
                <w:rFonts w:cs="Calibri"/>
              </w:rPr>
              <w:t>demonstratii</w:t>
            </w:r>
            <w:proofErr w:type="spellEnd"/>
            <w:r w:rsidRPr="00AD3142">
              <w:rPr>
                <w:rFonts w:cs="Calibri"/>
              </w:rPr>
              <w:t xml:space="preserve"> si </w:t>
            </w:r>
            <w:proofErr w:type="spellStart"/>
            <w:r w:rsidRPr="00AD3142">
              <w:rPr>
                <w:rFonts w:cs="Calibri"/>
              </w:rPr>
              <w:t>simulari</w:t>
            </w:r>
            <w:proofErr w:type="spellEnd"/>
            <w:r w:rsidRPr="00AD3142">
              <w:rPr>
                <w:rFonts w:cs="Calibri"/>
              </w:rPr>
              <w:t xml:space="preserve"> despre aerodinamica si zbor</w:t>
            </w:r>
          </w:p>
        </w:tc>
      </w:tr>
      <w:tr w:rsidR="00AE7077" w:rsidRPr="00AD3142" w:rsidTr="00E303FE">
        <w:trPr>
          <w:trHeight w:val="299"/>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FD05F3" w:rsidP="00AE7077">
            <w:pPr>
              <w:rPr>
                <w:rFonts w:cs="Calibri"/>
              </w:rPr>
            </w:pPr>
            <w:hyperlink r:id="rId117" w:anchor="fizica" w:history="1">
              <w:r w:rsidR="00AE7077" w:rsidRPr="00AD3142">
                <w:rPr>
                  <w:rStyle w:val="Hyperlink"/>
                  <w:rFonts w:cs="Calibri"/>
                </w:rPr>
                <w:t>http://escoala.edu.ro/labs/index.php#fizica</w:t>
              </w:r>
            </w:hyperlink>
          </w:p>
          <w:p w:rsidR="00AE7077" w:rsidRPr="00AD3142" w:rsidRDefault="00AE7077" w:rsidP="00143AE3">
            <w:pPr>
              <w:spacing w:after="0"/>
              <w:jc w:val="both"/>
              <w:rPr>
                <w:rFonts w:cs="Calibri"/>
              </w:rPr>
            </w:pPr>
          </w:p>
        </w:tc>
        <w:tc>
          <w:tcPr>
            <w:tcW w:w="6502" w:type="dxa"/>
          </w:tcPr>
          <w:p w:rsidR="00AE7077" w:rsidRPr="00AD3142" w:rsidRDefault="00AE7077" w:rsidP="00143AE3">
            <w:pPr>
              <w:spacing w:after="0"/>
              <w:jc w:val="both"/>
              <w:rPr>
                <w:rFonts w:cs="Calibri"/>
              </w:rPr>
            </w:pPr>
            <w:r w:rsidRPr="00AD3142">
              <w:rPr>
                <w:rFonts w:cs="Calibri"/>
              </w:rPr>
              <w:t>Laboratoare virtuale</w:t>
            </w:r>
          </w:p>
        </w:tc>
      </w:tr>
      <w:tr w:rsidR="00AE7077" w:rsidRPr="00AD3142" w:rsidTr="00E303FE">
        <w:trPr>
          <w:trHeight w:val="806"/>
        </w:trPr>
        <w:tc>
          <w:tcPr>
            <w:tcW w:w="923" w:type="dxa"/>
            <w:vMerge/>
            <w:vAlign w:val="center"/>
          </w:tcPr>
          <w:p w:rsidR="00AE7077" w:rsidRPr="00AD3142" w:rsidRDefault="00AE7077" w:rsidP="00143AE3">
            <w:pPr>
              <w:spacing w:after="0"/>
              <w:jc w:val="both"/>
              <w:rPr>
                <w:rFonts w:cs="Calibri"/>
                <w:lang w:val="fr-FR"/>
              </w:rPr>
            </w:pPr>
          </w:p>
        </w:tc>
        <w:tc>
          <w:tcPr>
            <w:tcW w:w="1403" w:type="dxa"/>
            <w:vMerge w:val="restart"/>
          </w:tcPr>
          <w:p w:rsidR="00AE7077" w:rsidRPr="00AD3142" w:rsidRDefault="00AE7077" w:rsidP="00143AE3">
            <w:pPr>
              <w:spacing w:after="0"/>
              <w:jc w:val="both"/>
              <w:rPr>
                <w:rFonts w:cs="Calibri"/>
              </w:rPr>
            </w:pPr>
            <w:r w:rsidRPr="00AD3142">
              <w:rPr>
                <w:rFonts w:cs="Calibri"/>
              </w:rPr>
              <w:t>Chimie</w:t>
            </w:r>
          </w:p>
        </w:tc>
        <w:tc>
          <w:tcPr>
            <w:tcW w:w="4870" w:type="dxa"/>
          </w:tcPr>
          <w:p w:rsidR="00AE7077" w:rsidRPr="00AD3142" w:rsidRDefault="00FD05F3" w:rsidP="00143AE3">
            <w:pPr>
              <w:spacing w:after="0"/>
              <w:jc w:val="both"/>
              <w:rPr>
                <w:rFonts w:cs="Calibri"/>
              </w:rPr>
            </w:pPr>
            <w:hyperlink r:id="rId118" w:history="1">
              <w:r w:rsidR="00AE7077" w:rsidRPr="00AD3142">
                <w:rPr>
                  <w:rStyle w:val="Hyperlink"/>
                  <w:rFonts w:cs="Calibri"/>
                </w:rPr>
                <w:t>http://chemistry.about.com/od/historyofchemistry/History_of_Chemistry.htm</w:t>
              </w:r>
            </w:hyperlink>
          </w:p>
        </w:tc>
        <w:tc>
          <w:tcPr>
            <w:tcW w:w="6502" w:type="dxa"/>
          </w:tcPr>
          <w:p w:rsidR="00AE7077" w:rsidRPr="00AD3142" w:rsidRDefault="00AE7077" w:rsidP="00143AE3">
            <w:pPr>
              <w:spacing w:after="0" w:line="240" w:lineRule="auto"/>
              <w:jc w:val="both"/>
              <w:rPr>
                <w:rFonts w:cs="Calibri"/>
              </w:rPr>
            </w:pPr>
            <w:r w:rsidRPr="00AD3142">
              <w:rPr>
                <w:rFonts w:cs="Calibri"/>
              </w:rPr>
              <w:t xml:space="preserve">Informaţii, </w:t>
            </w:r>
            <w:proofErr w:type="spellStart"/>
            <w:r w:rsidRPr="00AD3142">
              <w:rPr>
                <w:rFonts w:cs="Calibri"/>
              </w:rPr>
              <w:t>timeline</w:t>
            </w:r>
            <w:proofErr w:type="spellEnd"/>
            <w:r w:rsidRPr="00AD3142">
              <w:rPr>
                <w:rFonts w:cs="Calibri"/>
              </w:rPr>
              <w:t xml:space="preserve"> şi date despre istoria chimiei.</w:t>
            </w:r>
          </w:p>
          <w:p w:rsidR="00AE7077" w:rsidRPr="00AD3142" w:rsidRDefault="00AE7077" w:rsidP="00143AE3">
            <w:pPr>
              <w:spacing w:after="0"/>
              <w:jc w:val="both"/>
              <w:rPr>
                <w:rFonts w:cs="Calibri"/>
              </w:rPr>
            </w:pPr>
          </w:p>
        </w:tc>
      </w:tr>
      <w:tr w:rsidR="00AE7077" w:rsidRPr="00AD3142" w:rsidTr="00E303FE">
        <w:trPr>
          <w:trHeight w:val="806"/>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FD05F3" w:rsidP="00143AE3">
            <w:pPr>
              <w:spacing w:after="0"/>
              <w:jc w:val="both"/>
              <w:rPr>
                <w:rFonts w:cs="Calibri"/>
              </w:rPr>
            </w:pPr>
            <w:hyperlink r:id="rId119" w:history="1">
              <w:r w:rsidR="00AE7077" w:rsidRPr="00AD3142">
                <w:rPr>
                  <w:rStyle w:val="Hyperlink"/>
                  <w:rFonts w:cs="Calibri"/>
                </w:rPr>
                <w:t>http://othmerlib.chemheritage.org/</w:t>
              </w:r>
            </w:hyperlink>
          </w:p>
        </w:tc>
        <w:tc>
          <w:tcPr>
            <w:tcW w:w="6502" w:type="dxa"/>
          </w:tcPr>
          <w:p w:rsidR="00AE7077" w:rsidRPr="00AD3142" w:rsidRDefault="00AE7077" w:rsidP="00143AE3">
            <w:pPr>
              <w:spacing w:after="0" w:line="240" w:lineRule="auto"/>
              <w:jc w:val="both"/>
              <w:rPr>
                <w:rFonts w:cs="Calibri"/>
              </w:rPr>
            </w:pPr>
            <w:r w:rsidRPr="00AD3142">
              <w:rPr>
                <w:rFonts w:cs="Calibri"/>
              </w:rPr>
              <w:t>Bibliotecă on-line cu informaţii, documente şi fotografii din istoria chimiei.</w:t>
            </w:r>
          </w:p>
        </w:tc>
      </w:tr>
      <w:tr w:rsidR="00AE7077" w:rsidRPr="00AD3142" w:rsidTr="00E303FE">
        <w:trPr>
          <w:trHeight w:val="806"/>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FD05F3" w:rsidP="00AE7077">
            <w:pPr>
              <w:rPr>
                <w:rFonts w:cs="Calibri"/>
              </w:rPr>
            </w:pPr>
            <w:hyperlink r:id="rId120" w:anchor="chimie" w:history="1">
              <w:r w:rsidR="00AE7077" w:rsidRPr="00AD3142">
                <w:rPr>
                  <w:rStyle w:val="Hyperlink"/>
                  <w:rFonts w:cs="Calibri"/>
                </w:rPr>
                <w:t>http://escoala.edu.ro/labs/index.php#chimie</w:t>
              </w:r>
            </w:hyperlink>
          </w:p>
          <w:p w:rsidR="00AE7077" w:rsidRPr="00AD3142" w:rsidRDefault="00AE7077" w:rsidP="00143AE3">
            <w:pPr>
              <w:spacing w:after="0"/>
              <w:jc w:val="both"/>
              <w:rPr>
                <w:rFonts w:cs="Calibri"/>
              </w:rPr>
            </w:pPr>
          </w:p>
        </w:tc>
        <w:tc>
          <w:tcPr>
            <w:tcW w:w="6502" w:type="dxa"/>
          </w:tcPr>
          <w:p w:rsidR="00AE7077" w:rsidRPr="00AD3142" w:rsidRDefault="00AE7077" w:rsidP="00143AE3">
            <w:pPr>
              <w:spacing w:after="0" w:line="240" w:lineRule="auto"/>
              <w:jc w:val="both"/>
              <w:rPr>
                <w:rFonts w:cs="Calibri"/>
              </w:rPr>
            </w:pPr>
            <w:r w:rsidRPr="00AD3142">
              <w:rPr>
                <w:rFonts w:cs="Calibri"/>
              </w:rPr>
              <w:t>Laboratoare virtuale</w:t>
            </w:r>
          </w:p>
        </w:tc>
      </w:tr>
      <w:tr w:rsidR="006E3A6E" w:rsidRPr="00AD3142" w:rsidTr="00E303FE">
        <w:tc>
          <w:tcPr>
            <w:tcW w:w="923" w:type="dxa"/>
            <w:vMerge w:val="restart"/>
            <w:vAlign w:val="center"/>
          </w:tcPr>
          <w:p w:rsidR="006E3A6E" w:rsidRPr="00AD3142" w:rsidRDefault="006E3A6E" w:rsidP="00143AE3">
            <w:pPr>
              <w:spacing w:after="0"/>
              <w:jc w:val="both"/>
              <w:rPr>
                <w:rFonts w:cs="Calibri"/>
              </w:rPr>
            </w:pPr>
          </w:p>
          <w:p w:rsidR="006E3A6E" w:rsidRPr="00AD3142" w:rsidRDefault="006E3A6E" w:rsidP="00143AE3">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10-a</w:t>
            </w:r>
          </w:p>
          <w:p w:rsidR="006E3A6E" w:rsidRPr="00AD3142" w:rsidRDefault="006E3A6E" w:rsidP="00143AE3">
            <w:pPr>
              <w:spacing w:after="0"/>
              <w:jc w:val="both"/>
              <w:rPr>
                <w:rFonts w:cs="Calibri"/>
                <w:lang w:val="fr-FR"/>
              </w:rPr>
            </w:pPr>
          </w:p>
        </w:tc>
        <w:tc>
          <w:tcPr>
            <w:tcW w:w="1403" w:type="dxa"/>
            <w:vMerge w:val="restart"/>
          </w:tcPr>
          <w:p w:rsidR="006E3A6E" w:rsidRPr="00AD3142" w:rsidRDefault="006E3A6E" w:rsidP="00143AE3">
            <w:pPr>
              <w:spacing w:after="0"/>
              <w:jc w:val="both"/>
              <w:rPr>
                <w:rFonts w:cs="Calibri"/>
              </w:rPr>
            </w:pPr>
            <w:r w:rsidRPr="00AD3142">
              <w:rPr>
                <w:rFonts w:cs="Calibri"/>
              </w:rPr>
              <w:t>Biologie</w:t>
            </w:r>
          </w:p>
        </w:tc>
        <w:tc>
          <w:tcPr>
            <w:tcW w:w="4870" w:type="dxa"/>
          </w:tcPr>
          <w:p w:rsidR="006E3A6E" w:rsidRPr="00AD3142" w:rsidRDefault="00FD05F3" w:rsidP="00143AE3">
            <w:pPr>
              <w:spacing w:after="0"/>
              <w:jc w:val="both"/>
              <w:rPr>
                <w:rFonts w:cs="Calibri"/>
              </w:rPr>
            </w:pPr>
            <w:hyperlink r:id="rId121" w:history="1">
              <w:r w:rsidR="006E3A6E" w:rsidRPr="00AD3142">
                <w:rPr>
                  <w:rStyle w:val="Hyperlink"/>
                  <w:rFonts w:cs="Calibri"/>
                </w:rPr>
                <w:t>http://www.scienceinschool.org/taxonomy/term/19,44</w:t>
              </w:r>
            </w:hyperlink>
          </w:p>
        </w:tc>
        <w:tc>
          <w:tcPr>
            <w:tcW w:w="6502" w:type="dxa"/>
          </w:tcPr>
          <w:p w:rsidR="006E3A6E" w:rsidRPr="00AD3142" w:rsidRDefault="006E3A6E" w:rsidP="00143AE3">
            <w:pPr>
              <w:spacing w:after="0"/>
              <w:jc w:val="both"/>
              <w:rPr>
                <w:rFonts w:cs="Calibri"/>
              </w:rPr>
            </w:pPr>
            <w:r w:rsidRPr="00AD3142">
              <w:rPr>
                <w:rFonts w:cs="Calibri"/>
              </w:rPr>
              <w:t>Popularizarea ştiinţei</w:t>
            </w:r>
          </w:p>
        </w:tc>
      </w:tr>
      <w:tr w:rsidR="006E3A6E" w:rsidRPr="00AD3142" w:rsidTr="00E303FE">
        <w:tc>
          <w:tcPr>
            <w:tcW w:w="923" w:type="dxa"/>
            <w:vMerge/>
            <w:vAlign w:val="center"/>
          </w:tcPr>
          <w:p w:rsidR="006E3A6E" w:rsidRPr="00AD3142" w:rsidRDefault="006E3A6E" w:rsidP="00143AE3">
            <w:pPr>
              <w:spacing w:after="0"/>
              <w:jc w:val="both"/>
              <w:rPr>
                <w:rFonts w:cs="Calibri"/>
              </w:rPr>
            </w:pPr>
          </w:p>
        </w:tc>
        <w:tc>
          <w:tcPr>
            <w:tcW w:w="1403" w:type="dxa"/>
            <w:vMerge/>
          </w:tcPr>
          <w:p w:rsidR="006E3A6E" w:rsidRPr="00AD3142" w:rsidRDefault="006E3A6E" w:rsidP="00143AE3">
            <w:pPr>
              <w:spacing w:after="0"/>
              <w:jc w:val="both"/>
              <w:rPr>
                <w:rFonts w:cs="Calibri"/>
              </w:rPr>
            </w:pPr>
          </w:p>
        </w:tc>
        <w:tc>
          <w:tcPr>
            <w:tcW w:w="4870" w:type="dxa"/>
          </w:tcPr>
          <w:p w:rsidR="006E3A6E" w:rsidRPr="00AD3142" w:rsidRDefault="00FD05F3" w:rsidP="00143AE3">
            <w:pPr>
              <w:rPr>
                <w:rFonts w:cs="Calibri"/>
              </w:rPr>
            </w:pPr>
            <w:hyperlink r:id="rId122" w:history="1">
              <w:r w:rsidR="006E3A6E" w:rsidRPr="00AD3142">
                <w:rPr>
                  <w:rStyle w:val="Hyperlink"/>
                  <w:rFonts w:cs="Calibri"/>
                </w:rPr>
                <w:t>http://cellsalive.com/</w:t>
              </w:r>
            </w:hyperlink>
          </w:p>
          <w:p w:rsidR="006E3A6E" w:rsidRPr="00AD3142" w:rsidRDefault="006E3A6E" w:rsidP="00143AE3">
            <w:pPr>
              <w:spacing w:after="0"/>
              <w:jc w:val="both"/>
              <w:rPr>
                <w:rFonts w:cs="Calibri"/>
              </w:rPr>
            </w:pPr>
          </w:p>
        </w:tc>
        <w:tc>
          <w:tcPr>
            <w:tcW w:w="6502" w:type="dxa"/>
          </w:tcPr>
          <w:p w:rsidR="006E3A6E" w:rsidRPr="00AD3142" w:rsidRDefault="006E3A6E" w:rsidP="00143AE3">
            <w:pPr>
              <w:spacing w:after="0"/>
              <w:jc w:val="both"/>
              <w:rPr>
                <w:rFonts w:cs="Calibri"/>
              </w:rPr>
            </w:pPr>
            <w:r w:rsidRPr="00AD3142">
              <w:rPr>
                <w:rFonts w:cs="Calibri"/>
              </w:rPr>
              <w:t>Colecție de animații din biologia celulară.</w:t>
            </w:r>
          </w:p>
        </w:tc>
      </w:tr>
      <w:tr w:rsidR="006E3A6E" w:rsidRPr="00AD3142" w:rsidTr="00E303FE">
        <w:tc>
          <w:tcPr>
            <w:tcW w:w="923" w:type="dxa"/>
            <w:vMerge/>
            <w:vAlign w:val="center"/>
          </w:tcPr>
          <w:p w:rsidR="006E3A6E" w:rsidRPr="00AD3142" w:rsidRDefault="006E3A6E" w:rsidP="00143AE3">
            <w:pPr>
              <w:spacing w:after="0"/>
              <w:jc w:val="both"/>
              <w:rPr>
                <w:rFonts w:cs="Calibri"/>
              </w:rPr>
            </w:pPr>
          </w:p>
        </w:tc>
        <w:tc>
          <w:tcPr>
            <w:tcW w:w="1403" w:type="dxa"/>
            <w:vMerge/>
          </w:tcPr>
          <w:p w:rsidR="006E3A6E" w:rsidRPr="00AD3142" w:rsidRDefault="006E3A6E" w:rsidP="00143AE3">
            <w:pPr>
              <w:spacing w:after="0"/>
              <w:jc w:val="both"/>
              <w:rPr>
                <w:rFonts w:cs="Calibri"/>
              </w:rPr>
            </w:pPr>
          </w:p>
        </w:tc>
        <w:tc>
          <w:tcPr>
            <w:tcW w:w="4870" w:type="dxa"/>
          </w:tcPr>
          <w:p w:rsidR="006E3A6E" w:rsidRPr="00AD3142" w:rsidRDefault="00FD05F3" w:rsidP="006E3A6E">
            <w:pPr>
              <w:rPr>
                <w:rFonts w:cs="Calibri"/>
              </w:rPr>
            </w:pPr>
            <w:hyperlink r:id="rId123" w:anchor="biologie" w:history="1">
              <w:r w:rsidR="006E3A6E" w:rsidRPr="00AD3142">
                <w:rPr>
                  <w:rStyle w:val="Hyperlink"/>
                  <w:rFonts w:cs="Calibri"/>
                </w:rPr>
                <w:t>http://escoala.edu.ro/labs/index.php#biologie</w:t>
              </w:r>
            </w:hyperlink>
          </w:p>
          <w:p w:rsidR="006E3A6E" w:rsidRPr="00AD3142" w:rsidRDefault="006E3A6E" w:rsidP="00143AE3">
            <w:pPr>
              <w:rPr>
                <w:rFonts w:cs="Calibri"/>
              </w:rPr>
            </w:pPr>
          </w:p>
        </w:tc>
        <w:tc>
          <w:tcPr>
            <w:tcW w:w="6502" w:type="dxa"/>
          </w:tcPr>
          <w:p w:rsidR="006E3A6E" w:rsidRPr="00AD3142" w:rsidRDefault="006E3A6E" w:rsidP="00143AE3">
            <w:pPr>
              <w:spacing w:after="0"/>
              <w:jc w:val="both"/>
              <w:rPr>
                <w:rFonts w:cs="Calibri"/>
              </w:rPr>
            </w:pPr>
            <w:r w:rsidRPr="00AD3142">
              <w:rPr>
                <w:rFonts w:cs="Calibri"/>
              </w:rPr>
              <w:t>Laboratoare virtuale</w:t>
            </w:r>
          </w:p>
        </w:tc>
      </w:tr>
      <w:tr w:rsidR="00143AE3" w:rsidRPr="00AD3142" w:rsidTr="00E303FE">
        <w:trPr>
          <w:trHeight w:val="582"/>
        </w:trPr>
        <w:tc>
          <w:tcPr>
            <w:tcW w:w="923" w:type="dxa"/>
            <w:vMerge/>
          </w:tcPr>
          <w:p w:rsidR="00143AE3" w:rsidRPr="00AD3142" w:rsidRDefault="00143AE3" w:rsidP="00143AE3">
            <w:pPr>
              <w:spacing w:after="0"/>
              <w:jc w:val="both"/>
              <w:rPr>
                <w:rFonts w:cs="Calibri"/>
                <w:lang w:val="fr-FR"/>
              </w:rPr>
            </w:pPr>
          </w:p>
        </w:tc>
        <w:tc>
          <w:tcPr>
            <w:tcW w:w="1403" w:type="dxa"/>
            <w:vMerge w:val="restart"/>
          </w:tcPr>
          <w:p w:rsidR="00143AE3" w:rsidRPr="00AD3142" w:rsidRDefault="00143AE3" w:rsidP="00143AE3">
            <w:pPr>
              <w:spacing w:after="0"/>
              <w:jc w:val="both"/>
              <w:rPr>
                <w:rFonts w:cs="Calibri"/>
              </w:rPr>
            </w:pPr>
            <w:r w:rsidRPr="00AD3142">
              <w:rPr>
                <w:rFonts w:cs="Calibri"/>
              </w:rPr>
              <w:t>Matematica</w:t>
            </w:r>
          </w:p>
        </w:tc>
        <w:tc>
          <w:tcPr>
            <w:tcW w:w="4870" w:type="dxa"/>
          </w:tcPr>
          <w:p w:rsidR="00143AE3" w:rsidRPr="00AD3142" w:rsidRDefault="00FD05F3" w:rsidP="00143AE3">
            <w:pPr>
              <w:spacing w:after="0"/>
              <w:jc w:val="both"/>
              <w:rPr>
                <w:rFonts w:cs="Calibri"/>
              </w:rPr>
            </w:pPr>
            <w:hyperlink r:id="rId124" w:history="1">
              <w:r w:rsidR="00143AE3" w:rsidRPr="00AD3142">
                <w:rPr>
                  <w:rStyle w:val="Hyperlink"/>
                  <w:rFonts w:cs="Calibri"/>
                </w:rPr>
                <w:t>http://phet.colorado.edu/en/simulations/category/math</w:t>
              </w:r>
            </w:hyperlink>
          </w:p>
        </w:tc>
        <w:tc>
          <w:tcPr>
            <w:tcW w:w="6502" w:type="dxa"/>
          </w:tcPr>
          <w:p w:rsidR="00143AE3" w:rsidRPr="00AD3142" w:rsidRDefault="00143AE3" w:rsidP="00143AE3">
            <w:pPr>
              <w:spacing w:after="0"/>
              <w:jc w:val="both"/>
              <w:rPr>
                <w:rFonts w:cs="Calibri"/>
              </w:rPr>
            </w:pPr>
            <w:r w:rsidRPr="00AD3142">
              <w:rPr>
                <w:rFonts w:cs="Calibri"/>
              </w:rPr>
              <w:t>Animaţii şi grafice</w:t>
            </w:r>
          </w:p>
        </w:tc>
      </w:tr>
      <w:tr w:rsidR="00143AE3" w:rsidRPr="00AD3142" w:rsidTr="00E303FE">
        <w:trPr>
          <w:trHeight w:val="581"/>
        </w:trPr>
        <w:tc>
          <w:tcPr>
            <w:tcW w:w="923" w:type="dxa"/>
            <w:vMerge/>
          </w:tcPr>
          <w:p w:rsidR="00143AE3" w:rsidRPr="00AD3142" w:rsidRDefault="00143AE3" w:rsidP="00143AE3">
            <w:pPr>
              <w:spacing w:after="0"/>
              <w:jc w:val="both"/>
              <w:rPr>
                <w:rFonts w:cs="Calibri"/>
                <w:lang w:val="fr-FR"/>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143AE3" w:rsidP="00143AE3">
            <w:pPr>
              <w:spacing w:after="0"/>
              <w:jc w:val="both"/>
              <w:rPr>
                <w:rFonts w:cs="Calibri"/>
              </w:rPr>
            </w:pPr>
          </w:p>
          <w:p w:rsidR="00143AE3" w:rsidRPr="00AD3142" w:rsidRDefault="00FD05F3" w:rsidP="00143AE3">
            <w:pPr>
              <w:spacing w:after="0"/>
              <w:jc w:val="both"/>
              <w:rPr>
                <w:rFonts w:cs="Calibri"/>
              </w:rPr>
            </w:pPr>
            <w:hyperlink r:id="rId125" w:history="1">
              <w:r w:rsidR="00143AE3" w:rsidRPr="00AD3142">
                <w:rPr>
                  <w:rStyle w:val="Hyperlink"/>
                  <w:rFonts w:cs="Calibri"/>
                </w:rPr>
                <w:t>http://seeingmath.concord.org/sms_interactives.html</w:t>
              </w:r>
            </w:hyperlink>
          </w:p>
        </w:tc>
        <w:tc>
          <w:tcPr>
            <w:tcW w:w="6502" w:type="dxa"/>
          </w:tcPr>
          <w:p w:rsidR="00143AE3" w:rsidRPr="00AD3142" w:rsidRDefault="00143AE3" w:rsidP="00143AE3">
            <w:pPr>
              <w:spacing w:after="0"/>
              <w:jc w:val="both"/>
              <w:rPr>
                <w:rFonts w:cs="Calibri"/>
              </w:rPr>
            </w:pPr>
            <w:r w:rsidRPr="00AD3142">
              <w:rPr>
                <w:rFonts w:cs="Calibri"/>
              </w:rPr>
              <w:t xml:space="preserve">Oferă programe interactive pentru studiul matematicii pentru nivelele 6-12. Permite desfăşurarea activităţilor de învăţare a algebrei şi geometriei prin utilizarea acestora on-line sau off-line (după </w:t>
            </w:r>
            <w:proofErr w:type="spellStart"/>
            <w:r w:rsidRPr="00AD3142">
              <w:rPr>
                <w:rFonts w:cs="Calibri"/>
              </w:rPr>
              <w:t>descarcare</w:t>
            </w:r>
            <w:proofErr w:type="spellEnd"/>
            <w:r w:rsidRPr="00AD3142">
              <w:rPr>
                <w:rFonts w:cs="Calibri"/>
              </w:rPr>
              <w:t>). Programele permit aprofundarea şi clarificarea noţiunilor predate.</w:t>
            </w:r>
          </w:p>
        </w:tc>
      </w:tr>
      <w:tr w:rsidR="00143AE3" w:rsidRPr="00AD3142" w:rsidTr="00E303FE">
        <w:tc>
          <w:tcPr>
            <w:tcW w:w="923" w:type="dxa"/>
            <w:vMerge/>
          </w:tcPr>
          <w:p w:rsidR="00143AE3" w:rsidRPr="00AD3142" w:rsidRDefault="00143AE3" w:rsidP="00143AE3">
            <w:pPr>
              <w:spacing w:after="0"/>
              <w:jc w:val="both"/>
              <w:rPr>
                <w:rFonts w:cs="Calibri"/>
              </w:rPr>
            </w:pPr>
          </w:p>
        </w:tc>
        <w:tc>
          <w:tcPr>
            <w:tcW w:w="1403" w:type="dxa"/>
            <w:vMerge w:val="restart"/>
          </w:tcPr>
          <w:p w:rsidR="00143AE3" w:rsidRPr="00AD3142" w:rsidRDefault="00143AE3" w:rsidP="00143AE3">
            <w:pPr>
              <w:spacing w:after="0"/>
              <w:jc w:val="both"/>
              <w:rPr>
                <w:rFonts w:cs="Calibri"/>
                <w:lang w:val="fr-FR"/>
              </w:rPr>
            </w:pPr>
            <w:r w:rsidRPr="00AD3142">
              <w:rPr>
                <w:rFonts w:cs="Calibri"/>
              </w:rPr>
              <w:t>Fizica</w:t>
            </w:r>
          </w:p>
        </w:tc>
        <w:tc>
          <w:tcPr>
            <w:tcW w:w="4870" w:type="dxa"/>
          </w:tcPr>
          <w:p w:rsidR="00143AE3" w:rsidRPr="00AD3142" w:rsidRDefault="00FD05F3" w:rsidP="00143AE3">
            <w:pPr>
              <w:spacing w:after="0"/>
              <w:jc w:val="both"/>
              <w:rPr>
                <w:rFonts w:cs="Calibri"/>
                <w:lang w:val="fr-FR"/>
              </w:rPr>
            </w:pPr>
            <w:hyperlink r:id="rId126" w:history="1">
              <w:r w:rsidR="00143AE3" w:rsidRPr="00AD3142">
                <w:rPr>
                  <w:rStyle w:val="Hyperlink"/>
                  <w:rFonts w:cs="Calibri"/>
                  <w:lang w:val="fr-FR"/>
                </w:rPr>
                <w:t>http://education.inflpr.ro/ro/home.htm</w:t>
              </w:r>
            </w:hyperlink>
          </w:p>
        </w:tc>
        <w:tc>
          <w:tcPr>
            <w:tcW w:w="6502" w:type="dxa"/>
          </w:tcPr>
          <w:p w:rsidR="00143AE3" w:rsidRPr="00AD3142" w:rsidRDefault="00143AE3" w:rsidP="00143AE3">
            <w:pPr>
              <w:spacing w:after="0"/>
              <w:jc w:val="both"/>
              <w:rPr>
                <w:rFonts w:cs="Calibri"/>
              </w:rPr>
            </w:pPr>
            <w:r w:rsidRPr="00AD3142">
              <w:rPr>
                <w:rFonts w:cs="Calibri"/>
              </w:rPr>
              <w:t>Date experimentale obţinute utilizând sisteme de achiziţie de semnale reale</w:t>
            </w:r>
          </w:p>
        </w:tc>
      </w:tr>
      <w:tr w:rsidR="00143AE3" w:rsidRPr="00AD3142" w:rsidTr="00E303FE">
        <w:trPr>
          <w:trHeight w:val="1169"/>
        </w:trPr>
        <w:tc>
          <w:tcPr>
            <w:tcW w:w="923" w:type="dxa"/>
            <w:vMerge/>
          </w:tcPr>
          <w:p w:rsidR="00143AE3" w:rsidRPr="00AD3142" w:rsidRDefault="00143AE3" w:rsidP="00143AE3">
            <w:pPr>
              <w:spacing w:after="0"/>
              <w:jc w:val="both"/>
              <w:rPr>
                <w:rFonts w:cs="Calibri"/>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FD05F3" w:rsidP="00143AE3">
            <w:pPr>
              <w:spacing w:after="0"/>
              <w:jc w:val="both"/>
              <w:rPr>
                <w:rFonts w:cs="Calibri"/>
              </w:rPr>
            </w:pPr>
            <w:hyperlink r:id="rId127" w:history="1">
              <w:r w:rsidR="00143AE3" w:rsidRPr="00AD3142">
                <w:rPr>
                  <w:rStyle w:val="Hyperlink"/>
                  <w:rFonts w:cs="Calibri"/>
                </w:rPr>
                <w:t>http://phet.colorado.edu/en/simulations/category/physics</w:t>
              </w:r>
            </w:hyperlink>
          </w:p>
          <w:p w:rsidR="00143AE3" w:rsidRPr="00AD3142" w:rsidRDefault="00FD05F3" w:rsidP="00143AE3">
            <w:pPr>
              <w:spacing w:after="0"/>
              <w:jc w:val="both"/>
              <w:rPr>
                <w:rFonts w:cs="Calibri"/>
              </w:rPr>
            </w:pPr>
            <w:hyperlink r:id="rId128" w:history="1">
              <w:r w:rsidR="00143AE3" w:rsidRPr="00AD3142">
                <w:rPr>
                  <w:rStyle w:val="Hyperlink"/>
                  <w:rFonts w:cs="Calibri"/>
                </w:rPr>
                <w:t>http://phet.colorado.edu/en/simulations/translated/ro</w:t>
              </w:r>
            </w:hyperlink>
          </w:p>
        </w:tc>
        <w:tc>
          <w:tcPr>
            <w:tcW w:w="6502" w:type="dxa"/>
          </w:tcPr>
          <w:p w:rsidR="00143AE3" w:rsidRPr="00AD3142" w:rsidRDefault="00143AE3" w:rsidP="00143AE3">
            <w:pPr>
              <w:spacing w:after="0"/>
              <w:jc w:val="both"/>
              <w:rPr>
                <w:rFonts w:cs="Calibri"/>
                <w:lang w:val="fr-FR"/>
              </w:rPr>
            </w:pPr>
            <w:proofErr w:type="spellStart"/>
            <w:r w:rsidRPr="00AD3142">
              <w:rPr>
                <w:rFonts w:cs="Calibri"/>
                <w:lang w:val="fr-FR"/>
              </w:rPr>
              <w:t>Simulatoare</w:t>
            </w:r>
            <w:proofErr w:type="spellEnd"/>
            <w:r w:rsidRPr="00AD3142">
              <w:rPr>
                <w:rFonts w:cs="Calibri"/>
                <w:lang w:val="fr-FR"/>
              </w:rPr>
              <w:t xml:space="preserve"> </w:t>
            </w:r>
            <w:proofErr w:type="spellStart"/>
            <w:r w:rsidRPr="00AD3142">
              <w:rPr>
                <w:rFonts w:cs="Calibri"/>
                <w:lang w:val="fr-FR"/>
              </w:rPr>
              <w:t>şi</w:t>
            </w:r>
            <w:proofErr w:type="spellEnd"/>
            <w:r w:rsidRPr="00AD3142">
              <w:rPr>
                <w:rFonts w:cs="Calibri"/>
                <w:lang w:val="fr-FR"/>
              </w:rPr>
              <w:t xml:space="preserve"> </w:t>
            </w:r>
            <w:proofErr w:type="spellStart"/>
            <w:r w:rsidRPr="00AD3142">
              <w:rPr>
                <w:rFonts w:cs="Calibri"/>
                <w:lang w:val="fr-FR"/>
              </w:rPr>
              <w:t>animaţii</w:t>
            </w:r>
            <w:proofErr w:type="spellEnd"/>
          </w:p>
          <w:p w:rsidR="00143AE3" w:rsidRPr="00AD3142" w:rsidRDefault="00143AE3" w:rsidP="00143AE3">
            <w:pPr>
              <w:spacing w:after="0"/>
              <w:jc w:val="both"/>
              <w:rPr>
                <w:rFonts w:cs="Calibri"/>
              </w:rPr>
            </w:pPr>
          </w:p>
        </w:tc>
      </w:tr>
      <w:tr w:rsidR="00143AE3" w:rsidRPr="00AD3142" w:rsidTr="00E91ED8">
        <w:trPr>
          <w:trHeight w:val="584"/>
        </w:trPr>
        <w:tc>
          <w:tcPr>
            <w:tcW w:w="923" w:type="dxa"/>
            <w:vMerge/>
          </w:tcPr>
          <w:p w:rsidR="00143AE3" w:rsidRPr="00AD3142" w:rsidRDefault="00143AE3" w:rsidP="00143AE3">
            <w:pPr>
              <w:spacing w:after="0"/>
              <w:jc w:val="both"/>
              <w:rPr>
                <w:rFonts w:cs="Calibri"/>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FD05F3" w:rsidP="00E91ED8">
            <w:pPr>
              <w:spacing w:after="0" w:line="240" w:lineRule="auto"/>
              <w:jc w:val="both"/>
              <w:rPr>
                <w:rFonts w:cs="Calibri"/>
              </w:rPr>
            </w:pPr>
            <w:hyperlink r:id="rId129" w:history="1">
              <w:r w:rsidR="00143AE3" w:rsidRPr="00AD3142">
                <w:rPr>
                  <w:rStyle w:val="Hyperlink"/>
                  <w:rFonts w:cs="Calibri"/>
                </w:rPr>
                <w:t>http://www.mylearning.org/</w:t>
              </w:r>
            </w:hyperlink>
          </w:p>
        </w:tc>
        <w:tc>
          <w:tcPr>
            <w:tcW w:w="6502" w:type="dxa"/>
          </w:tcPr>
          <w:p w:rsidR="00143AE3" w:rsidRPr="00AD3142" w:rsidRDefault="00143AE3" w:rsidP="00143AE3">
            <w:pPr>
              <w:spacing w:after="0"/>
              <w:jc w:val="both"/>
              <w:rPr>
                <w:rFonts w:cs="Calibri"/>
              </w:rPr>
            </w:pPr>
            <w:r w:rsidRPr="00AD3142">
              <w:rPr>
                <w:rFonts w:cs="Calibri"/>
              </w:rPr>
              <w:t xml:space="preserve">Portal ce oferă gratuit resurse educaţionale multimedia, organizate pe materii şi nivele de cunoaştere, oferite de muzee, biblioteci şi arhive. </w:t>
            </w:r>
          </w:p>
        </w:tc>
      </w:tr>
      <w:tr w:rsidR="00143AE3" w:rsidRPr="00AD3142" w:rsidTr="00E91ED8">
        <w:trPr>
          <w:trHeight w:val="521"/>
        </w:trPr>
        <w:tc>
          <w:tcPr>
            <w:tcW w:w="923" w:type="dxa"/>
            <w:vMerge/>
          </w:tcPr>
          <w:p w:rsidR="00143AE3" w:rsidRPr="00AD3142" w:rsidRDefault="00143AE3" w:rsidP="00143AE3">
            <w:pPr>
              <w:spacing w:after="0"/>
              <w:jc w:val="both"/>
              <w:rPr>
                <w:rFonts w:cs="Calibri"/>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FD05F3" w:rsidP="00E91ED8">
            <w:pPr>
              <w:spacing w:line="240" w:lineRule="auto"/>
              <w:rPr>
                <w:rFonts w:cs="Calibri"/>
              </w:rPr>
            </w:pPr>
            <w:hyperlink r:id="rId130" w:history="1">
              <w:r w:rsidR="00143AE3" w:rsidRPr="00AD3142">
                <w:rPr>
                  <w:rStyle w:val="Hyperlink"/>
                  <w:rFonts w:cs="Calibri"/>
                </w:rPr>
                <w:t>http://fizica.ro/soft/soft.html</w:t>
              </w:r>
            </w:hyperlink>
          </w:p>
          <w:p w:rsidR="00143AE3" w:rsidRPr="00AD3142" w:rsidRDefault="00143AE3" w:rsidP="00E91ED8">
            <w:pPr>
              <w:spacing w:line="240" w:lineRule="auto"/>
              <w:rPr>
                <w:rFonts w:cs="Calibri"/>
              </w:rPr>
            </w:pPr>
          </w:p>
        </w:tc>
        <w:tc>
          <w:tcPr>
            <w:tcW w:w="6502" w:type="dxa"/>
          </w:tcPr>
          <w:p w:rsidR="00143AE3" w:rsidRPr="00AD3142" w:rsidRDefault="00143AE3" w:rsidP="00143AE3">
            <w:pPr>
              <w:spacing w:after="0"/>
              <w:jc w:val="both"/>
              <w:rPr>
                <w:rFonts w:cs="Calibri"/>
              </w:rPr>
            </w:pPr>
            <w:r w:rsidRPr="00AD3142">
              <w:rPr>
                <w:rFonts w:cs="Calibri"/>
              </w:rPr>
              <w:t xml:space="preserve">Colecție de software </w:t>
            </w:r>
            <w:proofErr w:type="spellStart"/>
            <w:r w:rsidRPr="00AD3142">
              <w:rPr>
                <w:rFonts w:cs="Calibri"/>
              </w:rPr>
              <w:t>free</w:t>
            </w:r>
            <w:proofErr w:type="spellEnd"/>
            <w:r w:rsidRPr="00AD3142">
              <w:rPr>
                <w:rFonts w:cs="Calibri"/>
              </w:rPr>
              <w:t xml:space="preserve"> si resurse </w:t>
            </w:r>
            <w:proofErr w:type="spellStart"/>
            <w:r w:rsidRPr="00AD3142">
              <w:rPr>
                <w:rFonts w:cs="Calibri"/>
              </w:rPr>
              <w:t>educationale</w:t>
            </w:r>
            <w:proofErr w:type="spellEnd"/>
            <w:r w:rsidRPr="00AD3142">
              <w:rPr>
                <w:rFonts w:cs="Calibri"/>
              </w:rPr>
              <w:t xml:space="preserve"> în limba română</w:t>
            </w:r>
          </w:p>
        </w:tc>
      </w:tr>
      <w:tr w:rsidR="00143AE3" w:rsidRPr="00AD3142" w:rsidTr="00E91ED8">
        <w:trPr>
          <w:trHeight w:val="563"/>
        </w:trPr>
        <w:tc>
          <w:tcPr>
            <w:tcW w:w="923" w:type="dxa"/>
            <w:vMerge/>
          </w:tcPr>
          <w:p w:rsidR="00143AE3" w:rsidRPr="00AD3142" w:rsidRDefault="00143AE3" w:rsidP="00143AE3">
            <w:pPr>
              <w:spacing w:after="0"/>
              <w:jc w:val="both"/>
              <w:rPr>
                <w:rFonts w:cs="Calibri"/>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FD05F3" w:rsidP="00E91ED8">
            <w:pPr>
              <w:spacing w:line="240" w:lineRule="auto"/>
              <w:rPr>
                <w:rFonts w:cs="Calibri"/>
              </w:rPr>
            </w:pPr>
            <w:hyperlink r:id="rId131" w:history="1">
              <w:r w:rsidR="00143AE3" w:rsidRPr="00AD3142">
                <w:rPr>
                  <w:rStyle w:val="Hyperlink"/>
                  <w:rFonts w:cs="Calibri"/>
                </w:rPr>
                <w:t>http://fizica.com/</w:t>
              </w:r>
            </w:hyperlink>
          </w:p>
          <w:p w:rsidR="00143AE3" w:rsidRPr="00AD3142" w:rsidRDefault="00143AE3" w:rsidP="00E91ED8">
            <w:pPr>
              <w:spacing w:line="240" w:lineRule="auto"/>
              <w:rPr>
                <w:rFonts w:cs="Calibri"/>
              </w:rPr>
            </w:pPr>
          </w:p>
        </w:tc>
        <w:tc>
          <w:tcPr>
            <w:tcW w:w="6502" w:type="dxa"/>
          </w:tcPr>
          <w:p w:rsidR="00143AE3" w:rsidRPr="00AD3142" w:rsidRDefault="00143AE3" w:rsidP="00143AE3">
            <w:pPr>
              <w:spacing w:after="0"/>
              <w:jc w:val="both"/>
              <w:rPr>
                <w:rFonts w:cs="Calibri"/>
              </w:rPr>
            </w:pPr>
            <w:r w:rsidRPr="00AD3142">
              <w:rPr>
                <w:rFonts w:cs="Calibri"/>
              </w:rPr>
              <w:t xml:space="preserve">Colecție de software </w:t>
            </w:r>
            <w:proofErr w:type="spellStart"/>
            <w:r w:rsidRPr="00AD3142">
              <w:rPr>
                <w:rFonts w:cs="Calibri"/>
              </w:rPr>
              <w:t>free</w:t>
            </w:r>
            <w:proofErr w:type="spellEnd"/>
            <w:r w:rsidRPr="00AD3142">
              <w:rPr>
                <w:rFonts w:cs="Calibri"/>
              </w:rPr>
              <w:t xml:space="preserve"> si resurse </w:t>
            </w:r>
            <w:proofErr w:type="spellStart"/>
            <w:r w:rsidRPr="00AD3142">
              <w:rPr>
                <w:rFonts w:cs="Calibri"/>
              </w:rPr>
              <w:t>educationale</w:t>
            </w:r>
            <w:proofErr w:type="spellEnd"/>
            <w:r w:rsidRPr="00AD3142">
              <w:rPr>
                <w:rFonts w:cs="Calibri"/>
              </w:rPr>
              <w:t xml:space="preserve"> în limba română</w:t>
            </w:r>
          </w:p>
        </w:tc>
      </w:tr>
      <w:tr w:rsidR="00EE4E18" w:rsidRPr="00AD3142" w:rsidTr="00E303FE">
        <w:trPr>
          <w:trHeight w:val="389"/>
        </w:trPr>
        <w:tc>
          <w:tcPr>
            <w:tcW w:w="923" w:type="dxa"/>
            <w:vMerge w:val="restart"/>
            <w:vAlign w:val="center"/>
          </w:tcPr>
          <w:p w:rsidR="00EE4E18" w:rsidRPr="00AD3142" w:rsidRDefault="00EE4E18" w:rsidP="00143AE3">
            <w:pPr>
              <w:spacing w:after="0"/>
              <w:jc w:val="both"/>
              <w:rPr>
                <w:rFonts w:cs="Calibri"/>
              </w:rPr>
            </w:pPr>
          </w:p>
          <w:p w:rsidR="00EE4E18" w:rsidRPr="00AD3142" w:rsidRDefault="00EE4E18" w:rsidP="00143AE3">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11-a</w:t>
            </w:r>
          </w:p>
          <w:p w:rsidR="00EE4E18" w:rsidRPr="00AD3142" w:rsidRDefault="00EE4E18" w:rsidP="00143AE3">
            <w:pPr>
              <w:spacing w:after="0"/>
              <w:jc w:val="both"/>
              <w:rPr>
                <w:rFonts w:cs="Calibri"/>
                <w:lang w:val="fr-FR"/>
              </w:rPr>
            </w:pPr>
          </w:p>
        </w:tc>
        <w:tc>
          <w:tcPr>
            <w:tcW w:w="1403" w:type="dxa"/>
            <w:vMerge w:val="restart"/>
          </w:tcPr>
          <w:p w:rsidR="00EE4E18" w:rsidRPr="00AD3142" w:rsidRDefault="00EE4E18" w:rsidP="00143AE3">
            <w:pPr>
              <w:spacing w:after="0"/>
              <w:jc w:val="both"/>
              <w:rPr>
                <w:rFonts w:cs="Calibri"/>
              </w:rPr>
            </w:pPr>
            <w:r w:rsidRPr="00AD3142">
              <w:rPr>
                <w:rFonts w:cs="Calibri"/>
              </w:rPr>
              <w:t>Chimie</w:t>
            </w:r>
          </w:p>
        </w:tc>
        <w:tc>
          <w:tcPr>
            <w:tcW w:w="4870" w:type="dxa"/>
          </w:tcPr>
          <w:p w:rsidR="00EE4E18" w:rsidRPr="00AD3142" w:rsidRDefault="00FD05F3" w:rsidP="00143AE3">
            <w:pPr>
              <w:spacing w:after="0"/>
              <w:jc w:val="both"/>
              <w:rPr>
                <w:rFonts w:cs="Calibri"/>
              </w:rPr>
            </w:pPr>
            <w:hyperlink r:id="rId132" w:history="1">
              <w:r w:rsidR="00EE4E18" w:rsidRPr="00AD3142">
                <w:rPr>
                  <w:rStyle w:val="Hyperlink"/>
                  <w:rFonts w:cs="Calibri"/>
                </w:rPr>
                <w:t>http://www.scienceinschool.org/taxonomy/term/14,44</w:t>
              </w:r>
            </w:hyperlink>
          </w:p>
        </w:tc>
        <w:tc>
          <w:tcPr>
            <w:tcW w:w="6502" w:type="dxa"/>
          </w:tcPr>
          <w:p w:rsidR="00EE4E18" w:rsidRPr="00AD3142" w:rsidRDefault="00EE4E18" w:rsidP="00143AE3">
            <w:pPr>
              <w:spacing w:after="0"/>
              <w:jc w:val="both"/>
              <w:rPr>
                <w:rFonts w:cs="Calibri"/>
              </w:rPr>
            </w:pPr>
            <w:r w:rsidRPr="00AD3142">
              <w:rPr>
                <w:rFonts w:cs="Calibri"/>
              </w:rPr>
              <w:t>Popularizarea ştiinţei</w:t>
            </w:r>
          </w:p>
        </w:tc>
      </w:tr>
      <w:tr w:rsidR="00EE4E18" w:rsidRPr="00AD3142" w:rsidTr="00E303FE">
        <w:trPr>
          <w:trHeight w:val="387"/>
        </w:trPr>
        <w:tc>
          <w:tcPr>
            <w:tcW w:w="923" w:type="dxa"/>
            <w:vMerge/>
            <w:vAlign w:val="center"/>
          </w:tcPr>
          <w:p w:rsidR="00EE4E18" w:rsidRPr="00AD3142" w:rsidRDefault="00EE4E18" w:rsidP="00143AE3">
            <w:pPr>
              <w:spacing w:after="0"/>
              <w:jc w:val="both"/>
              <w:rPr>
                <w:rFonts w:cs="Calibri"/>
              </w:rPr>
            </w:pPr>
          </w:p>
        </w:tc>
        <w:tc>
          <w:tcPr>
            <w:tcW w:w="1403" w:type="dxa"/>
            <w:vMerge/>
          </w:tcPr>
          <w:p w:rsidR="00EE4E18" w:rsidRPr="00AD3142" w:rsidRDefault="00EE4E18" w:rsidP="00143AE3">
            <w:pPr>
              <w:spacing w:after="0"/>
              <w:jc w:val="both"/>
              <w:rPr>
                <w:rFonts w:cs="Calibri"/>
              </w:rPr>
            </w:pPr>
          </w:p>
        </w:tc>
        <w:tc>
          <w:tcPr>
            <w:tcW w:w="4870" w:type="dxa"/>
          </w:tcPr>
          <w:p w:rsidR="00EE4E18" w:rsidRPr="00AD3142" w:rsidRDefault="00FD05F3" w:rsidP="00143AE3">
            <w:pPr>
              <w:spacing w:after="0"/>
              <w:jc w:val="both"/>
              <w:rPr>
                <w:rFonts w:cs="Calibri"/>
              </w:rPr>
            </w:pPr>
            <w:hyperlink r:id="rId133" w:history="1">
              <w:r w:rsidR="00EE4E18" w:rsidRPr="00AD3142">
                <w:rPr>
                  <w:rStyle w:val="Hyperlink"/>
                  <w:rFonts w:cs="Calibri"/>
                </w:rPr>
                <w:t>http://chemistry.about.com/od/historyofchemistry/History_of_Chemistry.htm</w:t>
              </w:r>
            </w:hyperlink>
          </w:p>
        </w:tc>
        <w:tc>
          <w:tcPr>
            <w:tcW w:w="6502" w:type="dxa"/>
          </w:tcPr>
          <w:p w:rsidR="00EE4E18" w:rsidRPr="00AD3142" w:rsidRDefault="00EE4E18" w:rsidP="00143AE3">
            <w:pPr>
              <w:spacing w:after="0" w:line="240" w:lineRule="auto"/>
              <w:jc w:val="both"/>
              <w:rPr>
                <w:rFonts w:cs="Calibri"/>
              </w:rPr>
            </w:pPr>
            <w:r w:rsidRPr="00AD3142">
              <w:rPr>
                <w:rFonts w:cs="Calibri"/>
              </w:rPr>
              <w:t xml:space="preserve">Informaţii, </w:t>
            </w:r>
            <w:proofErr w:type="spellStart"/>
            <w:r w:rsidRPr="00AD3142">
              <w:rPr>
                <w:rFonts w:cs="Calibri"/>
              </w:rPr>
              <w:t>timeline</w:t>
            </w:r>
            <w:proofErr w:type="spellEnd"/>
            <w:r w:rsidRPr="00AD3142">
              <w:rPr>
                <w:rFonts w:cs="Calibri"/>
              </w:rPr>
              <w:t xml:space="preserve"> şi date despre istoria chimiei.</w:t>
            </w:r>
          </w:p>
        </w:tc>
      </w:tr>
      <w:tr w:rsidR="00EE4E18" w:rsidRPr="00AD3142" w:rsidTr="00E303FE">
        <w:trPr>
          <w:trHeight w:val="387"/>
        </w:trPr>
        <w:tc>
          <w:tcPr>
            <w:tcW w:w="923" w:type="dxa"/>
            <w:vMerge/>
            <w:vAlign w:val="center"/>
          </w:tcPr>
          <w:p w:rsidR="00EE4E18" w:rsidRPr="00AD3142" w:rsidRDefault="00EE4E18" w:rsidP="00143AE3">
            <w:pPr>
              <w:spacing w:after="0"/>
              <w:jc w:val="both"/>
              <w:rPr>
                <w:rFonts w:cs="Calibri"/>
              </w:rPr>
            </w:pPr>
          </w:p>
        </w:tc>
        <w:tc>
          <w:tcPr>
            <w:tcW w:w="1403" w:type="dxa"/>
            <w:vMerge/>
          </w:tcPr>
          <w:p w:rsidR="00EE4E18" w:rsidRPr="00AD3142" w:rsidRDefault="00EE4E18" w:rsidP="00143AE3">
            <w:pPr>
              <w:spacing w:after="0"/>
              <w:jc w:val="both"/>
              <w:rPr>
                <w:rFonts w:cs="Calibri"/>
              </w:rPr>
            </w:pPr>
          </w:p>
        </w:tc>
        <w:tc>
          <w:tcPr>
            <w:tcW w:w="4870" w:type="dxa"/>
          </w:tcPr>
          <w:p w:rsidR="00EE4E18" w:rsidRPr="00AD3142" w:rsidRDefault="00FD05F3" w:rsidP="00143AE3">
            <w:pPr>
              <w:spacing w:after="0"/>
              <w:jc w:val="both"/>
              <w:rPr>
                <w:rFonts w:cs="Calibri"/>
                <w:bCs/>
              </w:rPr>
            </w:pPr>
            <w:hyperlink r:id="rId134" w:history="1">
              <w:r w:rsidR="00EE4E18" w:rsidRPr="00AD3142">
                <w:rPr>
                  <w:rStyle w:val="Hyperlink"/>
                  <w:rFonts w:cs="Calibri"/>
                  <w:bCs/>
                </w:rPr>
                <w:t>http://advancedelearning.com</w:t>
              </w:r>
            </w:hyperlink>
          </w:p>
          <w:p w:rsidR="00EE4E18" w:rsidRPr="00AD3142" w:rsidRDefault="00EE4E18" w:rsidP="00143AE3">
            <w:pPr>
              <w:spacing w:after="0"/>
              <w:jc w:val="both"/>
              <w:rPr>
                <w:rFonts w:cs="Calibri"/>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tc>
        <w:tc>
          <w:tcPr>
            <w:tcW w:w="6502" w:type="dxa"/>
          </w:tcPr>
          <w:p w:rsidR="00EE4E18" w:rsidRPr="00AD3142" w:rsidRDefault="00EE4E18" w:rsidP="00143AE3">
            <w:pPr>
              <w:spacing w:after="0"/>
              <w:jc w:val="both"/>
              <w:rPr>
                <w:rFonts w:cs="Calibri"/>
              </w:rPr>
            </w:pPr>
            <w:r w:rsidRPr="00AD3142">
              <w:rPr>
                <w:rFonts w:cs="Calibri"/>
              </w:rPr>
              <w:t>Lecţii AeL</w:t>
            </w:r>
          </w:p>
        </w:tc>
      </w:tr>
      <w:tr w:rsidR="00EE4E18" w:rsidRPr="00AD3142" w:rsidTr="00E303FE">
        <w:tc>
          <w:tcPr>
            <w:tcW w:w="923" w:type="dxa"/>
            <w:vMerge/>
          </w:tcPr>
          <w:p w:rsidR="00EE4E18" w:rsidRPr="00AD3142" w:rsidRDefault="00EE4E18" w:rsidP="00143AE3">
            <w:pPr>
              <w:spacing w:after="0"/>
              <w:jc w:val="both"/>
              <w:rPr>
                <w:rFonts w:cs="Calibri"/>
                <w:lang w:val="fr-FR"/>
              </w:rPr>
            </w:pPr>
          </w:p>
        </w:tc>
        <w:tc>
          <w:tcPr>
            <w:tcW w:w="1403" w:type="dxa"/>
            <w:vMerge w:val="restart"/>
          </w:tcPr>
          <w:p w:rsidR="00EE4E18" w:rsidRPr="00AD3142" w:rsidRDefault="00EE4E18" w:rsidP="00143AE3">
            <w:pPr>
              <w:spacing w:after="0"/>
              <w:jc w:val="both"/>
              <w:rPr>
                <w:rFonts w:cs="Calibri"/>
                <w:lang w:val="fr-FR"/>
              </w:rPr>
            </w:pPr>
            <w:r w:rsidRPr="00AD3142">
              <w:rPr>
                <w:rFonts w:cs="Calibri"/>
              </w:rPr>
              <w:t>Fizica</w:t>
            </w:r>
          </w:p>
        </w:tc>
        <w:tc>
          <w:tcPr>
            <w:tcW w:w="4870" w:type="dxa"/>
          </w:tcPr>
          <w:p w:rsidR="00EE4E18" w:rsidRPr="00AD3142" w:rsidRDefault="00FD05F3" w:rsidP="00143AE3">
            <w:pPr>
              <w:spacing w:after="0"/>
              <w:jc w:val="both"/>
              <w:rPr>
                <w:rFonts w:cs="Calibri"/>
              </w:rPr>
            </w:pPr>
            <w:hyperlink r:id="rId135" w:history="1">
              <w:r w:rsidR="00EE4E18" w:rsidRPr="00AD3142">
                <w:rPr>
                  <w:rStyle w:val="Hyperlink"/>
                  <w:rFonts w:cs="Calibri"/>
                </w:rPr>
                <w:t>http://www.e-scoala.ro</w:t>
              </w:r>
            </w:hyperlink>
          </w:p>
          <w:p w:rsidR="00EE4E18" w:rsidRPr="00AD3142" w:rsidRDefault="00EE4E18" w:rsidP="00143AE3">
            <w:pPr>
              <w:spacing w:after="0"/>
              <w:jc w:val="both"/>
              <w:rPr>
                <w:rFonts w:cs="Calibri"/>
              </w:rPr>
            </w:pPr>
          </w:p>
        </w:tc>
        <w:tc>
          <w:tcPr>
            <w:tcW w:w="6502" w:type="dxa"/>
          </w:tcPr>
          <w:p w:rsidR="00EE4E18" w:rsidRPr="00AD3142" w:rsidRDefault="00EE4E18" w:rsidP="00143AE3">
            <w:pPr>
              <w:spacing w:after="0"/>
              <w:jc w:val="both"/>
              <w:rPr>
                <w:rFonts w:cs="Calibri"/>
              </w:rPr>
            </w:pPr>
            <w:r w:rsidRPr="00AD3142">
              <w:rPr>
                <w:rFonts w:cs="Calibri"/>
              </w:rPr>
              <w:t>Portal cu lecţii interactive de chimie, biologie, fizică.</w:t>
            </w:r>
          </w:p>
        </w:tc>
      </w:tr>
      <w:tr w:rsidR="00EE4E18" w:rsidRPr="00AD3142" w:rsidTr="00E303FE">
        <w:trPr>
          <w:trHeight w:val="1176"/>
        </w:trPr>
        <w:tc>
          <w:tcPr>
            <w:tcW w:w="923" w:type="dxa"/>
            <w:vMerge/>
          </w:tcPr>
          <w:p w:rsidR="00EE4E18" w:rsidRPr="00AD3142" w:rsidRDefault="00EE4E18" w:rsidP="00143AE3">
            <w:pPr>
              <w:spacing w:after="0"/>
              <w:jc w:val="both"/>
              <w:rPr>
                <w:rFonts w:cs="Calibri"/>
                <w:lang w:val="fr-FR"/>
              </w:rPr>
            </w:pPr>
          </w:p>
        </w:tc>
        <w:tc>
          <w:tcPr>
            <w:tcW w:w="1403" w:type="dxa"/>
            <w:vMerge/>
          </w:tcPr>
          <w:p w:rsidR="00EE4E18" w:rsidRPr="00AD3142" w:rsidRDefault="00EE4E18" w:rsidP="00143AE3">
            <w:pPr>
              <w:spacing w:after="0"/>
              <w:jc w:val="both"/>
              <w:rPr>
                <w:rFonts w:cs="Calibri"/>
              </w:rPr>
            </w:pPr>
          </w:p>
        </w:tc>
        <w:tc>
          <w:tcPr>
            <w:tcW w:w="4870" w:type="dxa"/>
          </w:tcPr>
          <w:p w:rsidR="00EE4E18" w:rsidRPr="00AD3142" w:rsidRDefault="00FD05F3" w:rsidP="00143AE3">
            <w:pPr>
              <w:spacing w:after="0"/>
              <w:jc w:val="both"/>
              <w:rPr>
                <w:rFonts w:cs="Calibri"/>
              </w:rPr>
            </w:pPr>
            <w:hyperlink r:id="rId136" w:history="1">
              <w:r w:rsidR="00EE4E18" w:rsidRPr="00AD3142">
                <w:rPr>
                  <w:rStyle w:val="Hyperlink"/>
                  <w:rFonts w:cs="Calibri"/>
                </w:rPr>
                <w:t>http://www.yenka.com/</w:t>
              </w:r>
            </w:hyperlink>
          </w:p>
          <w:p w:rsidR="00EE4E18" w:rsidRPr="00AD3142" w:rsidRDefault="00EE4E18" w:rsidP="00143AE3">
            <w:pPr>
              <w:spacing w:after="0"/>
              <w:jc w:val="both"/>
              <w:rPr>
                <w:rFonts w:cs="Calibri"/>
              </w:rPr>
            </w:pPr>
          </w:p>
        </w:tc>
        <w:tc>
          <w:tcPr>
            <w:tcW w:w="6502" w:type="dxa"/>
          </w:tcPr>
          <w:p w:rsidR="00EE4E18" w:rsidRPr="00AD3142" w:rsidRDefault="00EE4E18" w:rsidP="00143AE3">
            <w:pPr>
              <w:spacing w:after="0"/>
              <w:jc w:val="both"/>
              <w:rPr>
                <w:rFonts w:cs="Calibri"/>
              </w:rPr>
            </w:pPr>
            <w:r w:rsidRPr="00AD3142">
              <w:rPr>
                <w:rFonts w:cs="Calibri"/>
              </w:rPr>
              <w:t>Portal ce oferă instrumente gratuite (pentru uz individual şi şcolar) de prezentare a unor teme diversificate pentru fizică, chimie, matematică la nivel de gimnaziu şi liceu.</w:t>
            </w:r>
          </w:p>
        </w:tc>
      </w:tr>
      <w:tr w:rsidR="00EE4E18" w:rsidRPr="00AD3142" w:rsidTr="001023CC">
        <w:trPr>
          <w:trHeight w:val="649"/>
        </w:trPr>
        <w:tc>
          <w:tcPr>
            <w:tcW w:w="923" w:type="dxa"/>
            <w:vMerge/>
          </w:tcPr>
          <w:p w:rsidR="00EE4E18" w:rsidRPr="00AD3142" w:rsidRDefault="00EE4E18" w:rsidP="00143AE3">
            <w:pPr>
              <w:spacing w:after="0"/>
              <w:jc w:val="both"/>
              <w:rPr>
                <w:rFonts w:cs="Calibri"/>
                <w:lang w:val="fr-FR"/>
              </w:rPr>
            </w:pPr>
          </w:p>
        </w:tc>
        <w:tc>
          <w:tcPr>
            <w:tcW w:w="1403" w:type="dxa"/>
            <w:vMerge/>
          </w:tcPr>
          <w:p w:rsidR="00EE4E18" w:rsidRPr="00AD3142" w:rsidRDefault="00EE4E18" w:rsidP="00143AE3">
            <w:pPr>
              <w:spacing w:after="0"/>
              <w:jc w:val="both"/>
              <w:rPr>
                <w:rFonts w:cs="Calibri"/>
              </w:rPr>
            </w:pPr>
          </w:p>
        </w:tc>
        <w:tc>
          <w:tcPr>
            <w:tcW w:w="4870" w:type="dxa"/>
          </w:tcPr>
          <w:p w:rsidR="00EE4E18" w:rsidRPr="00AD3142" w:rsidRDefault="00FD05F3" w:rsidP="00143AE3">
            <w:pPr>
              <w:spacing w:after="0"/>
              <w:jc w:val="both"/>
              <w:rPr>
                <w:rFonts w:cs="Calibri"/>
              </w:rPr>
            </w:pPr>
            <w:hyperlink r:id="rId137" w:history="1">
              <w:r w:rsidR="00EE4E18" w:rsidRPr="009D32AA">
                <w:rPr>
                  <w:rStyle w:val="Hyperlink"/>
                  <w:rFonts w:cs="Calibri"/>
                </w:rPr>
                <w:t>http://education.inflpr.ro/ro/home.htm</w:t>
              </w:r>
            </w:hyperlink>
          </w:p>
        </w:tc>
        <w:tc>
          <w:tcPr>
            <w:tcW w:w="6502" w:type="dxa"/>
          </w:tcPr>
          <w:p w:rsidR="00EE4E18" w:rsidRPr="00AD3142" w:rsidRDefault="00EE4E18" w:rsidP="00143AE3">
            <w:pPr>
              <w:spacing w:after="0"/>
              <w:jc w:val="both"/>
              <w:rPr>
                <w:rFonts w:cs="Calibri"/>
              </w:rPr>
            </w:pPr>
            <w:r w:rsidRPr="00AD3142">
              <w:rPr>
                <w:rFonts w:cs="Calibri"/>
              </w:rPr>
              <w:t>Date experimentale obţinute utilizând sisteme de achiziţie de semnale reale</w:t>
            </w:r>
          </w:p>
        </w:tc>
      </w:tr>
      <w:tr w:rsidR="00EE4E18" w:rsidRPr="00AD3142" w:rsidTr="001023CC">
        <w:trPr>
          <w:trHeight w:val="649"/>
        </w:trPr>
        <w:tc>
          <w:tcPr>
            <w:tcW w:w="923" w:type="dxa"/>
            <w:vMerge/>
          </w:tcPr>
          <w:p w:rsidR="00EE4E18" w:rsidRPr="00AD3142" w:rsidRDefault="00EE4E18" w:rsidP="00EE4E18">
            <w:pPr>
              <w:spacing w:after="0"/>
              <w:jc w:val="both"/>
              <w:rPr>
                <w:rFonts w:cs="Calibri"/>
                <w:lang w:val="fr-FR"/>
              </w:rPr>
            </w:pPr>
          </w:p>
        </w:tc>
        <w:tc>
          <w:tcPr>
            <w:tcW w:w="1403" w:type="dxa"/>
          </w:tcPr>
          <w:p w:rsidR="00EE4E18" w:rsidRPr="00AD3142" w:rsidRDefault="00EE4E18" w:rsidP="00EE4E18">
            <w:pPr>
              <w:spacing w:after="0"/>
              <w:jc w:val="both"/>
              <w:rPr>
                <w:rFonts w:cs="Calibri"/>
              </w:rPr>
            </w:pPr>
          </w:p>
        </w:tc>
        <w:tc>
          <w:tcPr>
            <w:tcW w:w="4870" w:type="dxa"/>
          </w:tcPr>
          <w:p w:rsidR="00EE4E18" w:rsidRPr="00AD3142" w:rsidRDefault="00FD05F3" w:rsidP="00EE4E18">
            <w:pPr>
              <w:rPr>
                <w:rFonts w:cs="Calibri"/>
              </w:rPr>
            </w:pPr>
            <w:hyperlink r:id="rId138" w:history="1">
              <w:r w:rsidR="00EE4E18" w:rsidRPr="00AD3142">
                <w:rPr>
                  <w:rStyle w:val="Hyperlink"/>
                  <w:rFonts w:cs="Calibri"/>
                </w:rPr>
                <w:t>http://www.ted.com/translate/languages/ro?page=2</w:t>
              </w:r>
            </w:hyperlink>
          </w:p>
        </w:tc>
        <w:tc>
          <w:tcPr>
            <w:tcW w:w="6502" w:type="dxa"/>
          </w:tcPr>
          <w:p w:rsidR="00EE4E18" w:rsidRPr="00AD3142" w:rsidRDefault="00EE4E18" w:rsidP="00EE4E18">
            <w:pPr>
              <w:spacing w:after="0"/>
              <w:jc w:val="both"/>
              <w:rPr>
                <w:rFonts w:cs="Calibri"/>
              </w:rPr>
            </w:pPr>
            <w:r w:rsidRPr="00AD3142">
              <w:rPr>
                <w:rFonts w:cs="Calibri"/>
              </w:rPr>
              <w:t xml:space="preserve">Explicații documentate ale un experți privind ceea ce ne </w:t>
            </w:r>
            <w:proofErr w:type="spellStart"/>
            <w:r w:rsidRPr="00AD3142">
              <w:rPr>
                <w:rFonts w:cs="Calibri"/>
              </w:rPr>
              <w:t>înconjoa</w:t>
            </w:r>
            <w:proofErr w:type="spellEnd"/>
            <w:r w:rsidRPr="009D32AA">
              <w:rPr>
                <w:rFonts w:cs="Calibri"/>
                <w:lang w:val="fr-FR"/>
              </w:rPr>
              <w:t>r</w:t>
            </w:r>
            <w:r w:rsidRPr="00AD3142">
              <w:rPr>
                <w:rFonts w:cs="Calibri"/>
              </w:rPr>
              <w:t>ă.</w:t>
            </w:r>
          </w:p>
        </w:tc>
      </w:tr>
      <w:tr w:rsidR="00EE4E18" w:rsidRPr="00AD3142" w:rsidTr="00E303FE">
        <w:tc>
          <w:tcPr>
            <w:tcW w:w="923" w:type="dxa"/>
            <w:vMerge/>
          </w:tcPr>
          <w:p w:rsidR="00EE4E18" w:rsidRPr="00AD3142" w:rsidRDefault="00EE4E18" w:rsidP="00EE4E18">
            <w:pPr>
              <w:spacing w:after="0"/>
              <w:jc w:val="both"/>
              <w:rPr>
                <w:rFonts w:cs="Calibri"/>
                <w:lang w:val="fr-FR"/>
              </w:rPr>
            </w:pPr>
          </w:p>
        </w:tc>
        <w:tc>
          <w:tcPr>
            <w:tcW w:w="1403" w:type="dxa"/>
            <w:vMerge w:val="restart"/>
          </w:tcPr>
          <w:p w:rsidR="00EE4E18" w:rsidRPr="00AD3142" w:rsidRDefault="00EE4E18" w:rsidP="00EE4E18">
            <w:pPr>
              <w:spacing w:after="0"/>
              <w:jc w:val="both"/>
              <w:rPr>
                <w:rFonts w:cs="Calibri"/>
              </w:rPr>
            </w:pPr>
            <w:r w:rsidRPr="00AD3142">
              <w:rPr>
                <w:rFonts w:cs="Calibri"/>
              </w:rPr>
              <w:t>Biologie</w:t>
            </w:r>
          </w:p>
        </w:tc>
        <w:tc>
          <w:tcPr>
            <w:tcW w:w="4870" w:type="dxa"/>
          </w:tcPr>
          <w:p w:rsidR="00EE4E18" w:rsidRPr="00AD3142" w:rsidRDefault="00FD05F3" w:rsidP="00EE4E18">
            <w:pPr>
              <w:spacing w:after="0"/>
              <w:jc w:val="both"/>
              <w:rPr>
                <w:rFonts w:cs="Calibri"/>
              </w:rPr>
            </w:pPr>
            <w:hyperlink r:id="rId139" w:history="1">
              <w:r w:rsidR="00EE4E18" w:rsidRPr="00AD3142">
                <w:rPr>
                  <w:rStyle w:val="Hyperlink"/>
                  <w:rFonts w:cs="Calibri"/>
                </w:rPr>
                <w:t>http://phet.colorado.edu/en/simulations/category/biology</w:t>
              </w:r>
            </w:hyperlink>
          </w:p>
        </w:tc>
        <w:tc>
          <w:tcPr>
            <w:tcW w:w="6502" w:type="dxa"/>
          </w:tcPr>
          <w:p w:rsidR="00EE4E18" w:rsidRPr="00AD3142" w:rsidRDefault="00EE4E18" w:rsidP="00EE4E18">
            <w:pPr>
              <w:spacing w:after="0"/>
              <w:jc w:val="both"/>
              <w:rPr>
                <w:rFonts w:cs="Calibri"/>
              </w:rPr>
            </w:pPr>
            <w:proofErr w:type="spellStart"/>
            <w:r w:rsidRPr="00AD3142">
              <w:rPr>
                <w:rFonts w:cs="Calibri"/>
                <w:lang w:val="fr-FR"/>
              </w:rPr>
              <w:t>Simulatoare</w:t>
            </w:r>
            <w:proofErr w:type="spellEnd"/>
            <w:r w:rsidRPr="00AD3142">
              <w:rPr>
                <w:rFonts w:cs="Calibri"/>
                <w:lang w:val="fr-FR"/>
              </w:rPr>
              <w:t xml:space="preserve"> </w:t>
            </w:r>
            <w:proofErr w:type="spellStart"/>
            <w:r w:rsidRPr="00AD3142">
              <w:rPr>
                <w:rFonts w:cs="Calibri"/>
                <w:lang w:val="fr-FR"/>
              </w:rPr>
              <w:t>şi</w:t>
            </w:r>
            <w:proofErr w:type="spellEnd"/>
            <w:r w:rsidRPr="00AD3142">
              <w:rPr>
                <w:rFonts w:cs="Calibri"/>
                <w:lang w:val="fr-FR"/>
              </w:rPr>
              <w:t xml:space="preserve"> </w:t>
            </w:r>
            <w:proofErr w:type="spellStart"/>
            <w:r w:rsidRPr="00AD3142">
              <w:rPr>
                <w:rFonts w:cs="Calibri"/>
                <w:lang w:val="fr-FR"/>
              </w:rPr>
              <w:t>animaţii</w:t>
            </w:r>
            <w:proofErr w:type="spellEnd"/>
          </w:p>
        </w:tc>
      </w:tr>
      <w:tr w:rsidR="00EE4E18" w:rsidRPr="00AD3142" w:rsidTr="00E303FE">
        <w:tc>
          <w:tcPr>
            <w:tcW w:w="923" w:type="dxa"/>
            <w:vMerge/>
          </w:tcPr>
          <w:p w:rsidR="00EE4E18" w:rsidRPr="00AD3142" w:rsidRDefault="00EE4E18" w:rsidP="00EE4E18">
            <w:pPr>
              <w:spacing w:after="0"/>
              <w:jc w:val="both"/>
              <w:rPr>
                <w:rFonts w:cs="Calibri"/>
                <w:lang w:val="fr-FR"/>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FD05F3" w:rsidP="00EE4E18">
            <w:pPr>
              <w:rPr>
                <w:rFonts w:cs="Calibri"/>
              </w:rPr>
            </w:pPr>
            <w:hyperlink r:id="rId140" w:history="1">
              <w:r w:rsidR="00EE4E18" w:rsidRPr="00AD3142">
                <w:rPr>
                  <w:rStyle w:val="Hyperlink"/>
                  <w:rFonts w:cs="Calibri"/>
                </w:rPr>
                <w:t>http://web.mit.edu/star/genetics/runapp.html</w:t>
              </w:r>
            </w:hyperlink>
          </w:p>
          <w:p w:rsidR="00EE4E18" w:rsidRPr="00AD3142" w:rsidRDefault="00EE4E18" w:rsidP="00EE4E18">
            <w:pPr>
              <w:spacing w:after="0"/>
              <w:jc w:val="both"/>
              <w:rPr>
                <w:rFonts w:cs="Calibri"/>
              </w:rPr>
            </w:pPr>
          </w:p>
        </w:tc>
        <w:tc>
          <w:tcPr>
            <w:tcW w:w="6502" w:type="dxa"/>
          </w:tcPr>
          <w:p w:rsidR="00EE4E18" w:rsidRPr="00AD3142" w:rsidRDefault="00EE4E18" w:rsidP="00EE4E18">
            <w:pPr>
              <w:spacing w:after="0"/>
              <w:jc w:val="both"/>
              <w:rPr>
                <w:rFonts w:cs="Calibri"/>
                <w:lang w:val="fr-FR"/>
              </w:rPr>
            </w:pPr>
            <w:r w:rsidRPr="00AD3142">
              <w:rPr>
                <w:rFonts w:cs="Calibri"/>
                <w:lang w:val="fr-FR"/>
              </w:rPr>
              <w:t xml:space="preserve">Simulator </w:t>
            </w:r>
            <w:proofErr w:type="spellStart"/>
            <w:r w:rsidRPr="00AD3142">
              <w:rPr>
                <w:rFonts w:cs="Calibri"/>
                <w:lang w:val="fr-FR"/>
              </w:rPr>
              <w:t>pentru</w:t>
            </w:r>
            <w:proofErr w:type="spellEnd"/>
            <w:r w:rsidRPr="00AD3142">
              <w:rPr>
                <w:rFonts w:cs="Calibri"/>
                <w:lang w:val="fr-FR"/>
              </w:rPr>
              <w:t xml:space="preserve"> </w:t>
            </w:r>
            <w:proofErr w:type="spellStart"/>
            <w:r w:rsidRPr="00AD3142">
              <w:rPr>
                <w:rFonts w:cs="Calibri"/>
                <w:lang w:val="fr-FR"/>
              </w:rPr>
              <w:t>studiul</w:t>
            </w:r>
            <w:proofErr w:type="spellEnd"/>
            <w:r w:rsidRPr="00AD3142">
              <w:rPr>
                <w:rFonts w:cs="Calibri"/>
                <w:lang w:val="fr-FR"/>
              </w:rPr>
              <w:t xml:space="preserve"> </w:t>
            </w:r>
            <w:proofErr w:type="spellStart"/>
            <w:r w:rsidRPr="00AD3142">
              <w:rPr>
                <w:rFonts w:cs="Calibri"/>
                <w:lang w:val="fr-FR"/>
              </w:rPr>
              <w:t>geneticii</w:t>
            </w:r>
            <w:proofErr w:type="spellEnd"/>
            <w:r w:rsidRPr="00AD3142">
              <w:rPr>
                <w:rFonts w:cs="Calibri"/>
                <w:lang w:val="fr-FR"/>
              </w:rPr>
              <w:t>.</w:t>
            </w:r>
          </w:p>
        </w:tc>
      </w:tr>
      <w:tr w:rsidR="00EE4E18" w:rsidRPr="00AD3142" w:rsidTr="00E303FE">
        <w:tc>
          <w:tcPr>
            <w:tcW w:w="923" w:type="dxa"/>
            <w:vMerge/>
          </w:tcPr>
          <w:p w:rsidR="00EE4E18" w:rsidRPr="00AD3142" w:rsidRDefault="00EE4E18" w:rsidP="00EE4E18">
            <w:pPr>
              <w:spacing w:after="0"/>
              <w:jc w:val="both"/>
              <w:rPr>
                <w:rFonts w:cs="Calibri"/>
                <w:lang w:val="fr-FR"/>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FD05F3" w:rsidP="00EE4E18">
            <w:pPr>
              <w:rPr>
                <w:rFonts w:cs="Calibri"/>
              </w:rPr>
            </w:pPr>
            <w:hyperlink r:id="rId141" w:anchor="biologie" w:history="1">
              <w:r w:rsidR="00EE4E18" w:rsidRPr="00AD3142">
                <w:rPr>
                  <w:rStyle w:val="Hyperlink"/>
                  <w:rFonts w:cs="Calibri"/>
                </w:rPr>
                <w:t>http://escoala.edu.ro/labs/index.php#biologie</w:t>
              </w:r>
            </w:hyperlink>
          </w:p>
        </w:tc>
        <w:tc>
          <w:tcPr>
            <w:tcW w:w="6502" w:type="dxa"/>
          </w:tcPr>
          <w:p w:rsidR="00EE4E18" w:rsidRPr="00AD3142" w:rsidRDefault="00EE4E18" w:rsidP="00EE4E18">
            <w:pPr>
              <w:spacing w:after="0"/>
              <w:jc w:val="both"/>
              <w:rPr>
                <w:rFonts w:cs="Calibri"/>
              </w:rPr>
            </w:pPr>
            <w:r w:rsidRPr="00AD3142">
              <w:rPr>
                <w:rFonts w:cs="Calibri"/>
              </w:rPr>
              <w:t>Laboratoare virtuale</w:t>
            </w:r>
          </w:p>
        </w:tc>
      </w:tr>
      <w:tr w:rsidR="00EE4E18" w:rsidRPr="00AD3142" w:rsidTr="00E303FE">
        <w:trPr>
          <w:trHeight w:val="582"/>
        </w:trPr>
        <w:tc>
          <w:tcPr>
            <w:tcW w:w="923" w:type="dxa"/>
            <w:vMerge w:val="restart"/>
            <w:vAlign w:val="center"/>
          </w:tcPr>
          <w:p w:rsidR="00EE4E18" w:rsidRPr="00AD3142" w:rsidRDefault="00EE4E18" w:rsidP="00EE4E18">
            <w:pPr>
              <w:spacing w:after="0"/>
              <w:jc w:val="both"/>
              <w:rPr>
                <w:rFonts w:cs="Calibri"/>
              </w:rPr>
            </w:pPr>
          </w:p>
          <w:p w:rsidR="00EE4E18" w:rsidRPr="00AD3142" w:rsidRDefault="00EE4E18" w:rsidP="00EE4E18">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12-a</w:t>
            </w:r>
          </w:p>
          <w:p w:rsidR="00EE4E18" w:rsidRPr="00AD3142" w:rsidRDefault="00EE4E18" w:rsidP="00EE4E18">
            <w:pPr>
              <w:spacing w:after="0"/>
              <w:jc w:val="both"/>
              <w:rPr>
                <w:rFonts w:cs="Calibri"/>
              </w:rPr>
            </w:pPr>
          </w:p>
          <w:p w:rsidR="00EE4E18" w:rsidRPr="00AD3142" w:rsidRDefault="00EE4E18" w:rsidP="00EE4E18">
            <w:pPr>
              <w:spacing w:after="0"/>
              <w:jc w:val="both"/>
              <w:rPr>
                <w:rFonts w:cs="Calibri"/>
                <w:lang w:val="fr-FR"/>
              </w:rPr>
            </w:pPr>
          </w:p>
        </w:tc>
        <w:tc>
          <w:tcPr>
            <w:tcW w:w="1403" w:type="dxa"/>
            <w:vMerge w:val="restart"/>
          </w:tcPr>
          <w:p w:rsidR="00EE4E18" w:rsidRPr="00AD3142" w:rsidRDefault="00EE4E18" w:rsidP="00EE4E18">
            <w:pPr>
              <w:spacing w:after="0"/>
              <w:jc w:val="both"/>
              <w:rPr>
                <w:rFonts w:cs="Calibri"/>
              </w:rPr>
            </w:pPr>
            <w:r w:rsidRPr="00AD3142">
              <w:rPr>
                <w:rFonts w:cs="Calibri"/>
              </w:rPr>
              <w:t>Matematica</w:t>
            </w:r>
          </w:p>
        </w:tc>
        <w:tc>
          <w:tcPr>
            <w:tcW w:w="4870" w:type="dxa"/>
          </w:tcPr>
          <w:p w:rsidR="00EE4E18" w:rsidRPr="00AD3142" w:rsidRDefault="00FD05F3" w:rsidP="00EE4E18">
            <w:pPr>
              <w:spacing w:after="0"/>
              <w:jc w:val="both"/>
              <w:rPr>
                <w:rFonts w:cs="Calibri"/>
              </w:rPr>
            </w:pPr>
            <w:hyperlink r:id="rId142" w:history="1">
              <w:r w:rsidR="00EE4E18" w:rsidRPr="00AD3142">
                <w:rPr>
                  <w:rStyle w:val="Hyperlink"/>
                  <w:rFonts w:cs="Calibri"/>
                </w:rPr>
                <w:t>http://phet.colorado.edu/en/simulations/category/math</w:t>
              </w:r>
            </w:hyperlink>
          </w:p>
        </w:tc>
        <w:tc>
          <w:tcPr>
            <w:tcW w:w="6502" w:type="dxa"/>
          </w:tcPr>
          <w:p w:rsidR="00EE4E18" w:rsidRPr="00AD3142" w:rsidRDefault="00EE4E18" w:rsidP="00EE4E18">
            <w:pPr>
              <w:spacing w:after="0"/>
              <w:jc w:val="both"/>
              <w:rPr>
                <w:rFonts w:cs="Calibri"/>
              </w:rPr>
            </w:pPr>
            <w:r w:rsidRPr="00AD3142">
              <w:rPr>
                <w:rFonts w:cs="Calibri"/>
              </w:rPr>
              <w:t>Animaţii şi grafice</w:t>
            </w:r>
          </w:p>
        </w:tc>
      </w:tr>
      <w:tr w:rsidR="00EE4E18" w:rsidRPr="00AD3142" w:rsidTr="00E303FE">
        <w:trPr>
          <w:trHeight w:val="581"/>
        </w:trPr>
        <w:tc>
          <w:tcPr>
            <w:tcW w:w="923" w:type="dxa"/>
            <w:vMerge/>
            <w:vAlign w:val="center"/>
          </w:tcPr>
          <w:p w:rsidR="00EE4E18" w:rsidRPr="00AD3142" w:rsidRDefault="00EE4E18" w:rsidP="00EE4E18">
            <w:pPr>
              <w:spacing w:after="0"/>
              <w:jc w:val="both"/>
              <w:rPr>
                <w:rFonts w:cs="Calibri"/>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EE4E18" w:rsidP="00EE4E18">
            <w:pPr>
              <w:spacing w:after="0"/>
              <w:jc w:val="both"/>
              <w:rPr>
                <w:rFonts w:cs="Calibri"/>
              </w:rPr>
            </w:pPr>
          </w:p>
          <w:p w:rsidR="00EE4E18" w:rsidRPr="00AD3142" w:rsidRDefault="00FD05F3" w:rsidP="00EE4E18">
            <w:pPr>
              <w:spacing w:after="0"/>
              <w:jc w:val="both"/>
              <w:rPr>
                <w:rFonts w:cs="Calibri"/>
              </w:rPr>
            </w:pPr>
            <w:hyperlink r:id="rId143" w:history="1">
              <w:r w:rsidR="00EE4E18" w:rsidRPr="00AD3142">
                <w:rPr>
                  <w:rStyle w:val="Hyperlink"/>
                  <w:rFonts w:cs="Calibri"/>
                </w:rPr>
                <w:t>http://seeingmath.concord.org/sms_interactives.html</w:t>
              </w:r>
            </w:hyperlink>
          </w:p>
        </w:tc>
        <w:tc>
          <w:tcPr>
            <w:tcW w:w="6502" w:type="dxa"/>
          </w:tcPr>
          <w:p w:rsidR="00EE4E18" w:rsidRPr="00AD3142" w:rsidRDefault="00EE4E18" w:rsidP="00EE4E18">
            <w:pPr>
              <w:spacing w:after="0"/>
              <w:jc w:val="both"/>
              <w:rPr>
                <w:rFonts w:cs="Calibri"/>
              </w:rPr>
            </w:pPr>
            <w:r w:rsidRPr="00AD3142">
              <w:rPr>
                <w:rFonts w:cs="Calibri"/>
              </w:rPr>
              <w:t xml:space="preserve">Oferă programe interactive pentru studiul matematicii pentru nivelele 6-12. Permite desfăşurarea activităţilor de învăţare a algebrei şi geometriei prin utilizarea acestora on-line sau off-line (după </w:t>
            </w:r>
            <w:proofErr w:type="spellStart"/>
            <w:r w:rsidRPr="00AD3142">
              <w:rPr>
                <w:rFonts w:cs="Calibri"/>
              </w:rPr>
              <w:t>descarcare</w:t>
            </w:r>
            <w:proofErr w:type="spellEnd"/>
            <w:r w:rsidRPr="00AD3142">
              <w:rPr>
                <w:rFonts w:cs="Calibri"/>
              </w:rPr>
              <w:t>). Programele permit aprofundarea şi clarificarea noţiunilor predate.</w:t>
            </w:r>
          </w:p>
        </w:tc>
      </w:tr>
      <w:tr w:rsidR="00EE4E18" w:rsidRPr="00AD3142" w:rsidTr="00E303FE">
        <w:trPr>
          <w:trHeight w:val="538"/>
        </w:trPr>
        <w:tc>
          <w:tcPr>
            <w:tcW w:w="923" w:type="dxa"/>
            <w:vMerge/>
          </w:tcPr>
          <w:p w:rsidR="00EE4E18" w:rsidRPr="00AD3142" w:rsidRDefault="00EE4E18" w:rsidP="00EE4E18">
            <w:pPr>
              <w:spacing w:after="0"/>
              <w:jc w:val="both"/>
              <w:rPr>
                <w:rFonts w:cs="Calibri"/>
                <w:lang w:val="fr-FR"/>
              </w:rPr>
            </w:pPr>
          </w:p>
        </w:tc>
        <w:tc>
          <w:tcPr>
            <w:tcW w:w="1403" w:type="dxa"/>
            <w:vMerge w:val="restart"/>
          </w:tcPr>
          <w:p w:rsidR="00EE4E18" w:rsidRPr="00AD3142" w:rsidRDefault="00EE4E18" w:rsidP="00EE4E18">
            <w:pPr>
              <w:spacing w:after="0"/>
              <w:jc w:val="both"/>
              <w:rPr>
                <w:rFonts w:cs="Calibri"/>
              </w:rPr>
            </w:pPr>
            <w:r w:rsidRPr="00AD3142">
              <w:rPr>
                <w:rFonts w:cs="Calibri"/>
              </w:rPr>
              <w:t>Fizica</w:t>
            </w:r>
          </w:p>
        </w:tc>
        <w:tc>
          <w:tcPr>
            <w:tcW w:w="4870" w:type="dxa"/>
          </w:tcPr>
          <w:p w:rsidR="00EE4E18" w:rsidRPr="00AD3142" w:rsidRDefault="00FD05F3" w:rsidP="00EE4E18">
            <w:pPr>
              <w:spacing w:after="0"/>
              <w:jc w:val="both"/>
              <w:rPr>
                <w:rFonts w:cs="Calibri"/>
              </w:rPr>
            </w:pPr>
            <w:hyperlink r:id="rId144" w:history="1">
              <w:r w:rsidR="00EE4E18" w:rsidRPr="00AD3142">
                <w:rPr>
                  <w:rStyle w:val="Hyperlink"/>
                  <w:rFonts w:cs="Calibri"/>
                </w:rPr>
                <w:t>http://micro.magnet.fsu.edu/optics/tutorials/index.html</w:t>
              </w:r>
            </w:hyperlink>
          </w:p>
        </w:tc>
        <w:tc>
          <w:tcPr>
            <w:tcW w:w="6502" w:type="dxa"/>
          </w:tcPr>
          <w:p w:rsidR="00EE4E18" w:rsidRPr="00AD3142" w:rsidRDefault="00EE4E18" w:rsidP="00EE4E18">
            <w:pPr>
              <w:spacing w:after="0"/>
              <w:jc w:val="both"/>
              <w:rPr>
                <w:rFonts w:cs="Calibri"/>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 xml:space="preserve">de </w:t>
            </w:r>
            <w:proofErr w:type="spellStart"/>
            <w:r w:rsidRPr="00AD3142">
              <w:rPr>
                <w:rFonts w:cs="Calibri"/>
              </w:rPr>
              <w:t>applet-uri</w:t>
            </w:r>
            <w:proofErr w:type="spellEnd"/>
            <w:proofErr w:type="gramEnd"/>
            <w:r w:rsidRPr="00AD3142">
              <w:rPr>
                <w:rFonts w:cs="Calibri"/>
              </w:rPr>
              <w:t xml:space="preserve"> Java pentru lecţii de Fizică</w:t>
            </w:r>
          </w:p>
        </w:tc>
      </w:tr>
      <w:tr w:rsidR="00EE4E18" w:rsidRPr="00AD3142" w:rsidTr="00E303FE">
        <w:trPr>
          <w:trHeight w:val="537"/>
        </w:trPr>
        <w:tc>
          <w:tcPr>
            <w:tcW w:w="923" w:type="dxa"/>
            <w:vMerge/>
          </w:tcPr>
          <w:p w:rsidR="00EE4E18" w:rsidRPr="00AD3142" w:rsidRDefault="00EE4E18" w:rsidP="00EE4E18">
            <w:pPr>
              <w:spacing w:after="0"/>
              <w:jc w:val="both"/>
              <w:rPr>
                <w:rFonts w:cs="Calibri"/>
                <w:lang w:val="fr-FR"/>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EE4E18" w:rsidP="00EE4E18">
            <w:pPr>
              <w:spacing w:after="0"/>
              <w:jc w:val="both"/>
              <w:rPr>
                <w:rFonts w:cs="Calibri"/>
              </w:rPr>
            </w:pPr>
          </w:p>
          <w:p w:rsidR="00EE4E18" w:rsidRPr="00AD3142" w:rsidRDefault="00FD05F3" w:rsidP="00EE4E18">
            <w:pPr>
              <w:spacing w:after="0"/>
              <w:jc w:val="both"/>
              <w:rPr>
                <w:rFonts w:cs="Calibri"/>
              </w:rPr>
            </w:pPr>
            <w:hyperlink r:id="rId145" w:history="1">
              <w:r w:rsidR="00EE4E18" w:rsidRPr="00AD3142">
                <w:rPr>
                  <w:rStyle w:val="Hyperlink"/>
                  <w:rFonts w:cs="Calibri"/>
                </w:rPr>
                <w:t>http://www.unc.edu/%7Erowlett/units/index.html</w:t>
              </w:r>
            </w:hyperlink>
          </w:p>
        </w:tc>
        <w:tc>
          <w:tcPr>
            <w:tcW w:w="6502" w:type="dxa"/>
          </w:tcPr>
          <w:p w:rsidR="00EE4E18" w:rsidRPr="00AD3142" w:rsidRDefault="00EE4E18" w:rsidP="00EE4E18">
            <w:pPr>
              <w:spacing w:after="0" w:line="240" w:lineRule="auto"/>
              <w:jc w:val="both"/>
              <w:rPr>
                <w:rFonts w:cs="Calibri"/>
              </w:rPr>
            </w:pPr>
            <w:r w:rsidRPr="00AD3142">
              <w:rPr>
                <w:rFonts w:cs="Calibri"/>
              </w:rPr>
              <w:t xml:space="preserve">Dicţionar on-line al unităţilor de măsură din toate domeniile. Sunt precizate si valorile standardizate conform SI </w:t>
            </w:r>
            <w:proofErr w:type="spellStart"/>
            <w:r w:rsidRPr="00AD3142">
              <w:rPr>
                <w:rFonts w:cs="Calibri"/>
              </w:rPr>
              <w:t>si</w:t>
            </w:r>
            <w:proofErr w:type="spellEnd"/>
            <w:r w:rsidRPr="00AD3142">
              <w:rPr>
                <w:rFonts w:cs="Calibri"/>
              </w:rPr>
              <w:t xml:space="preserve"> ISO.</w:t>
            </w:r>
          </w:p>
          <w:p w:rsidR="00EE4E18" w:rsidRPr="00AD3142" w:rsidRDefault="00EE4E18" w:rsidP="00EE4E18">
            <w:pPr>
              <w:spacing w:after="0"/>
              <w:jc w:val="both"/>
              <w:rPr>
                <w:rFonts w:cs="Calibri"/>
                <w:lang w:val="fr-FR"/>
              </w:rPr>
            </w:pPr>
          </w:p>
        </w:tc>
      </w:tr>
      <w:tr w:rsidR="00EE4E18" w:rsidRPr="00AD3142" w:rsidTr="00E303FE">
        <w:trPr>
          <w:trHeight w:val="537"/>
        </w:trPr>
        <w:tc>
          <w:tcPr>
            <w:tcW w:w="923" w:type="dxa"/>
            <w:vMerge/>
          </w:tcPr>
          <w:p w:rsidR="00EE4E18" w:rsidRPr="00AD3142" w:rsidRDefault="00EE4E18" w:rsidP="00EE4E18">
            <w:pPr>
              <w:spacing w:after="0"/>
              <w:jc w:val="both"/>
              <w:rPr>
                <w:rFonts w:cs="Calibri"/>
                <w:lang w:val="fr-FR"/>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FD05F3" w:rsidP="00EE4E18">
            <w:pPr>
              <w:spacing w:after="0"/>
              <w:jc w:val="both"/>
              <w:rPr>
                <w:rFonts w:cs="Calibri"/>
              </w:rPr>
            </w:pPr>
            <w:hyperlink r:id="rId146" w:history="1">
              <w:r w:rsidR="00EE4E18" w:rsidRPr="00AD3142">
                <w:rPr>
                  <w:rStyle w:val="Hyperlink"/>
                  <w:rFonts w:cs="Calibri"/>
                </w:rPr>
                <w:t>http://www.kids-science-experiments.com/index.html</w:t>
              </w:r>
            </w:hyperlink>
          </w:p>
        </w:tc>
        <w:tc>
          <w:tcPr>
            <w:tcW w:w="6502" w:type="dxa"/>
          </w:tcPr>
          <w:p w:rsidR="00EE4E18" w:rsidRPr="00AD3142" w:rsidRDefault="00EE4E18" w:rsidP="00EE4E18">
            <w:pPr>
              <w:spacing w:after="0" w:line="240" w:lineRule="auto"/>
              <w:jc w:val="both"/>
              <w:rPr>
                <w:rFonts w:cs="Calibri"/>
              </w:rPr>
            </w:pPr>
            <w:r w:rsidRPr="00AD3142">
              <w:rPr>
                <w:rFonts w:cs="Calibri"/>
              </w:rPr>
              <w:t>Site ce pune la dispoziţia elevilor, experimente de fizică , chimie, biologie necesare aprofundării noţiunilor învăţate în clasă.</w:t>
            </w:r>
          </w:p>
        </w:tc>
      </w:tr>
      <w:tr w:rsidR="00EE4E18" w:rsidRPr="00AD3142" w:rsidTr="001023CC">
        <w:trPr>
          <w:trHeight w:val="649"/>
        </w:trPr>
        <w:tc>
          <w:tcPr>
            <w:tcW w:w="923" w:type="dxa"/>
            <w:vMerge/>
          </w:tcPr>
          <w:p w:rsidR="00EE4E18" w:rsidRPr="00AD3142" w:rsidRDefault="00EE4E18" w:rsidP="00EE4E18">
            <w:pPr>
              <w:spacing w:after="0"/>
              <w:jc w:val="both"/>
              <w:rPr>
                <w:rFonts w:cs="Calibri"/>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FD05F3" w:rsidP="00EE4E18">
            <w:pPr>
              <w:spacing w:after="0"/>
              <w:jc w:val="both"/>
              <w:rPr>
                <w:rFonts w:cs="Calibri"/>
              </w:rPr>
            </w:pPr>
            <w:hyperlink r:id="rId147" w:history="1">
              <w:r w:rsidR="00EE4E18" w:rsidRPr="00AD3142">
                <w:rPr>
                  <w:rStyle w:val="Hyperlink"/>
                  <w:rFonts w:cs="Calibri"/>
                </w:rPr>
                <w:t>http://phet.colorado.edu/en/simulations/category/physics</w:t>
              </w:r>
            </w:hyperlink>
          </w:p>
        </w:tc>
        <w:tc>
          <w:tcPr>
            <w:tcW w:w="6502" w:type="dxa"/>
          </w:tcPr>
          <w:p w:rsidR="00EE4E18" w:rsidRPr="00AD3142" w:rsidRDefault="00EE4E18" w:rsidP="00EE4E18">
            <w:pPr>
              <w:spacing w:after="0"/>
              <w:jc w:val="both"/>
              <w:rPr>
                <w:rFonts w:cs="Calibri"/>
                <w:lang w:val="fr-FR"/>
              </w:rPr>
            </w:pPr>
            <w:proofErr w:type="spellStart"/>
            <w:r w:rsidRPr="00AD3142">
              <w:rPr>
                <w:rFonts w:cs="Calibri"/>
                <w:lang w:val="fr-FR"/>
              </w:rPr>
              <w:t>Simulatoare</w:t>
            </w:r>
            <w:proofErr w:type="spellEnd"/>
            <w:r w:rsidRPr="00AD3142">
              <w:rPr>
                <w:rFonts w:cs="Calibri"/>
                <w:lang w:val="fr-FR"/>
              </w:rPr>
              <w:t xml:space="preserve"> </w:t>
            </w:r>
            <w:proofErr w:type="spellStart"/>
            <w:r w:rsidRPr="00AD3142">
              <w:rPr>
                <w:rFonts w:cs="Calibri"/>
                <w:lang w:val="fr-FR"/>
              </w:rPr>
              <w:t>şi</w:t>
            </w:r>
            <w:proofErr w:type="spellEnd"/>
            <w:r w:rsidRPr="00AD3142">
              <w:rPr>
                <w:rFonts w:cs="Calibri"/>
                <w:lang w:val="fr-FR"/>
              </w:rPr>
              <w:t xml:space="preserve"> </w:t>
            </w:r>
            <w:proofErr w:type="spellStart"/>
            <w:r w:rsidRPr="00AD3142">
              <w:rPr>
                <w:rFonts w:cs="Calibri"/>
                <w:lang w:val="fr-FR"/>
              </w:rPr>
              <w:t>animaţii</w:t>
            </w:r>
            <w:proofErr w:type="spellEnd"/>
          </w:p>
        </w:tc>
      </w:tr>
      <w:tr w:rsidR="00EE4E18" w:rsidRPr="00AD3142" w:rsidTr="00E303FE">
        <w:trPr>
          <w:trHeight w:val="1030"/>
        </w:trPr>
        <w:tc>
          <w:tcPr>
            <w:tcW w:w="923" w:type="dxa"/>
            <w:vMerge/>
          </w:tcPr>
          <w:p w:rsidR="00EE4E18" w:rsidRPr="00AD3142" w:rsidRDefault="00EE4E18" w:rsidP="00EE4E18">
            <w:pPr>
              <w:spacing w:after="0"/>
              <w:jc w:val="both"/>
              <w:rPr>
                <w:rFonts w:cs="Calibri"/>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EE4E18" w:rsidP="00EE4E18">
            <w:pPr>
              <w:spacing w:after="0"/>
              <w:jc w:val="both"/>
              <w:rPr>
                <w:rFonts w:cs="Calibri"/>
              </w:rPr>
            </w:pPr>
            <w:r w:rsidRPr="00AD3142">
              <w:rPr>
                <w:rFonts w:cs="Calibri"/>
              </w:rPr>
              <w:t>http://www.technik-museum.de/</w:t>
            </w:r>
          </w:p>
        </w:tc>
        <w:tc>
          <w:tcPr>
            <w:tcW w:w="6502" w:type="dxa"/>
          </w:tcPr>
          <w:p w:rsidR="00EE4E18" w:rsidRPr="00AD3142" w:rsidRDefault="00EE4E18" w:rsidP="00EE4E18">
            <w:pPr>
              <w:spacing w:after="0"/>
              <w:jc w:val="both"/>
              <w:rPr>
                <w:rFonts w:cs="Calibri"/>
              </w:rPr>
            </w:pPr>
            <w:r w:rsidRPr="00AD3142">
              <w:rPr>
                <w:rFonts w:cs="Calibri"/>
              </w:rPr>
              <w:t xml:space="preserve">Muzeul Tehnicii de la </w:t>
            </w:r>
            <w:proofErr w:type="spellStart"/>
            <w:r w:rsidRPr="00AD3142">
              <w:rPr>
                <w:rFonts w:cs="Calibri"/>
              </w:rPr>
              <w:t>Sinsheim</w:t>
            </w:r>
            <w:proofErr w:type="spellEnd"/>
            <w:r w:rsidRPr="00AD3142">
              <w:rPr>
                <w:rFonts w:cs="Calibri"/>
              </w:rPr>
              <w:t>, Germania</w:t>
            </w:r>
          </w:p>
        </w:tc>
      </w:tr>
    </w:tbl>
    <w:p w:rsidR="00893E58" w:rsidRPr="00AD3142" w:rsidRDefault="00893E58" w:rsidP="001023CC">
      <w:pPr>
        <w:spacing w:after="0"/>
        <w:jc w:val="both"/>
        <w:rPr>
          <w:rFonts w:cs="Calibri"/>
          <w:lang w:val="fr-FR"/>
        </w:rPr>
      </w:pPr>
    </w:p>
    <w:p w:rsidR="00893E58" w:rsidRPr="00AD3142" w:rsidRDefault="00893E58" w:rsidP="00870044">
      <w:pPr>
        <w:numPr>
          <w:ilvl w:val="0"/>
          <w:numId w:val="91"/>
        </w:numPr>
        <w:jc w:val="both"/>
        <w:rPr>
          <w:rFonts w:cs="Calibri"/>
          <w:b/>
          <w:bCs/>
          <w:i/>
        </w:rPr>
      </w:pPr>
      <w:r w:rsidRPr="00AD3142">
        <w:rPr>
          <w:rFonts w:cs="Calibri"/>
          <w:b/>
          <w:lang w:val="fr-FR"/>
        </w:rPr>
        <w:t xml:space="preserve">Aria </w:t>
      </w:r>
      <w:proofErr w:type="spellStart"/>
      <w:r w:rsidRPr="00AD3142">
        <w:rPr>
          <w:rFonts w:cs="Calibri"/>
          <w:b/>
          <w:lang w:val="fr-FR"/>
        </w:rPr>
        <w:t>curriculară</w:t>
      </w:r>
      <w:proofErr w:type="spellEnd"/>
      <w:r w:rsidRPr="00AD3142">
        <w:rPr>
          <w:rFonts w:cs="Calibri"/>
          <w:b/>
          <w:lang w:val="fr-FR"/>
        </w:rPr>
        <w:t xml:space="preserve"> </w:t>
      </w:r>
      <w:r w:rsidRPr="00AD3142">
        <w:rPr>
          <w:rFonts w:cs="Calibri"/>
          <w:b/>
          <w:i/>
          <w:lang w:val="fr-FR"/>
        </w:rPr>
        <w:t xml:space="preserve">Om </w:t>
      </w:r>
      <w:proofErr w:type="spellStart"/>
      <w:r w:rsidRPr="00AD3142">
        <w:rPr>
          <w:rFonts w:cs="Calibri"/>
          <w:b/>
          <w:i/>
          <w:lang w:val="fr-FR"/>
        </w:rPr>
        <w:t>şi</w:t>
      </w:r>
      <w:proofErr w:type="spellEnd"/>
      <w:r w:rsidRPr="00AD3142">
        <w:rPr>
          <w:rFonts w:cs="Calibri"/>
          <w:b/>
          <w:i/>
          <w:lang w:val="fr-FR"/>
        </w:rPr>
        <w:t xml:space="preserve"> </w:t>
      </w:r>
      <w:proofErr w:type="spellStart"/>
      <w:r w:rsidRPr="00AD3142">
        <w:rPr>
          <w:rFonts w:cs="Calibri"/>
          <w:b/>
          <w:i/>
          <w:lang w:val="fr-FR"/>
        </w:rPr>
        <w:t>societate</w:t>
      </w:r>
      <w:proofErr w:type="spellEnd"/>
    </w:p>
    <w:tbl>
      <w:tblPr>
        <w:tblpPr w:leftFromText="180" w:rightFromText="180" w:vertAnchor="text" w:horzAnchor="margin" w:tblpX="-252" w:tblpY="626"/>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3"/>
        <w:gridCol w:w="1403"/>
        <w:gridCol w:w="4870"/>
        <w:gridCol w:w="6502"/>
      </w:tblGrid>
      <w:tr w:rsidR="00893E58" w:rsidRPr="00AD3142" w:rsidTr="00E303FE">
        <w:tc>
          <w:tcPr>
            <w:tcW w:w="923" w:type="dxa"/>
          </w:tcPr>
          <w:p w:rsidR="00893E58" w:rsidRPr="00AD3142" w:rsidRDefault="00893E58" w:rsidP="00870044">
            <w:pPr>
              <w:jc w:val="both"/>
              <w:rPr>
                <w:rFonts w:cs="Calibri"/>
              </w:rPr>
            </w:pPr>
            <w:r w:rsidRPr="00AD3142">
              <w:rPr>
                <w:rFonts w:cs="Calibri"/>
              </w:rPr>
              <w:t>Clasa</w:t>
            </w:r>
          </w:p>
        </w:tc>
        <w:tc>
          <w:tcPr>
            <w:tcW w:w="1403" w:type="dxa"/>
          </w:tcPr>
          <w:p w:rsidR="00893E58" w:rsidRPr="00AD3142" w:rsidRDefault="00893E58" w:rsidP="00870044">
            <w:pPr>
              <w:jc w:val="both"/>
              <w:rPr>
                <w:rFonts w:cs="Calibri"/>
              </w:rPr>
            </w:pPr>
            <w:r w:rsidRPr="00AD3142">
              <w:rPr>
                <w:rFonts w:cs="Calibri"/>
              </w:rPr>
              <w:t>Disciplina</w:t>
            </w:r>
          </w:p>
        </w:tc>
        <w:tc>
          <w:tcPr>
            <w:tcW w:w="4870" w:type="dxa"/>
          </w:tcPr>
          <w:p w:rsidR="00893E58" w:rsidRPr="00AD3142" w:rsidRDefault="00893E58" w:rsidP="00870044">
            <w:pPr>
              <w:jc w:val="both"/>
              <w:rPr>
                <w:rFonts w:cs="Calibri"/>
              </w:rPr>
            </w:pPr>
            <w:r w:rsidRPr="00AD3142">
              <w:rPr>
                <w:rFonts w:cs="Calibri"/>
              </w:rPr>
              <w:t>URL</w:t>
            </w:r>
          </w:p>
        </w:tc>
        <w:tc>
          <w:tcPr>
            <w:tcW w:w="6502" w:type="dxa"/>
          </w:tcPr>
          <w:p w:rsidR="00893E58" w:rsidRPr="00AD3142" w:rsidRDefault="00893E58" w:rsidP="00870044">
            <w:pPr>
              <w:jc w:val="both"/>
              <w:rPr>
                <w:rFonts w:cs="Calibri"/>
              </w:rPr>
            </w:pPr>
            <w:r w:rsidRPr="00AD3142">
              <w:rPr>
                <w:rFonts w:cs="Calibri"/>
              </w:rPr>
              <w:t>Scurtă caracterizare</w:t>
            </w:r>
          </w:p>
        </w:tc>
      </w:tr>
      <w:tr w:rsidR="00893E58" w:rsidRPr="00AD3142" w:rsidTr="00E303FE">
        <w:trPr>
          <w:trHeight w:val="586"/>
        </w:trPr>
        <w:tc>
          <w:tcPr>
            <w:tcW w:w="923" w:type="dxa"/>
            <w:vMerge w:val="restart"/>
          </w:tcPr>
          <w:p w:rsidR="00893E58" w:rsidRPr="00AD3142" w:rsidRDefault="00893E58" w:rsidP="00870044">
            <w:pPr>
              <w:jc w:val="both"/>
              <w:rPr>
                <w:rFonts w:cs="Calibri"/>
              </w:rPr>
            </w:pPr>
            <w:r w:rsidRPr="00AD3142">
              <w:rPr>
                <w:rFonts w:cs="Calibri"/>
              </w:rPr>
              <w:t>3-4</w:t>
            </w:r>
          </w:p>
        </w:tc>
        <w:tc>
          <w:tcPr>
            <w:tcW w:w="1403" w:type="dxa"/>
            <w:vMerge w:val="restart"/>
          </w:tcPr>
          <w:p w:rsidR="00893E58" w:rsidRPr="00AD3142" w:rsidRDefault="00893E58" w:rsidP="00870044">
            <w:pPr>
              <w:jc w:val="both"/>
              <w:rPr>
                <w:rFonts w:cs="Calibri"/>
              </w:rPr>
            </w:pPr>
            <w:r w:rsidRPr="00AD3142">
              <w:rPr>
                <w:rFonts w:cs="Calibri"/>
              </w:rPr>
              <w:t>Istorie</w:t>
            </w:r>
          </w:p>
        </w:tc>
        <w:tc>
          <w:tcPr>
            <w:tcW w:w="4870" w:type="dxa"/>
          </w:tcPr>
          <w:p w:rsidR="00893E58" w:rsidRPr="00AD3142" w:rsidRDefault="00FD05F3" w:rsidP="00E303FE">
            <w:pPr>
              <w:pStyle w:val="Frspaiere"/>
              <w:jc w:val="both"/>
              <w:rPr>
                <w:rFonts w:cs="Calibri"/>
              </w:rPr>
            </w:pPr>
            <w:hyperlink r:id="rId148" w:history="1">
              <w:r w:rsidR="00893E58" w:rsidRPr="00AD3142">
                <w:rPr>
                  <w:rStyle w:val="Hyperlink"/>
                  <w:rFonts w:cs="Calibri"/>
                </w:rPr>
                <w:t>http://www.discoveryeducation.com/teachers/</w:t>
              </w:r>
            </w:hyperlink>
          </w:p>
        </w:tc>
        <w:tc>
          <w:tcPr>
            <w:tcW w:w="6502" w:type="dxa"/>
          </w:tcPr>
          <w:p w:rsidR="00893E58" w:rsidRPr="00AD3142" w:rsidRDefault="00893E58" w:rsidP="00E303FE">
            <w:pPr>
              <w:pStyle w:val="Frspaiere"/>
              <w:jc w:val="both"/>
              <w:rPr>
                <w:rFonts w:cs="Calibri"/>
              </w:rPr>
            </w:pPr>
            <w:r w:rsidRPr="00AD3142">
              <w:rPr>
                <w:rFonts w:cs="Calibri"/>
              </w:rPr>
              <w:t xml:space="preserve">Suport didactic pentru profesori. Lectii, </w:t>
            </w:r>
            <w:r w:rsidRPr="00AD3142">
              <w:rPr>
                <w:rFonts w:cs="Calibri"/>
                <w:bCs/>
              </w:rPr>
              <w:t>planuri de lectii</w:t>
            </w:r>
            <w:r w:rsidRPr="00AD3142">
              <w:rPr>
                <w:rFonts w:cs="Calibri"/>
              </w:rPr>
              <w:t xml:space="preserve"> organizate pe nivele de studiu.</w:t>
            </w:r>
          </w:p>
        </w:tc>
      </w:tr>
      <w:tr w:rsidR="00893E58" w:rsidRPr="00AD3142" w:rsidTr="00E303FE">
        <w:trPr>
          <w:trHeight w:val="584"/>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870044">
            <w:pPr>
              <w:spacing w:line="240" w:lineRule="auto"/>
              <w:jc w:val="both"/>
              <w:rPr>
                <w:rFonts w:eastAsia="Times New Roman" w:cs="Calibri"/>
                <w:b/>
              </w:rPr>
            </w:pPr>
            <w:hyperlink r:id="rId149" w:history="1">
              <w:r w:rsidR="00893E58" w:rsidRPr="00AD3142">
                <w:rPr>
                  <w:rStyle w:val="Hyperlink"/>
                  <w:rFonts w:eastAsia="Times New Roman" w:cs="Calibri"/>
                </w:rPr>
                <w:t>http://advancedelearning.com</w:t>
              </w:r>
            </w:hyperlink>
          </w:p>
          <w:p w:rsidR="00893E58" w:rsidRPr="00AD3142" w:rsidRDefault="00893E58" w:rsidP="001023CC">
            <w:pPr>
              <w:spacing w:line="240" w:lineRule="auto"/>
              <w:jc w:val="both"/>
              <w:rPr>
                <w:rFonts w:eastAsia="Times New Roman" w:cs="Calibri"/>
                <w:b/>
                <w:color w:val="0000FF"/>
                <w:u w:val="single"/>
              </w:rPr>
            </w:pPr>
            <w:r w:rsidRPr="00AD3142">
              <w:rPr>
                <w:rFonts w:eastAsia="Times New Roman" w:cs="Calibri"/>
                <w:b/>
              </w:rPr>
              <w:t>/</w:t>
            </w:r>
            <w:proofErr w:type="spellStart"/>
            <w:r w:rsidRPr="00AD3142">
              <w:rPr>
                <w:rStyle w:val="Hyperlink"/>
                <w:rFonts w:eastAsia="Times New Roman" w:cs="Calibri"/>
              </w:rPr>
              <w:t>index.php</w:t>
            </w:r>
            <w:proofErr w:type="spellEnd"/>
            <w:r w:rsidRPr="00AD3142">
              <w:rPr>
                <w:rStyle w:val="Hyperlink"/>
                <w:rFonts w:eastAsia="Times New Roman" w:cs="Calibri"/>
              </w:rPr>
              <w:t>/</w:t>
            </w:r>
            <w:proofErr w:type="spellStart"/>
            <w:r w:rsidRPr="00AD3142">
              <w:rPr>
                <w:rStyle w:val="Hyperlink"/>
                <w:rFonts w:eastAsia="Times New Roman" w:cs="Calibri"/>
              </w:rPr>
              <w:t>articles</w:t>
            </w:r>
            <w:proofErr w:type="spellEnd"/>
            <w:r w:rsidRPr="00AD3142">
              <w:rPr>
                <w:rStyle w:val="Hyperlink"/>
                <w:rFonts w:eastAsia="Times New Roman" w:cs="Calibri"/>
              </w:rPr>
              <w:t>/c32</w:t>
            </w:r>
          </w:p>
        </w:tc>
        <w:tc>
          <w:tcPr>
            <w:tcW w:w="6502" w:type="dxa"/>
          </w:tcPr>
          <w:p w:rsidR="00893E58" w:rsidRPr="00AD3142" w:rsidRDefault="00893E58" w:rsidP="00870044">
            <w:pPr>
              <w:pStyle w:val="Frspaiere"/>
              <w:jc w:val="both"/>
              <w:rPr>
                <w:rFonts w:cs="Calibri"/>
              </w:rPr>
            </w:pPr>
            <w:r w:rsidRPr="00AD3142">
              <w:rPr>
                <w:rFonts w:cs="Calibri"/>
              </w:rPr>
              <w:t>Lecţii AeL</w:t>
            </w:r>
          </w:p>
        </w:tc>
      </w:tr>
      <w:tr w:rsidR="00893E58" w:rsidRPr="00AD3142" w:rsidTr="00E303FE">
        <w:trPr>
          <w:trHeight w:val="584"/>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870044">
            <w:pPr>
              <w:jc w:val="both"/>
              <w:rPr>
                <w:rFonts w:cs="Calibri"/>
              </w:rPr>
            </w:pPr>
            <w:hyperlink r:id="rId150" w:history="1">
              <w:r w:rsidR="00893E58" w:rsidRPr="00AD3142">
                <w:rPr>
                  <w:rStyle w:val="Hyperlink"/>
                  <w:rFonts w:cs="Calibri"/>
                </w:rPr>
                <w:t>http://www.teachingideas.co.uk/</w:t>
              </w:r>
            </w:hyperlink>
          </w:p>
        </w:tc>
        <w:tc>
          <w:tcPr>
            <w:tcW w:w="6502" w:type="dxa"/>
          </w:tcPr>
          <w:p w:rsidR="00893E58" w:rsidRPr="00AD3142" w:rsidRDefault="00893E58" w:rsidP="00870044">
            <w:pPr>
              <w:jc w:val="both"/>
              <w:rPr>
                <w:rFonts w:cs="Calibri"/>
              </w:rPr>
            </w:pPr>
            <w:r w:rsidRPr="00AD3142">
              <w:rPr>
                <w:rFonts w:cs="Calibri"/>
              </w:rPr>
              <w:t>Site ce oferă multiple resurse educaţionale, idei şi planuri de lecţii pentru învăţământul primar şi secundar ce pot fi descărcate şi utilizate la clasă. Resursele sunt organizate pe materii şi domenii de interes.</w:t>
            </w:r>
          </w:p>
        </w:tc>
      </w:tr>
      <w:tr w:rsidR="00893E58" w:rsidRPr="00AD3142" w:rsidTr="00E303FE">
        <w:trPr>
          <w:trHeight w:val="584"/>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893E58" w:rsidP="00870044">
            <w:pPr>
              <w:pStyle w:val="Frspaiere"/>
              <w:jc w:val="both"/>
              <w:rPr>
                <w:rFonts w:cs="Calibri"/>
              </w:rPr>
            </w:pPr>
            <w:r w:rsidRPr="00AD3142">
              <w:rPr>
                <w:rFonts w:cs="Calibri"/>
              </w:rPr>
              <w:t>www.mnir.ro</w:t>
            </w:r>
          </w:p>
        </w:tc>
        <w:tc>
          <w:tcPr>
            <w:tcW w:w="6502" w:type="dxa"/>
          </w:tcPr>
          <w:p w:rsidR="00893E58" w:rsidRPr="00AD3142" w:rsidRDefault="00893E58" w:rsidP="00870044">
            <w:pPr>
              <w:pStyle w:val="Frspaiere"/>
              <w:jc w:val="both"/>
              <w:rPr>
                <w:rFonts w:cs="Calibri"/>
              </w:rPr>
            </w:pPr>
            <w:r w:rsidRPr="00AD3142">
              <w:rPr>
                <w:rFonts w:cs="Calibri"/>
              </w:rPr>
              <w:t>Pagina web a Muzeului Naţional de Istorie a României</w:t>
            </w:r>
          </w:p>
        </w:tc>
      </w:tr>
      <w:tr w:rsidR="00893E58" w:rsidRPr="00AD3142" w:rsidTr="00E303FE">
        <w:trPr>
          <w:trHeight w:val="2081"/>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893E58" w:rsidP="00870044">
            <w:pPr>
              <w:jc w:val="both"/>
              <w:rPr>
                <w:rFonts w:cs="Calibri"/>
              </w:rPr>
            </w:pPr>
          </w:p>
          <w:p w:rsidR="00893E58" w:rsidRPr="00AD3142" w:rsidRDefault="00FD05F3" w:rsidP="00870044">
            <w:pPr>
              <w:pStyle w:val="Frspaiere"/>
              <w:jc w:val="both"/>
              <w:rPr>
                <w:rFonts w:cs="Calibri"/>
              </w:rPr>
            </w:pPr>
            <w:hyperlink r:id="rId151" w:history="1">
              <w:r w:rsidR="00893E58" w:rsidRPr="00AD3142">
                <w:rPr>
                  <w:rStyle w:val="Hyperlink"/>
                  <w:rFonts w:cs="Calibri"/>
                </w:rPr>
                <w:t>http://www.bbc.co.uk/history/</w:t>
              </w:r>
            </w:hyperlink>
          </w:p>
          <w:p w:rsidR="00893E58" w:rsidRPr="00AD3142" w:rsidRDefault="00893E58" w:rsidP="00870044">
            <w:pPr>
              <w:pStyle w:val="Frspaiere"/>
              <w:jc w:val="both"/>
              <w:rPr>
                <w:rFonts w:cs="Calibri"/>
              </w:rPr>
            </w:pPr>
          </w:p>
          <w:p w:rsidR="00893E58" w:rsidRPr="009D32AA" w:rsidRDefault="00893E58" w:rsidP="00870044">
            <w:pPr>
              <w:pStyle w:val="Frspaiere"/>
              <w:jc w:val="both"/>
              <w:rPr>
                <w:rFonts w:cs="Calibri"/>
                <w:lang w:val="ro-RO"/>
              </w:rPr>
            </w:pPr>
          </w:p>
        </w:tc>
        <w:tc>
          <w:tcPr>
            <w:tcW w:w="6502" w:type="dxa"/>
          </w:tcPr>
          <w:p w:rsidR="00893E58" w:rsidRPr="00AD3142" w:rsidRDefault="00893E58" w:rsidP="00870044">
            <w:pPr>
              <w:jc w:val="both"/>
              <w:rPr>
                <w:rFonts w:cs="Calibri"/>
              </w:rPr>
            </w:pPr>
            <w:r w:rsidRPr="00AD3142">
              <w:rPr>
                <w:rFonts w:cs="Calibri"/>
              </w:rPr>
              <w:t>Portal al BBC ce pune la dispoziţia utilizatorilor informaţii multimedia clasificate pe domenii de interes dar şi pe nivele de cunoaştere.</w:t>
            </w:r>
          </w:p>
          <w:p w:rsidR="00893E58" w:rsidRPr="00AD3142" w:rsidRDefault="00893E58" w:rsidP="00870044">
            <w:pPr>
              <w:jc w:val="both"/>
              <w:rPr>
                <w:rFonts w:cs="Calibri"/>
              </w:rPr>
            </w:pPr>
            <w:r w:rsidRPr="00AD3142">
              <w:rPr>
                <w:rFonts w:cs="Calibri"/>
              </w:rPr>
              <w:t xml:space="preserve">Pune la dispoziţie pagini interactive destinate copiilor, despre istoria lumii cu informaţii, curiozităţi, jocuri şi </w:t>
            </w:r>
            <w:proofErr w:type="spellStart"/>
            <w:r w:rsidRPr="00AD3142">
              <w:rPr>
                <w:rFonts w:cs="Calibri"/>
              </w:rPr>
              <w:t>intrebări</w:t>
            </w:r>
            <w:proofErr w:type="spellEnd"/>
            <w:r w:rsidRPr="00AD3142">
              <w:rPr>
                <w:rFonts w:cs="Calibri"/>
              </w:rPr>
              <w:t xml:space="preserve"> pe teme de istorie prezentate în forme grafice deosebite.</w:t>
            </w:r>
          </w:p>
        </w:tc>
      </w:tr>
      <w:tr w:rsidR="00893E58" w:rsidRPr="00AD3142" w:rsidTr="00E303FE">
        <w:trPr>
          <w:trHeight w:val="1162"/>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870044">
            <w:pPr>
              <w:jc w:val="both"/>
              <w:rPr>
                <w:rFonts w:cs="Calibri"/>
              </w:rPr>
            </w:pPr>
            <w:hyperlink r:id="rId152" w:history="1">
              <w:r w:rsidR="00893E58" w:rsidRPr="00AD3142">
                <w:rPr>
                  <w:rStyle w:val="Hyperlink"/>
                  <w:rFonts w:cs="Calibri"/>
                </w:rPr>
                <w:t>http://www.historyforkids.org/</w:t>
              </w:r>
            </w:hyperlink>
          </w:p>
        </w:tc>
        <w:tc>
          <w:tcPr>
            <w:tcW w:w="6502" w:type="dxa"/>
          </w:tcPr>
          <w:p w:rsidR="00893E58" w:rsidRPr="00AD3142" w:rsidRDefault="00893E58" w:rsidP="00870044">
            <w:pPr>
              <w:spacing w:after="0" w:line="240" w:lineRule="auto"/>
              <w:jc w:val="both"/>
              <w:rPr>
                <w:rFonts w:cs="Calibri"/>
              </w:rPr>
            </w:pPr>
            <w:r w:rsidRPr="00AD3142">
              <w:rPr>
                <w:rFonts w:cs="Calibri"/>
              </w:rPr>
              <w:t xml:space="preserve">Site ce oferă informaţii despre istoria lumii într-o manieră accesibilă nivelului de cunoaştere al elevilor. Paginile site-ului, organizate sub forma unei enciclopedii destinate copiilor, oferă informaţii si pentru domenii ca biologie, matematică, ştiinţă, fizică şi chimie. </w:t>
            </w:r>
          </w:p>
        </w:tc>
      </w:tr>
      <w:tr w:rsidR="00893E58" w:rsidRPr="00AD3142" w:rsidTr="00E303FE">
        <w:tc>
          <w:tcPr>
            <w:tcW w:w="923" w:type="dxa"/>
            <w:vMerge/>
          </w:tcPr>
          <w:p w:rsidR="00893E58" w:rsidRPr="00AD3142" w:rsidRDefault="00893E58" w:rsidP="00870044">
            <w:pPr>
              <w:jc w:val="both"/>
              <w:rPr>
                <w:rFonts w:cs="Calibri"/>
              </w:rPr>
            </w:pPr>
          </w:p>
        </w:tc>
        <w:tc>
          <w:tcPr>
            <w:tcW w:w="1403" w:type="dxa"/>
            <w:vMerge w:val="restart"/>
            <w:vAlign w:val="center"/>
          </w:tcPr>
          <w:p w:rsidR="00893E58" w:rsidRPr="00AD3142" w:rsidRDefault="00893E58" w:rsidP="00870044">
            <w:pPr>
              <w:jc w:val="both"/>
              <w:rPr>
                <w:rFonts w:cs="Calibri"/>
              </w:rPr>
            </w:pPr>
            <w:r w:rsidRPr="00AD3142">
              <w:rPr>
                <w:rFonts w:cs="Calibri"/>
              </w:rPr>
              <w:t>Geografie</w:t>
            </w:r>
          </w:p>
          <w:p w:rsidR="00893E58" w:rsidRPr="00AD3142" w:rsidRDefault="00893E58" w:rsidP="00870044">
            <w:pPr>
              <w:jc w:val="both"/>
              <w:rPr>
                <w:rFonts w:cs="Calibri"/>
              </w:rPr>
            </w:pPr>
          </w:p>
        </w:tc>
        <w:tc>
          <w:tcPr>
            <w:tcW w:w="4870" w:type="dxa"/>
          </w:tcPr>
          <w:p w:rsidR="00893E58" w:rsidRPr="00AD3142" w:rsidRDefault="00FD05F3" w:rsidP="00870044">
            <w:pPr>
              <w:spacing w:line="240" w:lineRule="auto"/>
              <w:jc w:val="both"/>
              <w:rPr>
                <w:rFonts w:eastAsia="Times New Roman" w:cs="Calibri"/>
              </w:rPr>
            </w:pPr>
            <w:hyperlink r:id="rId153" w:history="1">
              <w:r w:rsidR="00893E58" w:rsidRPr="00AD3142">
                <w:rPr>
                  <w:rStyle w:val="Hyperlink"/>
                  <w:rFonts w:eastAsia="Times New Roman" w:cs="Calibri"/>
                </w:rPr>
                <w:t>http://www.nationalgeographic.com/</w:t>
              </w:r>
            </w:hyperlink>
          </w:p>
          <w:p w:rsidR="00893E58" w:rsidRPr="00AD3142" w:rsidRDefault="00893E58" w:rsidP="00870044">
            <w:pPr>
              <w:pStyle w:val="Frspaiere"/>
              <w:jc w:val="both"/>
              <w:rPr>
                <w:rFonts w:cs="Calibri"/>
              </w:rPr>
            </w:pPr>
          </w:p>
        </w:tc>
        <w:tc>
          <w:tcPr>
            <w:tcW w:w="6502" w:type="dxa"/>
          </w:tcPr>
          <w:p w:rsidR="00893E58" w:rsidRPr="00AD3142" w:rsidRDefault="00893E58" w:rsidP="00870044">
            <w:pPr>
              <w:pStyle w:val="Frspaiere"/>
              <w:jc w:val="both"/>
              <w:rPr>
                <w:rFonts w:cs="Calibri"/>
              </w:rPr>
            </w:pPr>
            <w:r w:rsidRPr="00AD3142">
              <w:rPr>
                <w:rFonts w:cs="Calibri"/>
              </w:rPr>
              <w:t>Resurse pentru învăţământ primar</w:t>
            </w:r>
          </w:p>
        </w:tc>
      </w:tr>
      <w:tr w:rsidR="00893E58" w:rsidRPr="00AD3142" w:rsidTr="00E303FE">
        <w:trPr>
          <w:trHeight w:val="256"/>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870044">
            <w:pPr>
              <w:jc w:val="both"/>
              <w:rPr>
                <w:rFonts w:cs="Calibri"/>
              </w:rPr>
            </w:pPr>
            <w:hyperlink r:id="rId154" w:history="1">
              <w:r w:rsidR="00893E58" w:rsidRPr="00AD3142">
                <w:rPr>
                  <w:rStyle w:val="Hyperlink"/>
                  <w:rFonts w:cs="Calibri"/>
                </w:rPr>
                <w:t>http://www.geography-map-games.com/</w:t>
              </w:r>
            </w:hyperlink>
          </w:p>
        </w:tc>
        <w:tc>
          <w:tcPr>
            <w:tcW w:w="6502" w:type="dxa"/>
          </w:tcPr>
          <w:p w:rsidR="00893E58" w:rsidRPr="00AD3142" w:rsidRDefault="00893E58" w:rsidP="00870044">
            <w:pPr>
              <w:spacing w:after="0" w:line="240" w:lineRule="auto"/>
              <w:jc w:val="both"/>
              <w:rPr>
                <w:rFonts w:cs="Calibri"/>
              </w:rPr>
            </w:pPr>
            <w:r w:rsidRPr="00AD3142">
              <w:rPr>
                <w:rFonts w:cs="Calibri"/>
              </w:rPr>
              <w:t>Site ce oferă pagini interactive sub forma unor teste şi jocuri despre ţările lumii, oraşe, capitale, simboluri naţionale şi localizări geografice, clasificate pe continente sau regiuni.</w:t>
            </w:r>
          </w:p>
        </w:tc>
      </w:tr>
      <w:tr w:rsidR="00893E58" w:rsidRPr="00AD3142" w:rsidTr="00E303FE">
        <w:trPr>
          <w:trHeight w:val="253"/>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870044">
            <w:pPr>
              <w:spacing w:line="240" w:lineRule="auto"/>
              <w:jc w:val="both"/>
              <w:rPr>
                <w:rFonts w:eastAsia="Times New Roman" w:cs="Calibri"/>
              </w:rPr>
            </w:pPr>
            <w:hyperlink r:id="rId155" w:history="1">
              <w:r w:rsidR="00893E58" w:rsidRPr="00AD3142">
                <w:rPr>
                  <w:rStyle w:val="Hyperlink"/>
                  <w:rFonts w:eastAsia="Times New Roman" w:cs="Calibri"/>
                </w:rPr>
                <w:t>http://www.oercommons.org/</w:t>
              </w:r>
            </w:hyperlink>
          </w:p>
          <w:p w:rsidR="00893E58" w:rsidRPr="00AD3142" w:rsidRDefault="00893E58" w:rsidP="00870044">
            <w:pPr>
              <w:spacing w:line="240" w:lineRule="auto"/>
              <w:jc w:val="both"/>
              <w:rPr>
                <w:rFonts w:eastAsia="Times New Roman" w:cs="Calibri"/>
              </w:rPr>
            </w:pPr>
          </w:p>
        </w:tc>
        <w:tc>
          <w:tcPr>
            <w:tcW w:w="6502" w:type="dxa"/>
          </w:tcPr>
          <w:p w:rsidR="00893E58" w:rsidRPr="00AD3142" w:rsidRDefault="00893E58" w:rsidP="00870044">
            <w:pPr>
              <w:jc w:val="both"/>
              <w:rPr>
                <w:rFonts w:cs="Calibri"/>
              </w:rPr>
            </w:pPr>
            <w:r w:rsidRPr="00AD3142">
              <w:rPr>
                <w:rStyle w:val="apple-style-span"/>
                <w:rFonts w:eastAsia="Times New Roman" w:cs="Calibri"/>
                <w:color w:val="000000"/>
                <w:shd w:val="clear" w:color="auto" w:fill="FFFFFF"/>
              </w:rPr>
              <w:t>Resurse educaţionale diverse pe domenii de interes, nivele de studiu, tipuri de materiale educaţionale</w:t>
            </w:r>
          </w:p>
        </w:tc>
      </w:tr>
      <w:tr w:rsidR="00893E58" w:rsidRPr="00AD3142" w:rsidTr="00E303FE">
        <w:trPr>
          <w:trHeight w:val="253"/>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1023CC">
            <w:pPr>
              <w:spacing w:line="240" w:lineRule="auto"/>
              <w:jc w:val="both"/>
              <w:rPr>
                <w:rFonts w:eastAsia="Times New Roman" w:cs="Calibri"/>
                <w:b/>
                <w:color w:val="0000FF"/>
                <w:u w:val="single"/>
              </w:rPr>
            </w:pPr>
            <w:hyperlink r:id="rId156" w:history="1">
              <w:r w:rsidR="00893E58" w:rsidRPr="00AD3142">
                <w:rPr>
                  <w:rStyle w:val="Hyperlink"/>
                  <w:rFonts w:eastAsia="Times New Roman" w:cs="Calibri"/>
                </w:rPr>
                <w:t>http://advancedelearning.com</w:t>
              </w:r>
            </w:hyperlink>
            <w:r w:rsidR="00893E58" w:rsidRPr="00AD3142">
              <w:rPr>
                <w:rFonts w:eastAsia="Times New Roman" w:cs="Calibri"/>
                <w:b/>
              </w:rPr>
              <w:t>/</w:t>
            </w:r>
            <w:r w:rsidR="00893E58" w:rsidRPr="00AD3142">
              <w:rPr>
                <w:rStyle w:val="Hyperlink"/>
                <w:rFonts w:eastAsia="Times New Roman" w:cs="Calibri"/>
              </w:rPr>
              <w:t>index.php/articles/c32</w:t>
            </w:r>
          </w:p>
        </w:tc>
        <w:tc>
          <w:tcPr>
            <w:tcW w:w="6502" w:type="dxa"/>
          </w:tcPr>
          <w:p w:rsidR="00893E58" w:rsidRPr="00AD3142" w:rsidRDefault="00893E58" w:rsidP="00870044">
            <w:pPr>
              <w:pStyle w:val="Frspaiere"/>
              <w:jc w:val="both"/>
              <w:rPr>
                <w:rFonts w:cs="Calibri"/>
              </w:rPr>
            </w:pPr>
            <w:r w:rsidRPr="00AD3142">
              <w:rPr>
                <w:rFonts w:cs="Calibri"/>
              </w:rPr>
              <w:t>Lecţii AeL</w:t>
            </w:r>
          </w:p>
        </w:tc>
      </w:tr>
      <w:tr w:rsidR="00893E58" w:rsidRPr="00AD3142" w:rsidTr="00E303FE">
        <w:trPr>
          <w:trHeight w:val="253"/>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870044">
            <w:pPr>
              <w:jc w:val="both"/>
              <w:rPr>
                <w:rFonts w:cs="Calibri"/>
              </w:rPr>
            </w:pPr>
            <w:hyperlink r:id="rId157" w:history="1">
              <w:r w:rsidR="00893E58" w:rsidRPr="00AD3142">
                <w:rPr>
                  <w:rStyle w:val="Hyperlink"/>
                  <w:rFonts w:cs="Calibri"/>
                </w:rPr>
                <w:t>http://www.toporopa.eu/en/index.html</w:t>
              </w:r>
            </w:hyperlink>
          </w:p>
        </w:tc>
        <w:tc>
          <w:tcPr>
            <w:tcW w:w="6502" w:type="dxa"/>
          </w:tcPr>
          <w:p w:rsidR="00893E58" w:rsidRPr="00AD3142" w:rsidRDefault="00893E58" w:rsidP="00870044">
            <w:pPr>
              <w:spacing w:after="0" w:line="240" w:lineRule="auto"/>
              <w:jc w:val="both"/>
              <w:rPr>
                <w:rFonts w:cs="Calibri"/>
              </w:rPr>
            </w:pPr>
            <w:r w:rsidRPr="00AD3142">
              <w:rPr>
                <w:rFonts w:cs="Calibri"/>
              </w:rPr>
              <w:t xml:space="preserve">Site-ul oferă posibilitatea testării </w:t>
            </w:r>
            <w:proofErr w:type="spellStart"/>
            <w:r w:rsidRPr="00AD3142">
              <w:rPr>
                <w:rFonts w:cs="Calibri"/>
              </w:rPr>
              <w:t>cunoştiinţelor</w:t>
            </w:r>
            <w:proofErr w:type="spellEnd"/>
            <w:r w:rsidRPr="00AD3142">
              <w:rPr>
                <w:rFonts w:cs="Calibri"/>
              </w:rPr>
              <w:t xml:space="preserve"> de geografie cu ajutorul unor jocuri educaţionale pe diverse teme: munţi, râuri, porturi europene, ţări europene, Uniunea europeană etc.</w:t>
            </w:r>
          </w:p>
        </w:tc>
      </w:tr>
      <w:tr w:rsidR="00893E58" w:rsidRPr="00AD3142" w:rsidTr="00E303FE">
        <w:tc>
          <w:tcPr>
            <w:tcW w:w="923" w:type="dxa"/>
            <w:vMerge w:val="restart"/>
          </w:tcPr>
          <w:p w:rsidR="00893E58" w:rsidRPr="00AD3142" w:rsidRDefault="00893E58" w:rsidP="00870044">
            <w:pPr>
              <w:jc w:val="both"/>
              <w:rPr>
                <w:rFonts w:cs="Calibri"/>
              </w:rPr>
            </w:pPr>
          </w:p>
        </w:tc>
        <w:tc>
          <w:tcPr>
            <w:tcW w:w="1403" w:type="dxa"/>
            <w:vMerge w:val="restart"/>
          </w:tcPr>
          <w:p w:rsidR="00893E58" w:rsidRPr="00AD3142" w:rsidRDefault="00893E58" w:rsidP="00870044">
            <w:pPr>
              <w:jc w:val="both"/>
              <w:rPr>
                <w:rFonts w:cs="Calibri"/>
              </w:rPr>
            </w:pPr>
            <w:r w:rsidRPr="00AD3142">
              <w:rPr>
                <w:rFonts w:cs="Calibri"/>
              </w:rPr>
              <w:t>Cultură civică</w:t>
            </w:r>
          </w:p>
        </w:tc>
        <w:tc>
          <w:tcPr>
            <w:tcW w:w="4870" w:type="dxa"/>
          </w:tcPr>
          <w:p w:rsidR="00893E58" w:rsidRPr="00AD3142" w:rsidRDefault="00FD05F3" w:rsidP="00870044">
            <w:pPr>
              <w:jc w:val="both"/>
              <w:rPr>
                <w:rFonts w:cs="Calibri"/>
              </w:rPr>
            </w:pPr>
            <w:hyperlink r:id="rId158" w:history="1">
              <w:r w:rsidR="00893E58" w:rsidRPr="00AD3142">
                <w:rPr>
                  <w:rStyle w:val="Hyperlink"/>
                  <w:rFonts w:cs="Calibri"/>
                </w:rPr>
                <w:t>http://www.first-school.ws/INDEX.HTM</w:t>
              </w:r>
            </w:hyperlink>
          </w:p>
        </w:tc>
        <w:tc>
          <w:tcPr>
            <w:tcW w:w="6502" w:type="dxa"/>
          </w:tcPr>
          <w:p w:rsidR="00893E58" w:rsidRPr="00AD3142" w:rsidRDefault="00893E58" w:rsidP="00870044">
            <w:pPr>
              <w:jc w:val="both"/>
              <w:rPr>
                <w:rFonts w:cs="Calibri"/>
                <w:lang w:val="it-IT"/>
              </w:rPr>
            </w:pPr>
            <w:r w:rsidRPr="00AD3142">
              <w:rPr>
                <w:rFonts w:cs="Calibri"/>
                <w:lang w:val="it-IT"/>
              </w:rPr>
              <w:t>Pagini printabile, fişe pentru activităţi educative  on-line, colecţie de alte link-uri similare</w:t>
            </w:r>
          </w:p>
        </w:tc>
      </w:tr>
      <w:tr w:rsidR="00893E58" w:rsidRPr="00AD3142" w:rsidTr="00E303FE">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870044">
            <w:pPr>
              <w:jc w:val="both"/>
              <w:rPr>
                <w:rFonts w:cs="Calibri"/>
              </w:rPr>
            </w:pPr>
            <w:hyperlink r:id="rId159" w:history="1">
              <w:r w:rsidR="00893E58" w:rsidRPr="00AD3142">
                <w:rPr>
                  <w:rStyle w:val="Hyperlink"/>
                  <w:rFonts w:cs="Calibri"/>
                </w:rPr>
                <w:t>http://www.mylearning.org/</w:t>
              </w:r>
            </w:hyperlink>
          </w:p>
        </w:tc>
        <w:tc>
          <w:tcPr>
            <w:tcW w:w="6502" w:type="dxa"/>
          </w:tcPr>
          <w:p w:rsidR="00893E58" w:rsidRPr="00AD3142" w:rsidRDefault="00893E58" w:rsidP="00870044">
            <w:pPr>
              <w:jc w:val="both"/>
              <w:rPr>
                <w:rFonts w:cs="Calibri"/>
              </w:rPr>
            </w:pPr>
            <w:r w:rsidRPr="00AD3142">
              <w:rPr>
                <w:rFonts w:cs="Calibri"/>
              </w:rPr>
              <w:t xml:space="preserve">Portal ce oferă resurse educaţionale multimedia gratuite oferite de muzee, biblioteci şi arhive.  </w:t>
            </w:r>
          </w:p>
        </w:tc>
      </w:tr>
      <w:tr w:rsidR="00893E58" w:rsidRPr="00AD3142" w:rsidTr="00E303FE">
        <w:trPr>
          <w:trHeight w:val="1889"/>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FD05F3" w:rsidP="00870044">
            <w:pPr>
              <w:jc w:val="both"/>
              <w:rPr>
                <w:rFonts w:cs="Calibri"/>
              </w:rPr>
            </w:pPr>
            <w:hyperlink r:id="rId160" w:history="1">
              <w:r w:rsidR="00893E58" w:rsidRPr="00AD3142">
                <w:rPr>
                  <w:rStyle w:val="Hyperlink"/>
                  <w:rFonts w:cs="Calibri"/>
                </w:rPr>
                <w:t>http://classroom.4teachers.org/</w:t>
              </w:r>
            </w:hyperlink>
          </w:p>
          <w:p w:rsidR="00893E58" w:rsidRPr="00AD3142" w:rsidRDefault="00893E58" w:rsidP="00870044">
            <w:pPr>
              <w:jc w:val="both"/>
              <w:rPr>
                <w:rFonts w:cs="Calibri"/>
              </w:rPr>
            </w:pPr>
          </w:p>
        </w:tc>
        <w:tc>
          <w:tcPr>
            <w:tcW w:w="6502" w:type="dxa"/>
          </w:tcPr>
          <w:p w:rsidR="00893E58" w:rsidRPr="00AD3142" w:rsidRDefault="00893E58" w:rsidP="00E303FE">
            <w:pPr>
              <w:spacing w:after="0" w:line="240" w:lineRule="auto"/>
              <w:jc w:val="both"/>
              <w:rPr>
                <w:rFonts w:cs="Calibri"/>
              </w:rPr>
            </w:pPr>
            <w:r w:rsidRPr="00AD3142">
              <w:rPr>
                <w:rFonts w:cs="Calibri"/>
              </w:rPr>
              <w:t xml:space="preserve">Pagina web interactivă care pune la dispoziţia cadrelor didactice şi elevilor un program on-line pentru amenajarea clasei. Poate fi stabilită, virtual, arhitectura clasei, culorile, dotarea cu mobilier şi poziţia fiecărui obiect în clasă după stabilirea dimensiunilor sălii de curs. Programul permite salvarea proiectelor şi </w:t>
            </w:r>
            <w:proofErr w:type="spellStart"/>
            <w:r w:rsidRPr="00AD3142">
              <w:rPr>
                <w:rFonts w:cs="Calibri"/>
              </w:rPr>
              <w:t>printarea</w:t>
            </w:r>
            <w:proofErr w:type="spellEnd"/>
            <w:r w:rsidRPr="00AD3142">
              <w:rPr>
                <w:rFonts w:cs="Calibri"/>
              </w:rPr>
              <w:t xml:space="preserve"> acestora.</w:t>
            </w:r>
          </w:p>
        </w:tc>
      </w:tr>
      <w:tr w:rsidR="00C56B79" w:rsidRPr="00AD3142" w:rsidTr="00E303FE">
        <w:trPr>
          <w:trHeight w:val="982"/>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rPr>
                <w:rFonts w:cs="Calibri"/>
              </w:rPr>
            </w:pPr>
            <w:hyperlink r:id="rId161" w:history="1">
              <w:r w:rsidR="00C56B79" w:rsidRPr="00AD3142">
                <w:rPr>
                  <w:rStyle w:val="Hyperlink"/>
                  <w:rFonts w:cs="Calibri"/>
                </w:rPr>
                <w:t>http://www.edutopia.org/grade-level-3-5</w:t>
              </w:r>
            </w:hyperlink>
          </w:p>
        </w:tc>
        <w:tc>
          <w:tcPr>
            <w:tcW w:w="6502" w:type="dxa"/>
          </w:tcPr>
          <w:p w:rsidR="00C56B79" w:rsidRPr="00AD3142" w:rsidRDefault="00C56B79" w:rsidP="00C56B79">
            <w:pPr>
              <w:spacing w:after="0"/>
              <w:jc w:val="both"/>
              <w:rPr>
                <w:rFonts w:eastAsia="Times New Roman" w:cs="Calibri"/>
              </w:rPr>
            </w:pPr>
            <w:r w:rsidRPr="00AD3142">
              <w:rPr>
                <w:rFonts w:eastAsia="Times New Roman" w:cs="Calibri"/>
              </w:rPr>
              <w:t xml:space="preserve">Resurse </w:t>
            </w:r>
            <w:proofErr w:type="spellStart"/>
            <w:r w:rsidRPr="00AD3142">
              <w:rPr>
                <w:rFonts w:eastAsia="Times New Roman" w:cs="Calibri"/>
              </w:rPr>
              <w:t>educationale</w:t>
            </w:r>
            <w:proofErr w:type="spellEnd"/>
            <w:r w:rsidRPr="00AD3142">
              <w:rPr>
                <w:rFonts w:eastAsia="Times New Roman" w:cs="Calibri"/>
              </w:rPr>
              <w:t xml:space="preserve"> diverse.</w:t>
            </w:r>
          </w:p>
        </w:tc>
      </w:tr>
      <w:tr w:rsidR="00C56B79" w:rsidRPr="00AD3142" w:rsidTr="00E303FE">
        <w:trPr>
          <w:trHeight w:val="982"/>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62" w:history="1">
              <w:r w:rsidR="00C56B79" w:rsidRPr="00AD3142">
                <w:rPr>
                  <w:rStyle w:val="Hyperlink"/>
                  <w:rFonts w:cs="Calibri"/>
                </w:rPr>
                <w:t>http://www.engagingplaces.org.uk/teaching+resources/art79828</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Resurse educaţionale pentru profesori clasificate pe materii (matematică, istorie, </w:t>
            </w:r>
            <w:proofErr w:type="spellStart"/>
            <w:r w:rsidRPr="00AD3142">
              <w:rPr>
                <w:rFonts w:cs="Calibri"/>
              </w:rPr>
              <w:t>citizenship</w:t>
            </w:r>
            <w:proofErr w:type="spellEnd"/>
            <w:r w:rsidRPr="00AD3142">
              <w:rPr>
                <w:rFonts w:cs="Calibri"/>
              </w:rPr>
              <w:t>, geografie, ştiinţă, artă şi design). Se pot descărca planuri de lecţii pentru  temele propuse.</w:t>
            </w:r>
          </w:p>
        </w:tc>
      </w:tr>
      <w:tr w:rsidR="00C56B79" w:rsidRPr="00AD3142" w:rsidTr="00E303FE">
        <w:tc>
          <w:tcPr>
            <w:tcW w:w="923" w:type="dxa"/>
            <w:vMerge w:val="restart"/>
            <w:vAlign w:val="center"/>
          </w:tcPr>
          <w:p w:rsidR="00C56B79" w:rsidRPr="00AD3142" w:rsidRDefault="00C56B79" w:rsidP="00C56B79">
            <w:pPr>
              <w:jc w:val="both"/>
              <w:rPr>
                <w:rFonts w:cs="Calibri"/>
              </w:rPr>
            </w:pPr>
            <w:r w:rsidRPr="00AD3142">
              <w:rPr>
                <w:rFonts w:cs="Calibri"/>
              </w:rPr>
              <w:t>a 5-a</w:t>
            </w:r>
          </w:p>
          <w:p w:rsidR="00C56B79" w:rsidRPr="00AD3142" w:rsidRDefault="00C56B79" w:rsidP="00C56B79">
            <w:pPr>
              <w:jc w:val="both"/>
              <w:rPr>
                <w:rFonts w:cs="Calibri"/>
              </w:rPr>
            </w:pPr>
            <w:r w:rsidRPr="00AD3142">
              <w:rPr>
                <w:rFonts w:cs="Calibri"/>
              </w:rPr>
              <w:t>-</w:t>
            </w:r>
          </w:p>
          <w:p w:rsidR="00C56B79" w:rsidRPr="00AD3142" w:rsidRDefault="00C56B79" w:rsidP="00C56B79">
            <w:pPr>
              <w:jc w:val="both"/>
              <w:rPr>
                <w:rFonts w:cs="Calibri"/>
              </w:rPr>
            </w:pPr>
            <w:r w:rsidRPr="00AD3142">
              <w:rPr>
                <w:rFonts w:cs="Calibri"/>
              </w:rPr>
              <w:t>a 8-a</w:t>
            </w:r>
          </w:p>
          <w:p w:rsidR="00C56B79" w:rsidRPr="00AD3142" w:rsidRDefault="00C56B79" w:rsidP="00C56B79">
            <w:pPr>
              <w:jc w:val="both"/>
              <w:rPr>
                <w:rFonts w:cs="Calibri"/>
              </w:rPr>
            </w:pPr>
          </w:p>
          <w:p w:rsidR="00C56B79" w:rsidRPr="00AD3142" w:rsidRDefault="00C56B79" w:rsidP="00C56B79">
            <w:pPr>
              <w:jc w:val="both"/>
              <w:rPr>
                <w:rFonts w:cs="Calibri"/>
              </w:rPr>
            </w:pPr>
          </w:p>
        </w:tc>
        <w:tc>
          <w:tcPr>
            <w:tcW w:w="1403" w:type="dxa"/>
            <w:vMerge w:val="restart"/>
          </w:tcPr>
          <w:p w:rsidR="00C56B79" w:rsidRPr="00AD3142" w:rsidRDefault="00C56B79" w:rsidP="00C56B79">
            <w:pPr>
              <w:jc w:val="both"/>
              <w:rPr>
                <w:rFonts w:cs="Calibri"/>
              </w:rPr>
            </w:pPr>
            <w:r w:rsidRPr="00AD3142">
              <w:rPr>
                <w:rFonts w:cs="Calibri"/>
              </w:rPr>
              <w:t>Istorie/</w:t>
            </w:r>
          </w:p>
          <w:p w:rsidR="00C56B79" w:rsidRPr="00AD3142" w:rsidRDefault="00C56B79" w:rsidP="00C56B79">
            <w:pPr>
              <w:jc w:val="both"/>
              <w:rPr>
                <w:rFonts w:cs="Calibri"/>
              </w:rPr>
            </w:pPr>
            <w:r w:rsidRPr="00AD3142">
              <w:rPr>
                <w:rFonts w:cs="Calibri"/>
              </w:rPr>
              <w:t>Educaţie civică</w:t>
            </w:r>
          </w:p>
        </w:tc>
        <w:tc>
          <w:tcPr>
            <w:tcW w:w="4870" w:type="dxa"/>
          </w:tcPr>
          <w:p w:rsidR="00C56B79" w:rsidRPr="00AD3142" w:rsidRDefault="00FD05F3" w:rsidP="00C56B79">
            <w:pPr>
              <w:spacing w:line="240" w:lineRule="auto"/>
              <w:jc w:val="both"/>
              <w:rPr>
                <w:rFonts w:eastAsia="Times New Roman" w:cs="Calibri"/>
                <w:b/>
              </w:rPr>
            </w:pPr>
            <w:hyperlink r:id="rId163" w:history="1">
              <w:r w:rsidR="00C56B79" w:rsidRPr="00AD3142">
                <w:rPr>
                  <w:rStyle w:val="Hyperlink"/>
                  <w:rFonts w:eastAsia="Times New Roman" w:cs="Calibri"/>
                </w:rPr>
                <w:t>http://advancedelearning.com</w:t>
              </w:r>
            </w:hyperlink>
          </w:p>
          <w:p w:rsidR="00C56B79" w:rsidRPr="00AD3142" w:rsidRDefault="00C56B79" w:rsidP="00C56B79">
            <w:pPr>
              <w:spacing w:line="240" w:lineRule="auto"/>
              <w:jc w:val="both"/>
              <w:rPr>
                <w:rFonts w:cs="Calibri"/>
              </w:rPr>
            </w:pPr>
            <w:r w:rsidRPr="00AD3142">
              <w:rPr>
                <w:rFonts w:eastAsia="Times New Roman" w:cs="Calibri"/>
                <w:b/>
              </w:rPr>
              <w:t>/</w:t>
            </w:r>
            <w:proofErr w:type="spellStart"/>
            <w:r w:rsidRPr="00AD3142">
              <w:rPr>
                <w:rStyle w:val="Hyperlink"/>
                <w:rFonts w:eastAsia="Times New Roman" w:cs="Calibri"/>
              </w:rPr>
              <w:t>index.php</w:t>
            </w:r>
            <w:proofErr w:type="spellEnd"/>
            <w:r w:rsidRPr="00AD3142">
              <w:rPr>
                <w:rStyle w:val="Hyperlink"/>
                <w:rFonts w:eastAsia="Times New Roman" w:cs="Calibri"/>
              </w:rPr>
              <w:t>/</w:t>
            </w:r>
            <w:proofErr w:type="spellStart"/>
            <w:r w:rsidRPr="00AD3142">
              <w:rPr>
                <w:rStyle w:val="Hyperlink"/>
                <w:rFonts w:eastAsia="Times New Roman" w:cs="Calibri"/>
              </w:rPr>
              <w:t>articles</w:t>
            </w:r>
            <w:proofErr w:type="spellEnd"/>
            <w:r w:rsidRPr="00AD3142">
              <w:rPr>
                <w:rStyle w:val="Hyperlink"/>
                <w:rFonts w:eastAsia="Times New Roman" w:cs="Calibri"/>
              </w:rPr>
              <w:t>/c32</w:t>
            </w:r>
          </w:p>
        </w:tc>
        <w:tc>
          <w:tcPr>
            <w:tcW w:w="6502" w:type="dxa"/>
          </w:tcPr>
          <w:p w:rsidR="00C56B79" w:rsidRPr="00AD3142" w:rsidRDefault="00C56B79" w:rsidP="00C56B79">
            <w:pPr>
              <w:pStyle w:val="Frspaiere"/>
              <w:jc w:val="both"/>
              <w:rPr>
                <w:rFonts w:cs="Calibri"/>
              </w:rPr>
            </w:pPr>
            <w:r w:rsidRPr="00AD3142">
              <w:rPr>
                <w:rFonts w:cs="Calibri"/>
              </w:rPr>
              <w:t>Lecţii AeL</w:t>
            </w:r>
          </w:p>
        </w:tc>
      </w:tr>
      <w:tr w:rsidR="00C56B79" w:rsidRPr="00AD3142" w:rsidTr="001023CC">
        <w:trPr>
          <w:trHeight w:val="487"/>
        </w:trPr>
        <w:tc>
          <w:tcPr>
            <w:tcW w:w="923" w:type="dxa"/>
            <w:vMerge/>
            <w:vAlign w:val="center"/>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64" w:history="1">
              <w:r w:rsidR="00C56B79" w:rsidRPr="00AD3142">
                <w:rPr>
                  <w:rStyle w:val="Hyperlink"/>
                  <w:rFonts w:eastAsia="Times New Roman" w:cs="Calibri"/>
                </w:rPr>
                <w:t>http://www.nationalgeographic.com/lectures/archives.html</w:t>
              </w:r>
            </w:hyperlink>
          </w:p>
        </w:tc>
        <w:tc>
          <w:tcPr>
            <w:tcW w:w="6502" w:type="dxa"/>
          </w:tcPr>
          <w:p w:rsidR="00C56B79" w:rsidRPr="00AD3142" w:rsidRDefault="00C56B79" w:rsidP="00C56B79">
            <w:pPr>
              <w:jc w:val="both"/>
              <w:rPr>
                <w:rFonts w:cs="Calibri"/>
              </w:rPr>
            </w:pPr>
            <w:r w:rsidRPr="00AD3142">
              <w:rPr>
                <w:rFonts w:cs="Calibri"/>
              </w:rPr>
              <w:t>Informaţii şi aplicaţii din domeniile istoriei şi geografiei.</w:t>
            </w:r>
          </w:p>
        </w:tc>
      </w:tr>
      <w:tr w:rsidR="00C56B79" w:rsidRPr="00AD3142" w:rsidTr="001023CC">
        <w:trPr>
          <w:trHeight w:val="649"/>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65" w:history="1">
              <w:r w:rsidR="00C56B79" w:rsidRPr="00AD3142">
                <w:rPr>
                  <w:rStyle w:val="Hyperlink"/>
                  <w:rFonts w:cs="Calibri"/>
                </w:rPr>
                <w:t>http://www.mylearning.org/</w:t>
              </w:r>
            </w:hyperlink>
          </w:p>
        </w:tc>
        <w:tc>
          <w:tcPr>
            <w:tcW w:w="6502" w:type="dxa"/>
          </w:tcPr>
          <w:p w:rsidR="00C56B79" w:rsidRPr="00AD3142" w:rsidRDefault="00C56B79" w:rsidP="00C56B79">
            <w:pPr>
              <w:jc w:val="both"/>
              <w:rPr>
                <w:rFonts w:cs="Calibri"/>
              </w:rPr>
            </w:pPr>
            <w:r w:rsidRPr="00AD3142">
              <w:rPr>
                <w:rFonts w:cs="Calibri"/>
              </w:rPr>
              <w:t xml:space="preserve">Portal ce oferă resurse educaţionale multimedia gratuite oferite de muzee, biblioteci şi arhive.  </w:t>
            </w:r>
          </w:p>
        </w:tc>
      </w:tr>
      <w:tr w:rsidR="00C56B79" w:rsidRPr="00AD3142" w:rsidTr="00E303FE">
        <w:trPr>
          <w:trHeight w:val="898"/>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66" w:history="1">
              <w:r w:rsidR="00C56B79" w:rsidRPr="00AD3142">
                <w:rPr>
                  <w:rStyle w:val="Hyperlink"/>
                  <w:rFonts w:cs="Calibri"/>
                </w:rPr>
                <w:t>http://www.bbc.co.uk/history/</w:t>
              </w:r>
            </w:hyperlink>
          </w:p>
        </w:tc>
        <w:tc>
          <w:tcPr>
            <w:tcW w:w="6502" w:type="dxa"/>
          </w:tcPr>
          <w:p w:rsidR="00C56B79" w:rsidRPr="00AD3142" w:rsidRDefault="00C56B79" w:rsidP="00C56B79">
            <w:pPr>
              <w:jc w:val="both"/>
              <w:rPr>
                <w:rFonts w:cs="Calibri"/>
              </w:rPr>
            </w:pPr>
            <w:r w:rsidRPr="00AD3142">
              <w:rPr>
                <w:rFonts w:cs="Calibri"/>
              </w:rPr>
              <w:t>Portal al BBC ce pune la dispoziţia utilizatorilor informaţii multimedia clasificate pe domenii de interes dar şi pe nivele de cunoaştere.</w:t>
            </w:r>
          </w:p>
        </w:tc>
      </w:tr>
      <w:tr w:rsidR="00C56B79" w:rsidRPr="00AD3142" w:rsidTr="00E303FE">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67" w:history="1">
              <w:r w:rsidR="00C56B79" w:rsidRPr="00AD3142">
                <w:rPr>
                  <w:rStyle w:val="Hyperlink"/>
                  <w:rFonts w:cs="Calibri"/>
                </w:rPr>
                <w:t>http://www.timelineindex.com/content/home.php</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Site ce pune la dispoziţia celor interesaţi un </w:t>
            </w:r>
            <w:proofErr w:type="spellStart"/>
            <w:r w:rsidRPr="00AD3142">
              <w:rPr>
                <w:rFonts w:cs="Calibri"/>
              </w:rPr>
              <w:t>timeline</w:t>
            </w:r>
            <w:proofErr w:type="spellEnd"/>
            <w:r w:rsidRPr="00AD3142">
              <w:rPr>
                <w:rFonts w:cs="Calibri"/>
              </w:rPr>
              <w:t xml:space="preserve"> despre evenimente, oameni, fapte, locuri.</w:t>
            </w:r>
          </w:p>
        </w:tc>
      </w:tr>
      <w:tr w:rsidR="00C56B79" w:rsidRPr="00AD3142" w:rsidTr="00E303FE">
        <w:trPr>
          <w:trHeight w:val="582"/>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68" w:history="1">
              <w:r w:rsidR="00C56B79" w:rsidRPr="00AD3142">
                <w:rPr>
                  <w:rStyle w:val="Hyperlink"/>
                  <w:rFonts w:cs="Calibri"/>
                </w:rPr>
                <w:t>http://www.britannica.com/</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Enciclopedia </w:t>
            </w:r>
            <w:proofErr w:type="spellStart"/>
            <w:r w:rsidRPr="00AD3142">
              <w:rPr>
                <w:rFonts w:cs="Calibri"/>
              </w:rPr>
              <w:t>Britannica</w:t>
            </w:r>
            <w:proofErr w:type="spellEnd"/>
            <w:r w:rsidRPr="00AD3142">
              <w:rPr>
                <w:rFonts w:cs="Calibri"/>
              </w:rPr>
              <w:t xml:space="preserve"> in </w:t>
            </w:r>
            <w:proofErr w:type="spellStart"/>
            <w:r w:rsidRPr="00AD3142">
              <w:rPr>
                <w:rFonts w:cs="Calibri"/>
              </w:rPr>
              <w:t>editie</w:t>
            </w:r>
            <w:proofErr w:type="spellEnd"/>
            <w:r w:rsidRPr="00AD3142">
              <w:rPr>
                <w:rFonts w:cs="Calibri"/>
              </w:rPr>
              <w:t xml:space="preserve"> on-line.</w:t>
            </w:r>
          </w:p>
        </w:tc>
      </w:tr>
      <w:tr w:rsidR="00C56B79" w:rsidRPr="00AD3142" w:rsidTr="00E303FE">
        <w:trPr>
          <w:trHeight w:val="3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69" w:history="1">
              <w:r w:rsidR="00C56B79" w:rsidRPr="00AD3142">
                <w:rPr>
                  <w:rStyle w:val="Hyperlink"/>
                  <w:rFonts w:cs="Calibri"/>
                </w:rPr>
                <w:t>http://www.encyclopedia.com/</w:t>
              </w:r>
            </w:hyperlink>
          </w:p>
        </w:tc>
        <w:tc>
          <w:tcPr>
            <w:tcW w:w="6502" w:type="dxa"/>
          </w:tcPr>
          <w:p w:rsidR="00C56B79" w:rsidRPr="00AD3142" w:rsidRDefault="00C56B79" w:rsidP="00C56B79">
            <w:pPr>
              <w:spacing w:after="0" w:line="240" w:lineRule="auto"/>
              <w:jc w:val="both"/>
              <w:rPr>
                <w:rFonts w:cs="Calibri"/>
              </w:rPr>
            </w:pPr>
            <w:r w:rsidRPr="00AD3142">
              <w:rPr>
                <w:rFonts w:cs="Calibri"/>
              </w:rPr>
              <w:t>Enciclopedie universală organizată pe domenii de interes.</w:t>
            </w:r>
          </w:p>
        </w:tc>
      </w:tr>
      <w:tr w:rsidR="00C56B79" w:rsidRPr="00AD3142" w:rsidTr="00E303FE">
        <w:trPr>
          <w:trHeight w:val="3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70" w:history="1">
              <w:r w:rsidR="00C56B79" w:rsidRPr="00AD3142">
                <w:rPr>
                  <w:rStyle w:val="Hyperlink"/>
                  <w:rFonts w:cs="Calibri"/>
                </w:rPr>
                <w:t>http://www.historyforkids.org/</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Site ce oferă informaţii despre istoria lumii într-o manieră accesibilă nivelului de cunoaştere al elevilor. </w:t>
            </w:r>
          </w:p>
        </w:tc>
      </w:tr>
      <w:tr w:rsidR="00C56B79" w:rsidRPr="00AD3142" w:rsidTr="00E303FE">
        <w:trPr>
          <w:trHeight w:val="3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71" w:history="1">
              <w:r w:rsidR="00C56B79" w:rsidRPr="00AD3142">
                <w:rPr>
                  <w:rStyle w:val="Hyperlink"/>
                  <w:rFonts w:cs="Calibri"/>
                </w:rPr>
                <w:t>http://www.historyworld.net/</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Portal ce cuprinde informaţii, </w:t>
            </w:r>
            <w:proofErr w:type="spellStart"/>
            <w:r w:rsidRPr="00AD3142">
              <w:rPr>
                <w:rFonts w:cs="Calibri"/>
              </w:rPr>
              <w:t>timeline</w:t>
            </w:r>
            <w:proofErr w:type="spellEnd"/>
            <w:r w:rsidRPr="00AD3142">
              <w:rPr>
                <w:rFonts w:cs="Calibri"/>
              </w:rPr>
              <w:t xml:space="preserve"> şi teste  despre istoria lumii.</w:t>
            </w:r>
          </w:p>
        </w:tc>
      </w:tr>
      <w:tr w:rsidR="00C56B79" w:rsidRPr="00AD3142" w:rsidTr="00E303FE">
        <w:trPr>
          <w:trHeight w:val="10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72" w:history="1">
              <w:r w:rsidR="00C56B79" w:rsidRPr="00AD3142">
                <w:rPr>
                  <w:rStyle w:val="Hyperlink"/>
                  <w:rFonts w:cs="Calibri"/>
                </w:rPr>
                <w:t>http://peles.ro/</w:t>
              </w:r>
            </w:hyperlink>
          </w:p>
        </w:tc>
        <w:tc>
          <w:tcPr>
            <w:tcW w:w="6502" w:type="dxa"/>
          </w:tcPr>
          <w:p w:rsidR="00C56B79" w:rsidRPr="00AD3142" w:rsidRDefault="00C56B79" w:rsidP="00C56B79">
            <w:pPr>
              <w:jc w:val="both"/>
              <w:rPr>
                <w:rFonts w:cs="Calibri"/>
              </w:rPr>
            </w:pPr>
            <w:r w:rsidRPr="00AD3142">
              <w:rPr>
                <w:rFonts w:cs="Calibri"/>
              </w:rPr>
              <w:t xml:space="preserve">Site-ul muzeului Peleş unde sunt oferite informaţii istorice, imagini rare dar şi tururi virtuale deosebit de utile pentru realizarea unor proiecte didactice. </w:t>
            </w:r>
          </w:p>
        </w:tc>
      </w:tr>
      <w:tr w:rsidR="00C56B79" w:rsidRPr="00AD3142" w:rsidTr="00E303FE">
        <w:trPr>
          <w:trHeight w:val="10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73" w:history="1">
              <w:r w:rsidR="00C56B79" w:rsidRPr="00AD3142">
                <w:rPr>
                  <w:rStyle w:val="Hyperlink"/>
                  <w:rFonts w:eastAsia="Times New Roman" w:cs="Calibri"/>
                </w:rPr>
                <w:t>http://www.easehistory.org/index2.html</w:t>
              </w:r>
            </w:hyperlink>
          </w:p>
        </w:tc>
        <w:tc>
          <w:tcPr>
            <w:tcW w:w="6502" w:type="dxa"/>
          </w:tcPr>
          <w:p w:rsidR="00C56B79" w:rsidRPr="00AD3142" w:rsidRDefault="00C56B79" w:rsidP="00C56B79">
            <w:pPr>
              <w:spacing w:line="240" w:lineRule="auto"/>
              <w:jc w:val="both"/>
              <w:rPr>
                <w:rFonts w:eastAsia="Times New Roman" w:cs="Calibri"/>
              </w:rPr>
            </w:pPr>
            <w:r w:rsidRPr="00AD3142">
              <w:rPr>
                <w:rFonts w:eastAsia="Times New Roman" w:cs="Calibri"/>
              </w:rPr>
              <w:t>Arhiva on-line cu materiale foto/video din istoria SUA.</w:t>
            </w:r>
          </w:p>
          <w:p w:rsidR="00C56B79" w:rsidRPr="00AD3142" w:rsidRDefault="00C56B79" w:rsidP="00C56B79">
            <w:pPr>
              <w:jc w:val="both"/>
              <w:rPr>
                <w:rFonts w:cs="Calibri"/>
              </w:rPr>
            </w:pPr>
            <w:r w:rsidRPr="00AD3142">
              <w:rPr>
                <w:rFonts w:eastAsia="Times New Roman" w:cs="Calibri"/>
              </w:rPr>
              <w:t>Permite studiul comparativ a doua secvenţe video pe aceeaşi temă.</w:t>
            </w:r>
          </w:p>
        </w:tc>
      </w:tr>
      <w:tr w:rsidR="00E844B3" w:rsidRPr="00AD3142" w:rsidTr="00E303FE">
        <w:trPr>
          <w:trHeight w:val="674"/>
        </w:trPr>
        <w:tc>
          <w:tcPr>
            <w:tcW w:w="923" w:type="dxa"/>
            <w:vMerge/>
          </w:tcPr>
          <w:p w:rsidR="00E844B3" w:rsidRPr="00AD3142" w:rsidRDefault="00E844B3" w:rsidP="00C56B79">
            <w:pPr>
              <w:jc w:val="both"/>
              <w:rPr>
                <w:rFonts w:cs="Calibri"/>
              </w:rPr>
            </w:pPr>
          </w:p>
        </w:tc>
        <w:tc>
          <w:tcPr>
            <w:tcW w:w="1403" w:type="dxa"/>
            <w:vMerge w:val="restart"/>
          </w:tcPr>
          <w:p w:rsidR="00E844B3" w:rsidRPr="00AD3142" w:rsidRDefault="00E844B3" w:rsidP="00C56B79">
            <w:pPr>
              <w:jc w:val="both"/>
              <w:rPr>
                <w:rFonts w:cs="Calibri"/>
              </w:rPr>
            </w:pPr>
            <w:r w:rsidRPr="00AD3142">
              <w:rPr>
                <w:rFonts w:cs="Calibri"/>
              </w:rPr>
              <w:t>Geografie</w:t>
            </w:r>
          </w:p>
        </w:tc>
        <w:tc>
          <w:tcPr>
            <w:tcW w:w="4870" w:type="dxa"/>
          </w:tcPr>
          <w:p w:rsidR="00E844B3" w:rsidRPr="00AD3142" w:rsidRDefault="00FD05F3" w:rsidP="00C56B79">
            <w:pPr>
              <w:jc w:val="both"/>
              <w:rPr>
                <w:rFonts w:cs="Calibri"/>
                <w:bCs/>
              </w:rPr>
            </w:pPr>
            <w:hyperlink r:id="rId174" w:history="1">
              <w:r w:rsidR="00E844B3" w:rsidRPr="00AD3142">
                <w:rPr>
                  <w:rStyle w:val="Hyperlink"/>
                  <w:rFonts w:cs="Calibri"/>
                  <w:bCs/>
                </w:rPr>
                <w:t>http://advancedelearning.com</w:t>
              </w:r>
            </w:hyperlink>
          </w:p>
          <w:p w:rsidR="00E844B3" w:rsidRPr="00AD3142" w:rsidRDefault="00E844B3" w:rsidP="00C56B79">
            <w:pPr>
              <w:jc w:val="both"/>
              <w:rPr>
                <w:rFonts w:cs="Calibri"/>
                <w:bCs/>
                <w:color w:val="0000FF"/>
                <w:u w:val="single"/>
              </w:rPr>
            </w:pPr>
            <w:r w:rsidRPr="00AD3142">
              <w:rPr>
                <w:rFonts w:cs="Calibri"/>
                <w:bCs/>
              </w:rPr>
              <w:t>/</w:t>
            </w:r>
            <w:proofErr w:type="spellStart"/>
            <w:r w:rsidRPr="00AD3142">
              <w:rPr>
                <w:rStyle w:val="Hyperlink"/>
                <w:rFonts w:cs="Calibri"/>
                <w:bCs/>
              </w:rPr>
              <w:t>index.php</w:t>
            </w:r>
            <w:proofErr w:type="spellEnd"/>
            <w:r w:rsidRPr="00AD3142">
              <w:rPr>
                <w:rStyle w:val="Hyperlink"/>
                <w:rFonts w:cs="Calibri"/>
                <w:bCs/>
              </w:rPr>
              <w:t>/</w:t>
            </w:r>
            <w:proofErr w:type="spellStart"/>
            <w:r w:rsidRPr="00AD3142">
              <w:rPr>
                <w:rStyle w:val="Hyperlink"/>
                <w:rFonts w:cs="Calibri"/>
                <w:bCs/>
              </w:rPr>
              <w:t>articles</w:t>
            </w:r>
            <w:proofErr w:type="spellEnd"/>
            <w:r w:rsidRPr="00AD3142">
              <w:rPr>
                <w:rStyle w:val="Hyperlink"/>
                <w:rFonts w:cs="Calibri"/>
                <w:bCs/>
              </w:rPr>
              <w:t>/c32</w:t>
            </w:r>
          </w:p>
        </w:tc>
        <w:tc>
          <w:tcPr>
            <w:tcW w:w="6502" w:type="dxa"/>
          </w:tcPr>
          <w:p w:rsidR="00E844B3" w:rsidRPr="00AD3142" w:rsidRDefault="00E844B3" w:rsidP="00C56B79">
            <w:pPr>
              <w:jc w:val="both"/>
              <w:rPr>
                <w:rFonts w:cs="Calibri"/>
              </w:rPr>
            </w:pPr>
            <w:r w:rsidRPr="00AD3142">
              <w:rPr>
                <w:rFonts w:cs="Calibri"/>
              </w:rPr>
              <w:t>Lecţii AeL</w:t>
            </w:r>
          </w:p>
          <w:p w:rsidR="00E844B3" w:rsidRPr="00AD3142" w:rsidRDefault="00E844B3" w:rsidP="00C56B79">
            <w:pPr>
              <w:jc w:val="both"/>
              <w:rPr>
                <w:rFonts w:cs="Calibri"/>
              </w:rPr>
            </w:pPr>
          </w:p>
        </w:tc>
      </w:tr>
      <w:tr w:rsidR="00E844B3" w:rsidRPr="00AD3142" w:rsidTr="00E303FE">
        <w:trPr>
          <w:trHeight w:val="67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FD05F3" w:rsidP="00C56B79">
            <w:pPr>
              <w:jc w:val="both"/>
              <w:rPr>
                <w:rFonts w:cs="Calibri"/>
              </w:rPr>
            </w:pPr>
            <w:hyperlink r:id="rId175" w:history="1">
              <w:r w:rsidR="008E21DB" w:rsidRPr="00AD3142">
                <w:rPr>
                  <w:rStyle w:val="Hyperlink"/>
                  <w:rFonts w:cs="Calibri"/>
                </w:rPr>
                <w:t>http://www.enchantedlearning.com/subjects/ocean/</w:t>
              </w:r>
            </w:hyperlink>
          </w:p>
          <w:p w:rsidR="008E21DB" w:rsidRPr="00AD3142" w:rsidRDefault="008E21DB" w:rsidP="00C56B79">
            <w:pPr>
              <w:jc w:val="both"/>
              <w:rPr>
                <w:rFonts w:cs="Calibri"/>
              </w:rPr>
            </w:pPr>
          </w:p>
        </w:tc>
        <w:tc>
          <w:tcPr>
            <w:tcW w:w="6502" w:type="dxa"/>
          </w:tcPr>
          <w:p w:rsidR="00E844B3" w:rsidRPr="00AD3142" w:rsidRDefault="00E844B3" w:rsidP="00C56B79">
            <w:pPr>
              <w:jc w:val="both"/>
              <w:rPr>
                <w:rFonts w:cs="Calibri"/>
              </w:rPr>
            </w:pPr>
            <w:r w:rsidRPr="00AD3142">
              <w:rPr>
                <w:rFonts w:cs="Calibri"/>
              </w:rPr>
              <w:t>Portal interactiv pentru toate nivelurile de studiu, cuprinzând informaţii, hărţi, teste.</w:t>
            </w:r>
          </w:p>
        </w:tc>
      </w:tr>
      <w:tr w:rsidR="00E844B3" w:rsidRPr="00AD3142" w:rsidTr="00E303FE">
        <w:trPr>
          <w:trHeight w:val="449"/>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FD05F3" w:rsidP="00C56B79">
            <w:pPr>
              <w:jc w:val="both"/>
              <w:rPr>
                <w:rFonts w:cs="Calibri"/>
              </w:rPr>
            </w:pPr>
            <w:hyperlink r:id="rId176" w:history="1">
              <w:r w:rsidR="00E844B3" w:rsidRPr="00AD3142">
                <w:rPr>
                  <w:rStyle w:val="Hyperlink"/>
                  <w:rFonts w:cs="Calibri"/>
                </w:rPr>
                <w:t>http://www.geography-map-games.com/</w:t>
              </w:r>
            </w:hyperlink>
          </w:p>
        </w:tc>
        <w:tc>
          <w:tcPr>
            <w:tcW w:w="6502" w:type="dxa"/>
          </w:tcPr>
          <w:p w:rsidR="00E844B3" w:rsidRPr="00AD3142" w:rsidRDefault="00E844B3" w:rsidP="00C56B79">
            <w:pPr>
              <w:spacing w:after="0" w:line="240" w:lineRule="auto"/>
              <w:jc w:val="both"/>
              <w:rPr>
                <w:rFonts w:cs="Calibri"/>
              </w:rPr>
            </w:pPr>
            <w:r w:rsidRPr="00AD3142">
              <w:rPr>
                <w:rFonts w:cs="Calibri"/>
              </w:rPr>
              <w:t>Site ce oferă pagini interactive sub forma unor teste şi jocuri despre ţările lumii, oraşe, capitale, simboluri naţionale şi localizări geografice, clasificate pe continente sau regiuni.</w:t>
            </w:r>
          </w:p>
        </w:tc>
      </w:tr>
      <w:tr w:rsidR="00E844B3" w:rsidRPr="00AD3142" w:rsidTr="00E303FE">
        <w:trPr>
          <w:trHeight w:val="418"/>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FD05F3" w:rsidP="00C56B79">
            <w:pPr>
              <w:jc w:val="both"/>
              <w:rPr>
                <w:rFonts w:cs="Calibri"/>
              </w:rPr>
            </w:pPr>
            <w:hyperlink r:id="rId177" w:history="1">
              <w:r w:rsidR="00E844B3" w:rsidRPr="00AD3142">
                <w:rPr>
                  <w:rStyle w:val="Hyperlink"/>
                  <w:rFonts w:cs="Calibri"/>
                </w:rPr>
                <w:t>http://www.mylearning.org/</w:t>
              </w:r>
            </w:hyperlink>
          </w:p>
        </w:tc>
        <w:tc>
          <w:tcPr>
            <w:tcW w:w="6502" w:type="dxa"/>
          </w:tcPr>
          <w:p w:rsidR="00E844B3" w:rsidRPr="00AD3142" w:rsidRDefault="00E844B3" w:rsidP="00C56B79">
            <w:pPr>
              <w:jc w:val="both"/>
              <w:rPr>
                <w:rFonts w:cs="Calibri"/>
              </w:rPr>
            </w:pPr>
            <w:r w:rsidRPr="00AD3142">
              <w:rPr>
                <w:rFonts w:cs="Calibri"/>
              </w:rPr>
              <w:t xml:space="preserve">Portal ce oferă gratuit resurse educaţionale multimedia, organizate pe materii şi nivele de cunoaştere, oferite de muzee, biblioteci şi arhive. </w:t>
            </w:r>
          </w:p>
        </w:tc>
      </w:tr>
      <w:tr w:rsidR="00E844B3" w:rsidRPr="00AD3142" w:rsidTr="00E303FE">
        <w:trPr>
          <w:trHeight w:val="41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FD05F3" w:rsidP="00C56B79">
            <w:pPr>
              <w:jc w:val="both"/>
              <w:rPr>
                <w:rFonts w:cs="Calibri"/>
              </w:rPr>
            </w:pPr>
            <w:hyperlink r:id="rId178" w:history="1">
              <w:r w:rsidR="00E844B3" w:rsidRPr="00AD3142">
                <w:rPr>
                  <w:rStyle w:val="Hyperlink"/>
                  <w:rFonts w:cs="Calibri"/>
                </w:rPr>
                <w:t>http://www.geography-map-games.com/</w:t>
              </w:r>
            </w:hyperlink>
          </w:p>
          <w:p w:rsidR="00E844B3" w:rsidRPr="00AD3142" w:rsidRDefault="00E844B3" w:rsidP="00C56B79">
            <w:pPr>
              <w:spacing w:after="0" w:line="240" w:lineRule="auto"/>
              <w:jc w:val="both"/>
              <w:rPr>
                <w:rFonts w:cs="Calibri"/>
              </w:rPr>
            </w:pPr>
          </w:p>
        </w:tc>
        <w:tc>
          <w:tcPr>
            <w:tcW w:w="6502" w:type="dxa"/>
          </w:tcPr>
          <w:p w:rsidR="00E844B3" w:rsidRPr="00AD3142" w:rsidRDefault="00E844B3" w:rsidP="00C56B79">
            <w:pPr>
              <w:spacing w:after="0" w:line="240" w:lineRule="auto"/>
              <w:jc w:val="both"/>
              <w:rPr>
                <w:rFonts w:cs="Calibri"/>
              </w:rPr>
            </w:pPr>
            <w:r w:rsidRPr="00AD3142">
              <w:rPr>
                <w:rFonts w:cs="Calibri"/>
              </w:rPr>
              <w:t>Site ce oferă pagini interactive sub forma unor teste şi jocuri despre ţările lumii, oraşe, capitale, simboluri naţionale şi localizări geografice, clasificate pe continente sau regiuni.</w:t>
            </w:r>
          </w:p>
        </w:tc>
      </w:tr>
      <w:tr w:rsidR="00E844B3" w:rsidRPr="00AD3142" w:rsidTr="00E303FE">
        <w:trPr>
          <w:trHeight w:val="41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FD05F3" w:rsidP="00C56B79">
            <w:pPr>
              <w:jc w:val="both"/>
              <w:rPr>
                <w:rFonts w:cs="Calibri"/>
              </w:rPr>
            </w:pPr>
            <w:hyperlink r:id="rId179" w:history="1">
              <w:r w:rsidR="00E844B3" w:rsidRPr="00AD3142">
                <w:rPr>
                  <w:rStyle w:val="Hyperlink"/>
                  <w:rFonts w:cs="Calibri"/>
                </w:rPr>
                <w:t>http://www.google.com/earth/index.html</w:t>
              </w:r>
            </w:hyperlink>
          </w:p>
        </w:tc>
        <w:tc>
          <w:tcPr>
            <w:tcW w:w="6502" w:type="dxa"/>
          </w:tcPr>
          <w:p w:rsidR="00E844B3" w:rsidRPr="00AD3142" w:rsidRDefault="00E844B3" w:rsidP="00C56B79">
            <w:pPr>
              <w:spacing w:after="0" w:line="240" w:lineRule="auto"/>
              <w:jc w:val="both"/>
              <w:rPr>
                <w:rFonts w:cs="Calibri"/>
              </w:rPr>
            </w:pPr>
            <w:r w:rsidRPr="00AD3142">
              <w:rPr>
                <w:rFonts w:cs="Calibri"/>
              </w:rPr>
              <w:t>Aplicaţie Google pentru localizări geografice precise, oferind vizualizări diverse ale regiunilor vizitate de pe Terra, coordonate GPS, vizualizare virtuala 3D. Program ce necesită instalare pe calculator.</w:t>
            </w:r>
          </w:p>
        </w:tc>
      </w:tr>
      <w:tr w:rsidR="00E844B3" w:rsidRPr="00AD3142" w:rsidTr="00E303FE">
        <w:trPr>
          <w:trHeight w:val="41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FD05F3" w:rsidP="00C56B79">
            <w:pPr>
              <w:jc w:val="both"/>
              <w:rPr>
                <w:rFonts w:cs="Calibri"/>
              </w:rPr>
            </w:pPr>
            <w:hyperlink r:id="rId180" w:history="1">
              <w:r w:rsidR="00E844B3" w:rsidRPr="00AD3142">
                <w:rPr>
                  <w:rStyle w:val="Hyperlink"/>
                  <w:rFonts w:cs="Calibri"/>
                </w:rPr>
                <w:t>http://www.mapsinternational.co.uk/teacher-zone.asp</w:t>
              </w:r>
            </w:hyperlink>
          </w:p>
        </w:tc>
        <w:tc>
          <w:tcPr>
            <w:tcW w:w="6502" w:type="dxa"/>
          </w:tcPr>
          <w:p w:rsidR="00E844B3" w:rsidRPr="00AD3142" w:rsidRDefault="00E844B3" w:rsidP="00C56B79">
            <w:pPr>
              <w:spacing w:after="0" w:line="240" w:lineRule="auto"/>
              <w:jc w:val="both"/>
              <w:rPr>
                <w:rFonts w:cs="Calibri"/>
              </w:rPr>
            </w:pPr>
            <w:r w:rsidRPr="00AD3142">
              <w:rPr>
                <w:rFonts w:cs="Calibri"/>
              </w:rPr>
              <w:t>Site-ul oferă descărcarea gratuită a unor hărţi în format PDF, foarte utile pentru aplicaţii</w:t>
            </w:r>
          </w:p>
          <w:p w:rsidR="00E844B3" w:rsidRPr="00AD3142" w:rsidRDefault="00E844B3" w:rsidP="00C56B79">
            <w:pPr>
              <w:spacing w:after="0" w:line="240" w:lineRule="auto"/>
              <w:jc w:val="both"/>
              <w:rPr>
                <w:rFonts w:cs="Calibri"/>
              </w:rPr>
            </w:pPr>
          </w:p>
        </w:tc>
      </w:tr>
      <w:tr w:rsidR="00E844B3" w:rsidRPr="00AD3142" w:rsidTr="00E303FE">
        <w:trPr>
          <w:trHeight w:val="41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FD05F3" w:rsidP="00C56B79">
            <w:pPr>
              <w:jc w:val="both"/>
              <w:rPr>
                <w:rFonts w:cs="Calibri"/>
              </w:rPr>
            </w:pPr>
            <w:hyperlink r:id="rId181" w:history="1">
              <w:r w:rsidR="00E844B3" w:rsidRPr="00AD3142">
                <w:rPr>
                  <w:rStyle w:val="Hyperlink"/>
                  <w:rFonts w:cs="Calibri"/>
                </w:rPr>
                <w:t>http://www.toporopa.eu/en/index.html</w:t>
              </w:r>
            </w:hyperlink>
          </w:p>
          <w:p w:rsidR="00E844B3" w:rsidRPr="00AD3142" w:rsidRDefault="00E844B3" w:rsidP="00C56B79">
            <w:pPr>
              <w:jc w:val="both"/>
              <w:rPr>
                <w:rFonts w:cs="Calibri"/>
              </w:rPr>
            </w:pPr>
          </w:p>
        </w:tc>
        <w:tc>
          <w:tcPr>
            <w:tcW w:w="6502" w:type="dxa"/>
          </w:tcPr>
          <w:p w:rsidR="00E844B3" w:rsidRPr="00AD3142" w:rsidRDefault="00E844B3" w:rsidP="00C56B79">
            <w:pPr>
              <w:spacing w:after="0" w:line="240" w:lineRule="auto"/>
              <w:jc w:val="both"/>
              <w:rPr>
                <w:rFonts w:cs="Calibri"/>
              </w:rPr>
            </w:pPr>
            <w:r w:rsidRPr="00AD3142">
              <w:rPr>
                <w:rFonts w:cs="Calibri"/>
              </w:rPr>
              <w:t xml:space="preserve">Site-ul oferă posibilitatea testării </w:t>
            </w:r>
            <w:proofErr w:type="spellStart"/>
            <w:r w:rsidRPr="00AD3142">
              <w:rPr>
                <w:rFonts w:cs="Calibri"/>
              </w:rPr>
              <w:t>cunoştiinţelor</w:t>
            </w:r>
            <w:proofErr w:type="spellEnd"/>
            <w:r w:rsidRPr="00AD3142">
              <w:rPr>
                <w:rFonts w:cs="Calibri"/>
              </w:rPr>
              <w:t xml:space="preserve"> de geografie cu ajutorul unor jocuri educaţionale pe diverse teme: munţi, râuri, porturi europene, ţări europene, Uniunea europeană etc.</w:t>
            </w:r>
          </w:p>
          <w:p w:rsidR="00E844B3" w:rsidRPr="00AD3142" w:rsidRDefault="00E844B3" w:rsidP="00C56B79">
            <w:pPr>
              <w:spacing w:after="0" w:line="240" w:lineRule="auto"/>
              <w:jc w:val="both"/>
              <w:rPr>
                <w:rFonts w:cs="Calibri"/>
              </w:rPr>
            </w:pPr>
          </w:p>
        </w:tc>
      </w:tr>
      <w:tr w:rsidR="00E844B3" w:rsidRPr="00AD3142" w:rsidTr="00E303FE">
        <w:trPr>
          <w:trHeight w:val="414"/>
        </w:trPr>
        <w:tc>
          <w:tcPr>
            <w:tcW w:w="923" w:type="dxa"/>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FD05F3" w:rsidP="007147BE">
            <w:pPr>
              <w:spacing w:after="0" w:line="240" w:lineRule="auto"/>
              <w:rPr>
                <w:rFonts w:cs="Calibri"/>
              </w:rPr>
            </w:pPr>
            <w:hyperlink r:id="rId182" w:history="1">
              <w:r w:rsidR="00E844B3" w:rsidRPr="00AD3142">
                <w:rPr>
                  <w:rStyle w:val="Hyperlink"/>
                  <w:rFonts w:cs="Calibri"/>
                </w:rPr>
                <w:t>http://www.google.com/earth/index.html</w:t>
              </w:r>
            </w:hyperlink>
          </w:p>
          <w:p w:rsidR="00E844B3" w:rsidRPr="00AD3142" w:rsidRDefault="00FD05F3" w:rsidP="007147BE">
            <w:pPr>
              <w:spacing w:after="0" w:line="240" w:lineRule="auto"/>
              <w:rPr>
                <w:rFonts w:cs="Calibri"/>
              </w:rPr>
            </w:pPr>
            <w:hyperlink r:id="rId183" w:history="1">
              <w:r w:rsidR="00E844B3" w:rsidRPr="00AD3142">
                <w:rPr>
                  <w:rStyle w:val="Hyperlink"/>
                  <w:rFonts w:cs="Calibri"/>
                </w:rPr>
                <w:t>http://maps.google.ro/</w:t>
              </w:r>
            </w:hyperlink>
          </w:p>
          <w:p w:rsidR="00E844B3" w:rsidRPr="00AD3142" w:rsidRDefault="00FD05F3" w:rsidP="007147BE">
            <w:pPr>
              <w:spacing w:after="0" w:line="240" w:lineRule="auto"/>
              <w:rPr>
                <w:rFonts w:cs="Calibri"/>
              </w:rPr>
            </w:pPr>
            <w:hyperlink r:id="rId184" w:history="1">
              <w:r w:rsidR="00E844B3" w:rsidRPr="00AD3142">
                <w:rPr>
                  <w:rStyle w:val="Hyperlink"/>
                  <w:rFonts w:cs="Calibri"/>
                </w:rPr>
                <w:t>http://www.bing.com/maps/</w:t>
              </w:r>
            </w:hyperlink>
          </w:p>
          <w:p w:rsidR="00E844B3" w:rsidRPr="00AD3142" w:rsidRDefault="00E844B3" w:rsidP="00C56B79">
            <w:pPr>
              <w:jc w:val="both"/>
              <w:rPr>
                <w:rFonts w:cs="Calibri"/>
              </w:rPr>
            </w:pPr>
          </w:p>
        </w:tc>
        <w:tc>
          <w:tcPr>
            <w:tcW w:w="6502" w:type="dxa"/>
          </w:tcPr>
          <w:p w:rsidR="00E844B3" w:rsidRPr="00AD3142" w:rsidRDefault="008E21DB" w:rsidP="00C56B79">
            <w:pPr>
              <w:spacing w:after="0" w:line="240" w:lineRule="auto"/>
              <w:jc w:val="both"/>
              <w:rPr>
                <w:rFonts w:cs="Calibri"/>
              </w:rPr>
            </w:pPr>
            <w:r w:rsidRPr="00AD3142">
              <w:rPr>
                <w:rFonts w:cs="Calibri"/>
              </w:rPr>
              <w:t>Hărți interactive</w:t>
            </w:r>
          </w:p>
        </w:tc>
      </w:tr>
      <w:tr w:rsidR="00C56B79" w:rsidRPr="00AD3142" w:rsidTr="00E303FE">
        <w:tc>
          <w:tcPr>
            <w:tcW w:w="923" w:type="dxa"/>
            <w:vMerge w:val="restart"/>
            <w:vAlign w:val="center"/>
          </w:tcPr>
          <w:p w:rsidR="00C56B79" w:rsidRPr="00AD3142" w:rsidRDefault="00C56B79" w:rsidP="00C56B79">
            <w:pPr>
              <w:jc w:val="both"/>
              <w:rPr>
                <w:rFonts w:cs="Calibri"/>
              </w:rPr>
            </w:pPr>
            <w:r w:rsidRPr="00AD3142">
              <w:rPr>
                <w:rFonts w:cs="Calibri"/>
              </w:rPr>
              <w:t>a 9-a –</w:t>
            </w:r>
          </w:p>
          <w:p w:rsidR="00C56B79" w:rsidRPr="00AD3142" w:rsidRDefault="00C56B79" w:rsidP="00C56B79">
            <w:pPr>
              <w:jc w:val="both"/>
              <w:rPr>
                <w:rFonts w:cs="Calibri"/>
              </w:rPr>
            </w:pPr>
            <w:r w:rsidRPr="00AD3142">
              <w:rPr>
                <w:rFonts w:cs="Calibri"/>
              </w:rPr>
              <w:t>a 12-a</w:t>
            </w:r>
          </w:p>
        </w:tc>
        <w:tc>
          <w:tcPr>
            <w:tcW w:w="1403" w:type="dxa"/>
            <w:vMerge w:val="restart"/>
            <w:vAlign w:val="center"/>
          </w:tcPr>
          <w:p w:rsidR="00C56B79" w:rsidRPr="00AD3142" w:rsidRDefault="00C56B79" w:rsidP="00C56B79">
            <w:pPr>
              <w:jc w:val="both"/>
              <w:rPr>
                <w:rFonts w:cs="Calibri"/>
              </w:rPr>
            </w:pPr>
            <w:r w:rsidRPr="00AD3142">
              <w:rPr>
                <w:rFonts w:cs="Calibri"/>
              </w:rPr>
              <w:t>Istorie/</w:t>
            </w:r>
          </w:p>
          <w:p w:rsidR="00C56B79" w:rsidRPr="00AD3142" w:rsidRDefault="00C56B79" w:rsidP="00C56B79">
            <w:pPr>
              <w:jc w:val="both"/>
              <w:rPr>
                <w:rFonts w:cs="Calibri"/>
              </w:rPr>
            </w:pPr>
            <w:r w:rsidRPr="00AD3142">
              <w:rPr>
                <w:rFonts w:cs="Calibri"/>
              </w:rPr>
              <w:t>Ştiinţe sociale</w:t>
            </w:r>
          </w:p>
        </w:tc>
        <w:tc>
          <w:tcPr>
            <w:tcW w:w="4870" w:type="dxa"/>
          </w:tcPr>
          <w:p w:rsidR="00C56B79" w:rsidRPr="00AD3142" w:rsidRDefault="00FD05F3" w:rsidP="00C56B79">
            <w:pPr>
              <w:spacing w:line="240" w:lineRule="auto"/>
              <w:jc w:val="both"/>
              <w:rPr>
                <w:rFonts w:eastAsia="Times New Roman" w:cs="Calibri"/>
                <w:b/>
              </w:rPr>
            </w:pPr>
            <w:hyperlink r:id="rId185" w:history="1">
              <w:r w:rsidR="00C56B79" w:rsidRPr="00AD3142">
                <w:rPr>
                  <w:rStyle w:val="Hyperlink"/>
                  <w:rFonts w:eastAsia="Times New Roman" w:cs="Calibri"/>
                </w:rPr>
                <w:t>http://advancedelearning.com</w:t>
              </w:r>
            </w:hyperlink>
          </w:p>
          <w:p w:rsidR="00C56B79" w:rsidRPr="00AD3142" w:rsidRDefault="00C56B79" w:rsidP="00C56B79">
            <w:pPr>
              <w:spacing w:line="240" w:lineRule="auto"/>
              <w:jc w:val="both"/>
              <w:rPr>
                <w:rFonts w:eastAsia="Times New Roman" w:cs="Calibri"/>
                <w:b/>
                <w:color w:val="0000FF"/>
                <w:u w:val="single"/>
              </w:rPr>
            </w:pPr>
            <w:r w:rsidRPr="00AD3142">
              <w:rPr>
                <w:rFonts w:eastAsia="Times New Roman" w:cs="Calibri"/>
                <w:b/>
              </w:rPr>
              <w:t>/</w:t>
            </w:r>
            <w:proofErr w:type="spellStart"/>
            <w:r w:rsidRPr="00AD3142">
              <w:rPr>
                <w:rStyle w:val="Hyperlink"/>
                <w:rFonts w:eastAsia="Times New Roman" w:cs="Calibri"/>
              </w:rPr>
              <w:t>index.php</w:t>
            </w:r>
            <w:proofErr w:type="spellEnd"/>
            <w:r w:rsidRPr="00AD3142">
              <w:rPr>
                <w:rStyle w:val="Hyperlink"/>
                <w:rFonts w:eastAsia="Times New Roman" w:cs="Calibri"/>
              </w:rPr>
              <w:t>/</w:t>
            </w:r>
            <w:proofErr w:type="spellStart"/>
            <w:r w:rsidRPr="00AD3142">
              <w:rPr>
                <w:rStyle w:val="Hyperlink"/>
                <w:rFonts w:eastAsia="Times New Roman" w:cs="Calibri"/>
              </w:rPr>
              <w:t>articles</w:t>
            </w:r>
            <w:proofErr w:type="spellEnd"/>
            <w:r w:rsidRPr="00AD3142">
              <w:rPr>
                <w:rStyle w:val="Hyperlink"/>
                <w:rFonts w:eastAsia="Times New Roman" w:cs="Calibri"/>
              </w:rPr>
              <w:t>/c32</w:t>
            </w:r>
          </w:p>
        </w:tc>
        <w:tc>
          <w:tcPr>
            <w:tcW w:w="6502" w:type="dxa"/>
          </w:tcPr>
          <w:p w:rsidR="00C56B79" w:rsidRPr="00AD3142" w:rsidRDefault="00C56B79" w:rsidP="00C56B79">
            <w:pPr>
              <w:pStyle w:val="Frspaiere"/>
              <w:jc w:val="both"/>
              <w:rPr>
                <w:rFonts w:cs="Calibri"/>
              </w:rPr>
            </w:pPr>
            <w:r w:rsidRPr="00AD3142">
              <w:rPr>
                <w:rFonts w:cs="Calibri"/>
              </w:rPr>
              <w:t>Lecţii AeL</w:t>
            </w:r>
          </w:p>
        </w:tc>
      </w:tr>
      <w:tr w:rsidR="00C56B79" w:rsidRPr="00AD3142" w:rsidTr="00E303FE">
        <w:trPr>
          <w:trHeight w:val="899"/>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FD05F3" w:rsidP="00C56B79">
            <w:pPr>
              <w:jc w:val="both"/>
              <w:rPr>
                <w:rFonts w:cs="Calibri"/>
              </w:rPr>
            </w:pPr>
            <w:hyperlink r:id="rId186" w:history="1">
              <w:r w:rsidR="00C56B79" w:rsidRPr="00AD3142">
                <w:rPr>
                  <w:rStyle w:val="Hyperlink"/>
                  <w:rFonts w:eastAsia="Times New Roman" w:cs="Calibri"/>
                </w:rPr>
                <w:t>http://www.nationalgeographic.com/lectures/archives.html</w:t>
              </w:r>
            </w:hyperlink>
          </w:p>
        </w:tc>
        <w:tc>
          <w:tcPr>
            <w:tcW w:w="6502" w:type="dxa"/>
          </w:tcPr>
          <w:p w:rsidR="00C56B79" w:rsidRPr="00AD3142" w:rsidRDefault="00C56B79" w:rsidP="00C56B79">
            <w:pPr>
              <w:jc w:val="both"/>
              <w:rPr>
                <w:rFonts w:cs="Calibri"/>
              </w:rPr>
            </w:pPr>
            <w:r w:rsidRPr="00AD3142">
              <w:rPr>
                <w:rFonts w:cs="Calibri"/>
              </w:rPr>
              <w:t>Informaţii şi aplicaţii din domeniile istoriei şi geografiei.</w:t>
            </w:r>
          </w:p>
        </w:tc>
      </w:tr>
      <w:tr w:rsidR="00C56B79" w:rsidRPr="00AD3142" w:rsidTr="00E303FE">
        <w:trPr>
          <w:trHeight w:val="1176"/>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FD05F3" w:rsidP="00C56B79">
            <w:pPr>
              <w:jc w:val="both"/>
              <w:rPr>
                <w:rFonts w:cs="Calibri"/>
              </w:rPr>
            </w:pPr>
            <w:hyperlink r:id="rId187" w:history="1">
              <w:r w:rsidR="00C56B79" w:rsidRPr="00AD3142">
                <w:rPr>
                  <w:rStyle w:val="Hyperlink"/>
                  <w:rFonts w:cs="Calibri"/>
                </w:rPr>
                <w:t>http://www.mylearning.org/</w:t>
              </w:r>
            </w:hyperlink>
          </w:p>
        </w:tc>
        <w:tc>
          <w:tcPr>
            <w:tcW w:w="6502" w:type="dxa"/>
          </w:tcPr>
          <w:p w:rsidR="00C56B79" w:rsidRPr="00AD3142" w:rsidRDefault="00C56B79" w:rsidP="00C56B79">
            <w:pPr>
              <w:jc w:val="both"/>
              <w:rPr>
                <w:rFonts w:cs="Calibri"/>
              </w:rPr>
            </w:pPr>
            <w:r w:rsidRPr="00AD3142">
              <w:rPr>
                <w:rFonts w:cs="Calibri"/>
              </w:rPr>
              <w:t xml:space="preserve">Portal ce oferă resurse educaţionale multimedia gratuite oferite de muzee, biblioteci şi arhive.  </w:t>
            </w:r>
          </w:p>
        </w:tc>
      </w:tr>
      <w:tr w:rsidR="00C56B79" w:rsidRPr="00AD3142" w:rsidTr="00E303FE">
        <w:trPr>
          <w:trHeight w:val="331"/>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FD05F3" w:rsidP="00C56B79">
            <w:pPr>
              <w:jc w:val="both"/>
              <w:rPr>
                <w:rFonts w:cs="Calibri"/>
              </w:rPr>
            </w:pPr>
            <w:hyperlink r:id="rId188" w:history="1">
              <w:r w:rsidR="00C56B79" w:rsidRPr="00AD3142">
                <w:rPr>
                  <w:rStyle w:val="Hyperlink"/>
                  <w:rFonts w:cs="Calibri"/>
                </w:rPr>
                <w:t>http://www.historyworld.net/</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Portal ce cuprinde informaţii, </w:t>
            </w:r>
            <w:proofErr w:type="spellStart"/>
            <w:r w:rsidRPr="00AD3142">
              <w:rPr>
                <w:rFonts w:cs="Calibri"/>
              </w:rPr>
              <w:t>timeline</w:t>
            </w:r>
            <w:proofErr w:type="spellEnd"/>
            <w:r w:rsidRPr="00AD3142">
              <w:rPr>
                <w:rFonts w:cs="Calibri"/>
              </w:rPr>
              <w:t xml:space="preserve"> şi teste (</w:t>
            </w:r>
            <w:proofErr w:type="spellStart"/>
            <w:r w:rsidRPr="00AD3142">
              <w:rPr>
                <w:rFonts w:cs="Calibri"/>
              </w:rPr>
              <w:t>quiz</w:t>
            </w:r>
            <w:proofErr w:type="spellEnd"/>
            <w:r w:rsidRPr="00AD3142">
              <w:rPr>
                <w:rFonts w:cs="Calibri"/>
              </w:rPr>
              <w:t>) despre istoria lumii.</w:t>
            </w:r>
          </w:p>
        </w:tc>
      </w:tr>
      <w:tr w:rsidR="00C56B79" w:rsidRPr="00AD3142" w:rsidTr="00E303FE">
        <w:trPr>
          <w:trHeight w:val="330"/>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FD05F3" w:rsidP="00C56B79">
            <w:pPr>
              <w:jc w:val="both"/>
              <w:rPr>
                <w:rFonts w:cs="Calibri"/>
              </w:rPr>
            </w:pPr>
            <w:hyperlink r:id="rId189" w:history="1">
              <w:r w:rsidR="00C56B79" w:rsidRPr="00AD3142">
                <w:rPr>
                  <w:rStyle w:val="Hyperlink"/>
                  <w:rFonts w:eastAsia="Times New Roman" w:cs="Calibri"/>
                </w:rPr>
                <w:t>http://www.davidrumsey.com/</w:t>
              </w:r>
            </w:hyperlink>
          </w:p>
        </w:tc>
        <w:tc>
          <w:tcPr>
            <w:tcW w:w="6502" w:type="dxa"/>
          </w:tcPr>
          <w:p w:rsidR="00C56B79" w:rsidRPr="00AD3142" w:rsidRDefault="00C56B79" w:rsidP="00C56B79">
            <w:pPr>
              <w:spacing w:after="0" w:line="240" w:lineRule="auto"/>
              <w:jc w:val="both"/>
              <w:rPr>
                <w:rFonts w:cs="Calibri"/>
              </w:rPr>
            </w:pPr>
            <w:proofErr w:type="spellStart"/>
            <w:r w:rsidRPr="00AD3142">
              <w:rPr>
                <w:rFonts w:eastAsia="Times New Roman" w:cs="Calibri"/>
              </w:rPr>
              <w:t>Colectie</w:t>
            </w:r>
            <w:proofErr w:type="spellEnd"/>
            <w:r w:rsidRPr="00AD3142">
              <w:rPr>
                <w:rFonts w:eastAsia="Times New Roman" w:cs="Calibri"/>
              </w:rPr>
              <w:t xml:space="preserve"> de hărţi, materiale </w:t>
            </w:r>
            <w:proofErr w:type="spellStart"/>
            <w:r w:rsidRPr="00AD3142">
              <w:rPr>
                <w:rFonts w:eastAsia="Times New Roman" w:cs="Calibri"/>
              </w:rPr>
              <w:t>ştiintifice</w:t>
            </w:r>
            <w:proofErr w:type="spellEnd"/>
            <w:r w:rsidRPr="00AD3142">
              <w:rPr>
                <w:rFonts w:eastAsia="Times New Roman" w:cs="Calibri"/>
              </w:rPr>
              <w:t xml:space="preserve"> clasificate pe domenii, pentru istorie, geografie </w:t>
            </w:r>
            <w:proofErr w:type="spellStart"/>
            <w:r w:rsidRPr="00AD3142">
              <w:rPr>
                <w:rFonts w:eastAsia="Times New Roman" w:cs="Calibri"/>
              </w:rPr>
              <w:t>ştiinte</w:t>
            </w:r>
            <w:proofErr w:type="spellEnd"/>
            <w:r w:rsidRPr="00AD3142">
              <w:rPr>
                <w:rFonts w:eastAsia="Times New Roman" w:cs="Calibri"/>
              </w:rPr>
              <w:t xml:space="preserve"> sociale.</w:t>
            </w:r>
          </w:p>
        </w:tc>
      </w:tr>
      <w:tr w:rsidR="00C56B79" w:rsidRPr="00AD3142" w:rsidTr="00E303FE">
        <w:trPr>
          <w:trHeight w:val="330"/>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FD05F3" w:rsidP="00C56B79">
            <w:pPr>
              <w:jc w:val="both"/>
              <w:rPr>
                <w:rFonts w:cs="Calibri"/>
              </w:rPr>
            </w:pPr>
            <w:hyperlink r:id="rId190" w:history="1">
              <w:r w:rsidR="00C56B79" w:rsidRPr="00AD3142">
                <w:rPr>
                  <w:rStyle w:val="Hyperlink"/>
                  <w:rFonts w:eastAsia="Times New Roman" w:cs="Calibri"/>
                </w:rPr>
                <w:t>http://www.nationalgeographic.com/lectures/archives.html</w:t>
              </w:r>
            </w:hyperlink>
          </w:p>
        </w:tc>
        <w:tc>
          <w:tcPr>
            <w:tcW w:w="6502" w:type="dxa"/>
          </w:tcPr>
          <w:p w:rsidR="00C56B79" w:rsidRPr="00AD3142" w:rsidRDefault="00C56B79" w:rsidP="00C56B79">
            <w:pPr>
              <w:spacing w:line="240" w:lineRule="auto"/>
              <w:jc w:val="both"/>
              <w:rPr>
                <w:rFonts w:eastAsia="Times New Roman" w:cs="Calibri"/>
              </w:rPr>
            </w:pPr>
            <w:r w:rsidRPr="00AD3142">
              <w:rPr>
                <w:rFonts w:eastAsia="Times New Roman" w:cs="Calibri"/>
                <w:i/>
              </w:rPr>
              <w:t xml:space="preserve">National </w:t>
            </w:r>
            <w:proofErr w:type="spellStart"/>
            <w:r w:rsidRPr="00AD3142">
              <w:rPr>
                <w:rFonts w:eastAsia="Times New Roman" w:cs="Calibri"/>
                <w:i/>
              </w:rPr>
              <w:t>geographic</w:t>
            </w:r>
            <w:proofErr w:type="spellEnd"/>
            <w:r w:rsidRPr="00AD3142">
              <w:rPr>
                <w:rFonts w:eastAsia="Times New Roman" w:cs="Calibri"/>
              </w:rPr>
              <w:t xml:space="preserve"> pentru gimnaziu şi liceu.</w:t>
            </w:r>
          </w:p>
          <w:p w:rsidR="00C56B79" w:rsidRPr="00AD3142" w:rsidRDefault="00C56B79" w:rsidP="00C56B79">
            <w:pPr>
              <w:spacing w:after="0" w:line="240" w:lineRule="auto"/>
              <w:jc w:val="both"/>
              <w:rPr>
                <w:rFonts w:cs="Calibri"/>
              </w:rPr>
            </w:pPr>
            <w:r w:rsidRPr="00AD3142">
              <w:rPr>
                <w:rFonts w:eastAsia="Times New Roman" w:cs="Calibri"/>
              </w:rPr>
              <w:t xml:space="preserve">Arhive cu materiale foto, video si documentare in domeniile ştiinţei, educaţiei, muzicii dar şi hărţi, </w:t>
            </w:r>
            <w:proofErr w:type="spellStart"/>
            <w:r w:rsidRPr="00AD3142">
              <w:rPr>
                <w:rFonts w:eastAsia="Times New Roman" w:cs="Calibri"/>
              </w:rPr>
              <w:t>stiri</w:t>
            </w:r>
            <w:proofErr w:type="spellEnd"/>
            <w:r w:rsidRPr="00AD3142">
              <w:rPr>
                <w:rFonts w:eastAsia="Times New Roman" w:cs="Calibri"/>
              </w:rPr>
              <w:t>, bloguri, jocuri.</w:t>
            </w:r>
          </w:p>
        </w:tc>
      </w:tr>
      <w:tr w:rsidR="00C56B79" w:rsidRPr="00AD3142" w:rsidTr="00E303FE">
        <w:trPr>
          <w:trHeight w:val="330"/>
        </w:trPr>
        <w:tc>
          <w:tcPr>
            <w:tcW w:w="923" w:type="dxa"/>
            <w:vMerge/>
          </w:tcPr>
          <w:p w:rsidR="00C56B79" w:rsidRPr="009D32AA" w:rsidRDefault="00C56B79" w:rsidP="00C56B79">
            <w:pPr>
              <w:jc w:val="both"/>
              <w:rPr>
                <w:rFonts w:cs="Calibri"/>
              </w:rPr>
            </w:pPr>
          </w:p>
        </w:tc>
        <w:tc>
          <w:tcPr>
            <w:tcW w:w="1403" w:type="dxa"/>
            <w:vMerge/>
          </w:tcPr>
          <w:p w:rsidR="00C56B79" w:rsidRPr="009D32AA" w:rsidRDefault="00C56B79" w:rsidP="00C56B79">
            <w:pPr>
              <w:jc w:val="both"/>
              <w:rPr>
                <w:rFonts w:cs="Calibri"/>
              </w:rPr>
            </w:pPr>
          </w:p>
        </w:tc>
        <w:tc>
          <w:tcPr>
            <w:tcW w:w="4870" w:type="dxa"/>
          </w:tcPr>
          <w:p w:rsidR="00C56B79" w:rsidRPr="00AD3142" w:rsidRDefault="00C56B79" w:rsidP="00C56B79">
            <w:pPr>
              <w:spacing w:line="240" w:lineRule="auto"/>
              <w:jc w:val="both"/>
              <w:rPr>
                <w:rFonts w:eastAsia="Times New Roman" w:cs="Calibri"/>
              </w:rPr>
            </w:pPr>
            <w:r w:rsidRPr="00AD3142">
              <w:rPr>
                <w:rFonts w:eastAsia="Times New Roman" w:cs="Calibri"/>
              </w:rPr>
              <w:t xml:space="preserve">http://memory.loc.gov/ammem  </w:t>
            </w:r>
          </w:p>
        </w:tc>
        <w:tc>
          <w:tcPr>
            <w:tcW w:w="6502" w:type="dxa"/>
          </w:tcPr>
          <w:p w:rsidR="00C56B79" w:rsidRPr="00AD3142" w:rsidRDefault="00C56B79" w:rsidP="00C56B79">
            <w:pPr>
              <w:spacing w:after="0" w:line="240" w:lineRule="auto"/>
              <w:jc w:val="both"/>
              <w:rPr>
                <w:rFonts w:cs="Calibri"/>
              </w:rPr>
            </w:pPr>
            <w:r w:rsidRPr="00AD3142">
              <w:rPr>
                <w:rFonts w:eastAsia="Times New Roman" w:cs="Calibri"/>
              </w:rPr>
              <w:t>Biblioteca Congresului american. Acces spre diverse colecţii de materiale audio, foto, video despre literatură, istorie, artă, hărţi vechi, ţări şi oraşe, arhitectură, istorie americană.</w:t>
            </w:r>
          </w:p>
        </w:tc>
      </w:tr>
      <w:tr w:rsidR="00C56B79" w:rsidRPr="00AD3142" w:rsidTr="00E303FE">
        <w:trPr>
          <w:trHeight w:val="686"/>
        </w:trPr>
        <w:tc>
          <w:tcPr>
            <w:tcW w:w="923" w:type="dxa"/>
            <w:vMerge/>
          </w:tcPr>
          <w:p w:rsidR="00C56B79" w:rsidRPr="009D32AA" w:rsidRDefault="00C56B79" w:rsidP="00C56B79">
            <w:pPr>
              <w:jc w:val="both"/>
              <w:rPr>
                <w:rFonts w:cs="Calibri"/>
              </w:rPr>
            </w:pPr>
          </w:p>
        </w:tc>
        <w:tc>
          <w:tcPr>
            <w:tcW w:w="1403" w:type="dxa"/>
            <w:vMerge/>
          </w:tcPr>
          <w:p w:rsidR="00C56B79" w:rsidRPr="009D32AA" w:rsidRDefault="00C56B79" w:rsidP="00C56B79">
            <w:pPr>
              <w:jc w:val="both"/>
              <w:rPr>
                <w:rFonts w:cs="Calibri"/>
              </w:rPr>
            </w:pPr>
          </w:p>
        </w:tc>
        <w:tc>
          <w:tcPr>
            <w:tcW w:w="4870" w:type="dxa"/>
          </w:tcPr>
          <w:p w:rsidR="00C56B79" w:rsidRPr="00AD3142" w:rsidRDefault="00FD05F3" w:rsidP="00C56B79">
            <w:pPr>
              <w:jc w:val="both"/>
              <w:rPr>
                <w:rFonts w:eastAsia="Times New Roman" w:cs="Calibri"/>
              </w:rPr>
            </w:pPr>
            <w:hyperlink r:id="rId191" w:history="1">
              <w:r w:rsidR="00C56B79" w:rsidRPr="00AD3142">
                <w:rPr>
                  <w:rStyle w:val="Hyperlink"/>
                  <w:rFonts w:eastAsia="Times New Roman" w:cs="Calibri"/>
                </w:rPr>
                <w:t>http://publications.newberry.org/k12maps/index.html</w:t>
              </w:r>
            </w:hyperlink>
          </w:p>
          <w:p w:rsidR="00C56B79" w:rsidRPr="00AD3142" w:rsidRDefault="00C56B79" w:rsidP="00C56B79">
            <w:pPr>
              <w:jc w:val="both"/>
              <w:rPr>
                <w:rFonts w:cs="Calibri"/>
              </w:rPr>
            </w:pPr>
          </w:p>
        </w:tc>
        <w:tc>
          <w:tcPr>
            <w:tcW w:w="6502" w:type="dxa"/>
          </w:tcPr>
          <w:p w:rsidR="00C56B79" w:rsidRPr="00AD3142" w:rsidRDefault="00C56B79" w:rsidP="00C56B79">
            <w:pPr>
              <w:spacing w:line="240" w:lineRule="auto"/>
              <w:jc w:val="both"/>
              <w:rPr>
                <w:rFonts w:eastAsia="Times New Roman" w:cs="Calibri"/>
              </w:rPr>
            </w:pPr>
            <w:r w:rsidRPr="00AD3142">
              <w:rPr>
                <w:rFonts w:eastAsia="Times New Roman" w:cs="Calibri"/>
              </w:rPr>
              <w:t>Istorie – Geografie a Americii</w:t>
            </w:r>
          </w:p>
          <w:p w:rsidR="00C56B79" w:rsidRPr="00AD3142" w:rsidRDefault="00C56B79" w:rsidP="00C56B79">
            <w:pPr>
              <w:spacing w:line="240" w:lineRule="auto"/>
              <w:jc w:val="both"/>
              <w:rPr>
                <w:rFonts w:eastAsia="Times New Roman" w:cs="Calibri"/>
              </w:rPr>
            </w:pPr>
            <w:r w:rsidRPr="00AD3142">
              <w:rPr>
                <w:rFonts w:eastAsia="Times New Roman" w:cs="Calibri"/>
              </w:rPr>
              <w:t xml:space="preserve">Cuprinde resurse </w:t>
            </w:r>
            <w:proofErr w:type="spellStart"/>
            <w:r w:rsidRPr="00AD3142">
              <w:rPr>
                <w:rFonts w:eastAsia="Times New Roman" w:cs="Calibri"/>
              </w:rPr>
              <w:t>educationale</w:t>
            </w:r>
            <w:proofErr w:type="spellEnd"/>
            <w:r w:rsidRPr="00AD3142">
              <w:rPr>
                <w:rFonts w:eastAsia="Times New Roman" w:cs="Calibri"/>
              </w:rPr>
              <w:t xml:space="preserve"> (</w:t>
            </w:r>
            <w:proofErr w:type="spellStart"/>
            <w:r w:rsidRPr="00AD3142">
              <w:rPr>
                <w:rFonts w:eastAsia="Times New Roman" w:cs="Calibri"/>
              </w:rPr>
              <w:t>harti</w:t>
            </w:r>
            <w:proofErr w:type="spellEnd"/>
            <w:r w:rsidRPr="00AD3142">
              <w:rPr>
                <w:rFonts w:eastAsia="Times New Roman" w:cs="Calibri"/>
              </w:rPr>
              <w:t>),  pentru profesori si elevi K-12.</w:t>
            </w:r>
          </w:p>
          <w:p w:rsidR="00C56B79" w:rsidRPr="00AD3142" w:rsidRDefault="00C56B79" w:rsidP="00C56B79">
            <w:pPr>
              <w:spacing w:after="0" w:line="240" w:lineRule="auto"/>
              <w:jc w:val="both"/>
              <w:rPr>
                <w:rFonts w:eastAsia="Times New Roman" w:cs="Calibri"/>
              </w:rPr>
            </w:pPr>
            <w:r w:rsidRPr="00AD3142">
              <w:rPr>
                <w:rFonts w:eastAsia="Times New Roman" w:cs="Calibri"/>
              </w:rPr>
              <w:t xml:space="preserve">Fiecare hartă este </w:t>
            </w:r>
            <w:proofErr w:type="spellStart"/>
            <w:r w:rsidRPr="00AD3142">
              <w:rPr>
                <w:rFonts w:eastAsia="Times New Roman" w:cs="Calibri"/>
              </w:rPr>
              <w:t>insotita</w:t>
            </w:r>
            <w:proofErr w:type="spellEnd"/>
            <w:r w:rsidRPr="00AD3142">
              <w:rPr>
                <w:rFonts w:eastAsia="Times New Roman" w:cs="Calibri"/>
              </w:rPr>
              <w:t xml:space="preserve"> de planuri de </w:t>
            </w:r>
            <w:proofErr w:type="spellStart"/>
            <w:r w:rsidRPr="00AD3142">
              <w:rPr>
                <w:rFonts w:eastAsia="Times New Roman" w:cs="Calibri"/>
              </w:rPr>
              <w:t>lectii</w:t>
            </w:r>
            <w:proofErr w:type="spellEnd"/>
            <w:r w:rsidRPr="00AD3142">
              <w:rPr>
                <w:rFonts w:eastAsia="Times New Roman" w:cs="Calibri"/>
              </w:rPr>
              <w:t xml:space="preserve"> pentru diferite nivele </w:t>
            </w:r>
            <w:proofErr w:type="spellStart"/>
            <w:r w:rsidRPr="00AD3142">
              <w:rPr>
                <w:rFonts w:eastAsia="Times New Roman" w:cs="Calibri"/>
              </w:rPr>
              <w:t>scolare</w:t>
            </w:r>
            <w:proofErr w:type="spellEnd"/>
            <w:r w:rsidRPr="00AD3142">
              <w:rPr>
                <w:rFonts w:eastAsia="Times New Roman" w:cs="Calibri"/>
              </w:rPr>
              <w:t xml:space="preserve"> </w:t>
            </w:r>
            <w:proofErr w:type="spellStart"/>
            <w:r w:rsidRPr="00AD3142">
              <w:rPr>
                <w:rFonts w:eastAsia="Times New Roman" w:cs="Calibri"/>
              </w:rPr>
              <w:t>reprezentand</w:t>
            </w:r>
            <w:proofErr w:type="spellEnd"/>
            <w:r w:rsidRPr="00AD3142">
              <w:rPr>
                <w:rFonts w:eastAsia="Times New Roman" w:cs="Calibri"/>
              </w:rPr>
              <w:t xml:space="preserve"> suport </w:t>
            </w:r>
            <w:proofErr w:type="spellStart"/>
            <w:r w:rsidRPr="00AD3142">
              <w:rPr>
                <w:rFonts w:eastAsia="Times New Roman" w:cs="Calibri"/>
              </w:rPr>
              <w:t>educational</w:t>
            </w:r>
            <w:proofErr w:type="spellEnd"/>
            <w:r w:rsidRPr="00AD3142">
              <w:rPr>
                <w:rFonts w:eastAsia="Times New Roman" w:cs="Calibri"/>
              </w:rPr>
              <w:t xml:space="preserve"> pentru istorie, geografie sau </w:t>
            </w:r>
            <w:proofErr w:type="spellStart"/>
            <w:r w:rsidRPr="00AD3142">
              <w:rPr>
                <w:rFonts w:eastAsia="Times New Roman" w:cs="Calibri"/>
              </w:rPr>
              <w:lastRenderedPageBreak/>
              <w:t>stiinţe</w:t>
            </w:r>
            <w:proofErr w:type="spellEnd"/>
            <w:r w:rsidRPr="00AD3142">
              <w:rPr>
                <w:rFonts w:eastAsia="Times New Roman" w:cs="Calibri"/>
              </w:rPr>
              <w:t xml:space="preserve"> sociale</w:t>
            </w:r>
          </w:p>
          <w:p w:rsidR="00C56B79" w:rsidRPr="00AD3142" w:rsidRDefault="00C56B79" w:rsidP="00C56B79">
            <w:pPr>
              <w:spacing w:after="0" w:line="240" w:lineRule="auto"/>
              <w:jc w:val="both"/>
              <w:rPr>
                <w:rFonts w:cs="Calibri"/>
              </w:rPr>
            </w:pPr>
          </w:p>
        </w:tc>
      </w:tr>
      <w:tr w:rsidR="00C56B79" w:rsidRPr="00AD3142" w:rsidTr="00E303FE">
        <w:trPr>
          <w:trHeight w:val="6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FD05F3" w:rsidP="00C56B79">
            <w:pPr>
              <w:spacing w:line="240" w:lineRule="auto"/>
              <w:jc w:val="both"/>
              <w:rPr>
                <w:rStyle w:val="Hyperlink"/>
                <w:rFonts w:eastAsia="Times New Roman" w:cs="Calibri"/>
              </w:rPr>
            </w:pPr>
            <w:hyperlink r:id="rId192" w:history="1">
              <w:r w:rsidR="00C56B79" w:rsidRPr="00AD3142">
                <w:rPr>
                  <w:rStyle w:val="Hyperlink"/>
                  <w:rFonts w:eastAsia="Times New Roman" w:cs="Calibri"/>
                </w:rPr>
                <w:t>http://www.chateauversailles.fr/homepage</w:t>
              </w:r>
            </w:hyperlink>
          </w:p>
          <w:p w:rsidR="00C56B79" w:rsidRPr="00AD3142" w:rsidRDefault="00FD05F3" w:rsidP="00C56B79">
            <w:pPr>
              <w:spacing w:line="240" w:lineRule="auto"/>
              <w:jc w:val="both"/>
              <w:rPr>
                <w:rStyle w:val="Hyperlink"/>
                <w:rFonts w:eastAsia="Times New Roman" w:cs="Calibri"/>
              </w:rPr>
            </w:pPr>
            <w:hyperlink r:id="rId193" w:history="1">
              <w:r w:rsidR="00C56B79" w:rsidRPr="00AD3142">
                <w:rPr>
                  <w:rStyle w:val="Hyperlink"/>
                  <w:rFonts w:eastAsia="Times New Roman" w:cs="Calibri"/>
                </w:rPr>
                <w:t>http://www.louvre.fr/llv/commun/home.jsp</w:t>
              </w:r>
            </w:hyperlink>
          </w:p>
          <w:p w:rsidR="00C56B79" w:rsidRPr="00AD3142" w:rsidRDefault="00C56B79" w:rsidP="00C56B79">
            <w:pPr>
              <w:jc w:val="both"/>
              <w:rPr>
                <w:rFonts w:eastAsia="Times New Roman" w:cs="Calibri"/>
              </w:rPr>
            </w:pPr>
            <w:r w:rsidRPr="00AD3142">
              <w:rPr>
                <w:rStyle w:val="Hyperlink"/>
                <w:rFonts w:eastAsia="Times New Roman" w:cs="Calibri"/>
              </w:rPr>
              <w:t>http://www.britishmuseum.org/</w:t>
            </w:r>
          </w:p>
        </w:tc>
        <w:tc>
          <w:tcPr>
            <w:tcW w:w="6502" w:type="dxa"/>
          </w:tcPr>
          <w:p w:rsidR="00C56B79" w:rsidRPr="00AD3142" w:rsidRDefault="00C56B79" w:rsidP="00C56B79">
            <w:pPr>
              <w:spacing w:line="240" w:lineRule="auto"/>
              <w:jc w:val="both"/>
              <w:rPr>
                <w:rFonts w:eastAsia="Times New Roman" w:cs="Calibri"/>
              </w:rPr>
            </w:pPr>
            <w:r w:rsidRPr="00AD3142">
              <w:rPr>
                <w:rFonts w:eastAsia="Times New Roman" w:cs="Calibri"/>
              </w:rPr>
              <w:t>Vizite virtuale în marile muzee ale lumii</w:t>
            </w:r>
          </w:p>
        </w:tc>
      </w:tr>
      <w:tr w:rsidR="00C56B79" w:rsidRPr="00AD3142" w:rsidTr="00E303FE">
        <w:trPr>
          <w:trHeight w:val="6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FD05F3" w:rsidP="00C56B79">
            <w:pPr>
              <w:jc w:val="both"/>
              <w:rPr>
                <w:rFonts w:cs="Calibri"/>
              </w:rPr>
            </w:pPr>
            <w:hyperlink r:id="rId194" w:history="1">
              <w:r w:rsidR="00C56B79" w:rsidRPr="00AD3142">
                <w:rPr>
                  <w:rStyle w:val="Hyperlink"/>
                  <w:rFonts w:cs="Calibri"/>
                </w:rPr>
                <w:t>http://muzeulastra.ro/</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Site-ul oficial al Complexului Naţional Muzeal Astra din Sibiu. Sunt puse la dispoziţia vizitatorilor on-line informaţii deosebite, galerii de fotografii şi turul virtual al complexului muzeal. </w:t>
            </w:r>
          </w:p>
          <w:p w:rsidR="00C56B79" w:rsidRPr="00AD3142" w:rsidRDefault="00C56B79" w:rsidP="00C56B79">
            <w:pPr>
              <w:spacing w:after="0" w:line="240" w:lineRule="auto"/>
              <w:jc w:val="both"/>
              <w:rPr>
                <w:rFonts w:cs="Calibri"/>
              </w:rPr>
            </w:pPr>
          </w:p>
        </w:tc>
      </w:tr>
      <w:tr w:rsidR="00C56B79" w:rsidRPr="00AD3142" w:rsidTr="00E303FE">
        <w:trPr>
          <w:trHeight w:val="684"/>
        </w:trPr>
        <w:tc>
          <w:tcPr>
            <w:tcW w:w="923" w:type="dxa"/>
            <w:vMerge/>
          </w:tcPr>
          <w:p w:rsidR="00C56B79" w:rsidRPr="009D32AA" w:rsidRDefault="00C56B79" w:rsidP="00C56B79">
            <w:pPr>
              <w:jc w:val="both"/>
              <w:rPr>
                <w:rFonts w:cs="Calibri"/>
              </w:rPr>
            </w:pPr>
          </w:p>
        </w:tc>
        <w:tc>
          <w:tcPr>
            <w:tcW w:w="1403" w:type="dxa"/>
            <w:vMerge/>
          </w:tcPr>
          <w:p w:rsidR="00C56B79" w:rsidRPr="009D32AA" w:rsidRDefault="00C56B79" w:rsidP="00C56B79">
            <w:pPr>
              <w:jc w:val="both"/>
              <w:rPr>
                <w:rFonts w:cs="Calibri"/>
              </w:rPr>
            </w:pPr>
          </w:p>
        </w:tc>
        <w:tc>
          <w:tcPr>
            <w:tcW w:w="4870" w:type="dxa"/>
          </w:tcPr>
          <w:p w:rsidR="00C56B79" w:rsidRPr="00AD3142" w:rsidRDefault="00FD05F3" w:rsidP="00C56B79">
            <w:pPr>
              <w:jc w:val="both"/>
              <w:rPr>
                <w:rFonts w:cs="Calibri"/>
              </w:rPr>
            </w:pPr>
            <w:hyperlink r:id="rId195" w:history="1">
              <w:r w:rsidR="00C56B79" w:rsidRPr="00AD3142">
                <w:rPr>
                  <w:rStyle w:val="Hyperlink"/>
                  <w:rFonts w:cs="Calibri"/>
                </w:rPr>
                <w:t>http://www.educalc.net/2331084.page</w:t>
              </w:r>
            </w:hyperlink>
          </w:p>
        </w:tc>
        <w:tc>
          <w:tcPr>
            <w:tcW w:w="6502" w:type="dxa"/>
          </w:tcPr>
          <w:p w:rsidR="00C56B79" w:rsidRPr="00AD3142" w:rsidRDefault="00C56B79" w:rsidP="00C56B79">
            <w:pPr>
              <w:jc w:val="both"/>
              <w:rPr>
                <w:rFonts w:cs="Calibri"/>
              </w:rPr>
            </w:pPr>
            <w:r w:rsidRPr="00AD3142">
              <w:rPr>
                <w:rFonts w:cs="Calibri"/>
              </w:rPr>
              <w:t>Time Line despre istoria computerelor</w:t>
            </w:r>
          </w:p>
        </w:tc>
      </w:tr>
      <w:tr w:rsidR="00C56B79" w:rsidRPr="00AD3142" w:rsidTr="00E303FE">
        <w:trPr>
          <w:trHeight w:val="1031"/>
        </w:trPr>
        <w:tc>
          <w:tcPr>
            <w:tcW w:w="923" w:type="dxa"/>
            <w:vMerge/>
          </w:tcPr>
          <w:p w:rsidR="00C56B79" w:rsidRPr="009D32AA" w:rsidRDefault="00C56B79" w:rsidP="00C56B79">
            <w:pPr>
              <w:jc w:val="both"/>
              <w:rPr>
                <w:rFonts w:cs="Calibri"/>
                <w:lang w:val="en-US"/>
              </w:rPr>
            </w:pPr>
          </w:p>
        </w:tc>
        <w:tc>
          <w:tcPr>
            <w:tcW w:w="1403" w:type="dxa"/>
            <w:vMerge/>
          </w:tcPr>
          <w:p w:rsidR="00C56B79" w:rsidRPr="009D32AA" w:rsidRDefault="00C56B79" w:rsidP="00C56B79">
            <w:pPr>
              <w:jc w:val="both"/>
              <w:rPr>
                <w:rFonts w:cs="Calibri"/>
                <w:lang w:val="en-US"/>
              </w:rPr>
            </w:pPr>
          </w:p>
        </w:tc>
        <w:tc>
          <w:tcPr>
            <w:tcW w:w="4870" w:type="dxa"/>
          </w:tcPr>
          <w:p w:rsidR="00C56B79" w:rsidRPr="00AD3142" w:rsidRDefault="00FD05F3" w:rsidP="00C56B79">
            <w:pPr>
              <w:jc w:val="both"/>
              <w:rPr>
                <w:rFonts w:cs="Calibri"/>
              </w:rPr>
            </w:pPr>
            <w:hyperlink r:id="rId196" w:history="1">
              <w:r w:rsidR="00C56B79" w:rsidRPr="00AD3142">
                <w:rPr>
                  <w:rStyle w:val="Hyperlink"/>
                  <w:rFonts w:cs="Calibri"/>
                </w:rPr>
                <w:t>http://www.pstalker.com/migration/index.php</w:t>
              </w:r>
            </w:hyperlink>
          </w:p>
        </w:tc>
        <w:tc>
          <w:tcPr>
            <w:tcW w:w="6502" w:type="dxa"/>
          </w:tcPr>
          <w:p w:rsidR="00C56B79" w:rsidRPr="00AD3142" w:rsidRDefault="00C56B79" w:rsidP="00C56B79">
            <w:pPr>
              <w:spacing w:line="240" w:lineRule="auto"/>
              <w:jc w:val="both"/>
              <w:rPr>
                <w:rFonts w:cs="Calibri"/>
              </w:rPr>
            </w:pPr>
            <w:r w:rsidRPr="00AD3142">
              <w:rPr>
                <w:rFonts w:cs="Calibri"/>
              </w:rPr>
              <w:t xml:space="preserve">Un ghid al </w:t>
            </w:r>
            <w:proofErr w:type="spellStart"/>
            <w:r w:rsidRPr="00AD3142">
              <w:rPr>
                <w:rFonts w:cs="Calibri"/>
              </w:rPr>
              <w:t>migratiilor</w:t>
            </w:r>
            <w:proofErr w:type="spellEnd"/>
            <w:r w:rsidRPr="00AD3142">
              <w:rPr>
                <w:rFonts w:cs="Calibri"/>
              </w:rPr>
              <w:t xml:space="preserve"> cu istoricul lor.</w:t>
            </w:r>
          </w:p>
        </w:tc>
      </w:tr>
      <w:tr w:rsidR="00C56B79" w:rsidRPr="00AD3142" w:rsidTr="00E303FE">
        <w:trPr>
          <w:trHeight w:val="1030"/>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FD05F3" w:rsidP="00C56B79">
            <w:pPr>
              <w:jc w:val="both"/>
              <w:rPr>
                <w:rFonts w:cs="Calibri"/>
              </w:rPr>
            </w:pPr>
            <w:hyperlink r:id="rId197" w:history="1">
              <w:r w:rsidR="00C56B79" w:rsidRPr="00AD3142">
                <w:rPr>
                  <w:rStyle w:val="Hyperlink"/>
                  <w:rFonts w:cs="Calibri"/>
                </w:rPr>
                <w:t>http://archaeology.about.com/b/2010/04/25/polynesian-seafaring-to-the-american-continents.htm</w:t>
              </w:r>
            </w:hyperlink>
          </w:p>
        </w:tc>
        <w:tc>
          <w:tcPr>
            <w:tcW w:w="6502" w:type="dxa"/>
          </w:tcPr>
          <w:p w:rsidR="00C56B79" w:rsidRPr="00AD3142" w:rsidRDefault="00C56B79" w:rsidP="00C56B79">
            <w:pPr>
              <w:spacing w:line="240" w:lineRule="auto"/>
              <w:jc w:val="both"/>
              <w:rPr>
                <w:rFonts w:cs="Calibri"/>
              </w:rPr>
            </w:pPr>
            <w:r w:rsidRPr="00AD3142">
              <w:rPr>
                <w:rFonts w:cs="Calibri"/>
              </w:rPr>
              <w:t>Ghid arheologic al marilor migraţii</w:t>
            </w:r>
          </w:p>
        </w:tc>
      </w:tr>
      <w:tr w:rsidR="00C56B79" w:rsidRPr="00AD3142" w:rsidTr="00E303FE">
        <w:trPr>
          <w:trHeight w:val="582"/>
        </w:trPr>
        <w:tc>
          <w:tcPr>
            <w:tcW w:w="923" w:type="dxa"/>
            <w:vMerge/>
          </w:tcPr>
          <w:p w:rsidR="00C56B79" w:rsidRPr="009D32AA" w:rsidRDefault="00C56B79" w:rsidP="00C56B79">
            <w:pPr>
              <w:jc w:val="both"/>
              <w:rPr>
                <w:rFonts w:cs="Calibri"/>
                <w:lang w:val="en-US"/>
              </w:rPr>
            </w:pPr>
          </w:p>
        </w:tc>
        <w:tc>
          <w:tcPr>
            <w:tcW w:w="1403" w:type="dxa"/>
            <w:vMerge w:val="restart"/>
          </w:tcPr>
          <w:p w:rsidR="00C56B79" w:rsidRPr="00AD3142" w:rsidRDefault="00C56B79" w:rsidP="00C56B79">
            <w:pPr>
              <w:jc w:val="both"/>
              <w:rPr>
                <w:rFonts w:cs="Calibri"/>
              </w:rPr>
            </w:pPr>
            <w:r w:rsidRPr="00AD3142">
              <w:rPr>
                <w:rFonts w:cs="Calibri"/>
              </w:rPr>
              <w:t>Geografie</w:t>
            </w:r>
          </w:p>
          <w:p w:rsidR="00C56B79" w:rsidRPr="00AD3142" w:rsidRDefault="00C56B79" w:rsidP="00C56B79">
            <w:pPr>
              <w:jc w:val="both"/>
              <w:rPr>
                <w:rFonts w:cs="Calibri"/>
              </w:rPr>
            </w:pPr>
          </w:p>
          <w:p w:rsidR="00C56B79" w:rsidRPr="00AD3142" w:rsidRDefault="00C56B79" w:rsidP="00C56B79">
            <w:pPr>
              <w:jc w:val="both"/>
              <w:rPr>
                <w:rFonts w:cs="Calibri"/>
              </w:rPr>
            </w:pPr>
          </w:p>
        </w:tc>
        <w:tc>
          <w:tcPr>
            <w:tcW w:w="4870" w:type="dxa"/>
          </w:tcPr>
          <w:p w:rsidR="00C56B79" w:rsidRPr="00AD3142" w:rsidRDefault="00FD05F3" w:rsidP="00C56B79">
            <w:pPr>
              <w:spacing w:line="240" w:lineRule="auto"/>
              <w:jc w:val="both"/>
              <w:rPr>
                <w:rFonts w:eastAsia="Times New Roman" w:cs="Calibri"/>
                <w:b/>
              </w:rPr>
            </w:pPr>
            <w:hyperlink r:id="rId198" w:history="1">
              <w:r w:rsidR="00C56B79" w:rsidRPr="00AD3142">
                <w:rPr>
                  <w:rStyle w:val="Hyperlink"/>
                  <w:rFonts w:eastAsia="Times New Roman" w:cs="Calibri"/>
                </w:rPr>
                <w:t>http://advancedelearning.com</w:t>
              </w:r>
            </w:hyperlink>
          </w:p>
          <w:p w:rsidR="00C56B79" w:rsidRPr="00AD3142" w:rsidRDefault="00C56B79" w:rsidP="00C56B79">
            <w:pPr>
              <w:spacing w:line="240" w:lineRule="auto"/>
              <w:jc w:val="both"/>
              <w:rPr>
                <w:rFonts w:eastAsia="Times New Roman" w:cs="Calibri"/>
                <w:b/>
                <w:color w:val="0000FF"/>
                <w:u w:val="single"/>
              </w:rPr>
            </w:pPr>
            <w:r w:rsidRPr="00AD3142">
              <w:rPr>
                <w:rFonts w:eastAsia="Times New Roman" w:cs="Calibri"/>
                <w:b/>
              </w:rPr>
              <w:t>/</w:t>
            </w:r>
            <w:proofErr w:type="spellStart"/>
            <w:r w:rsidRPr="00AD3142">
              <w:rPr>
                <w:rStyle w:val="Hyperlink"/>
                <w:rFonts w:eastAsia="Times New Roman" w:cs="Calibri"/>
              </w:rPr>
              <w:t>index.php</w:t>
            </w:r>
            <w:proofErr w:type="spellEnd"/>
            <w:r w:rsidRPr="00AD3142">
              <w:rPr>
                <w:rStyle w:val="Hyperlink"/>
                <w:rFonts w:eastAsia="Times New Roman" w:cs="Calibri"/>
              </w:rPr>
              <w:t>/</w:t>
            </w:r>
            <w:proofErr w:type="spellStart"/>
            <w:r w:rsidRPr="00AD3142">
              <w:rPr>
                <w:rStyle w:val="Hyperlink"/>
                <w:rFonts w:eastAsia="Times New Roman" w:cs="Calibri"/>
              </w:rPr>
              <w:t>articles</w:t>
            </w:r>
            <w:proofErr w:type="spellEnd"/>
            <w:r w:rsidRPr="00AD3142">
              <w:rPr>
                <w:rStyle w:val="Hyperlink"/>
                <w:rFonts w:eastAsia="Times New Roman" w:cs="Calibri"/>
              </w:rPr>
              <w:t>/c32</w:t>
            </w:r>
          </w:p>
        </w:tc>
        <w:tc>
          <w:tcPr>
            <w:tcW w:w="6502" w:type="dxa"/>
          </w:tcPr>
          <w:p w:rsidR="00C56B79" w:rsidRPr="00AD3142" w:rsidRDefault="00C56B79" w:rsidP="00C56B79">
            <w:pPr>
              <w:pStyle w:val="Frspaiere"/>
              <w:jc w:val="both"/>
              <w:rPr>
                <w:rFonts w:cs="Calibri"/>
              </w:rPr>
            </w:pPr>
            <w:r w:rsidRPr="00AD3142">
              <w:rPr>
                <w:rFonts w:cs="Calibri"/>
              </w:rPr>
              <w:t>Lecţii AeL</w:t>
            </w:r>
          </w:p>
        </w:tc>
      </w:tr>
      <w:tr w:rsidR="00C56B79" w:rsidRPr="00AD3142" w:rsidTr="00E303FE">
        <w:trPr>
          <w:trHeight w:val="7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199" w:history="1">
              <w:r w:rsidR="00C56B79" w:rsidRPr="00AD3142">
                <w:rPr>
                  <w:rStyle w:val="Hyperlink"/>
                  <w:rFonts w:cs="Calibri"/>
                </w:rPr>
                <w:t>http://www.harta-romaniei.org/</w:t>
              </w:r>
            </w:hyperlink>
          </w:p>
        </w:tc>
        <w:tc>
          <w:tcPr>
            <w:tcW w:w="6502" w:type="dxa"/>
          </w:tcPr>
          <w:p w:rsidR="00C56B79" w:rsidRPr="00AD3142" w:rsidRDefault="00C56B79" w:rsidP="00C56B79">
            <w:pPr>
              <w:jc w:val="both"/>
              <w:rPr>
                <w:rFonts w:cs="Calibri"/>
              </w:rPr>
            </w:pPr>
            <w:r w:rsidRPr="00AD3142">
              <w:rPr>
                <w:rFonts w:cs="Calibri"/>
              </w:rPr>
              <w:t xml:space="preserve">Harta României . Site-ul oferă posibilităţi de calcul al distanţelor rutiere, informaţii şi posibilităţi de căutare avansată a localităţilor. </w:t>
            </w:r>
          </w:p>
        </w:tc>
      </w:tr>
      <w:tr w:rsidR="00C56B79" w:rsidRPr="00AD3142" w:rsidTr="00E303FE">
        <w:trPr>
          <w:trHeight w:val="7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200" w:history="1">
              <w:r w:rsidR="00C56B79" w:rsidRPr="00AD3142">
                <w:rPr>
                  <w:rStyle w:val="Hyperlink"/>
                  <w:rFonts w:cs="Calibri"/>
                </w:rPr>
                <w:t>http://www.visualgeography.com/</w:t>
              </w:r>
            </w:hyperlink>
          </w:p>
        </w:tc>
        <w:tc>
          <w:tcPr>
            <w:tcW w:w="6502" w:type="dxa"/>
          </w:tcPr>
          <w:p w:rsidR="00C56B79" w:rsidRPr="00AD3142" w:rsidRDefault="00C56B79" w:rsidP="00C56B79">
            <w:pPr>
              <w:jc w:val="both"/>
              <w:rPr>
                <w:rFonts w:cs="Calibri"/>
              </w:rPr>
            </w:pPr>
            <w:r w:rsidRPr="00AD3142">
              <w:rPr>
                <w:rFonts w:cs="Calibri"/>
              </w:rPr>
              <w:t xml:space="preserve">Site ce oferă informaţii geografice actuale despre ţările lumii, însoţite de o bogată colecţie de fotografii specifice locurilor vizitate. Oferă informaţii şi curiozităţi dar şi </w:t>
            </w:r>
            <w:proofErr w:type="spellStart"/>
            <w:r w:rsidRPr="00AD3142">
              <w:rPr>
                <w:rFonts w:cs="Calibri"/>
              </w:rPr>
              <w:t>intrebări</w:t>
            </w:r>
            <w:proofErr w:type="spellEnd"/>
            <w:r w:rsidRPr="00AD3142">
              <w:rPr>
                <w:rFonts w:cs="Calibri"/>
              </w:rPr>
              <w:t xml:space="preserve"> pentru verificarea cunoştinţelor </w:t>
            </w:r>
            <w:r w:rsidRPr="00AD3142">
              <w:rPr>
                <w:rFonts w:cs="Calibri"/>
              </w:rPr>
              <w:lastRenderedPageBreak/>
              <w:t>geografice.</w:t>
            </w:r>
          </w:p>
        </w:tc>
      </w:tr>
      <w:tr w:rsidR="00C56B79" w:rsidRPr="00AD3142" w:rsidTr="00E303FE">
        <w:trPr>
          <w:trHeight w:val="588"/>
        </w:trPr>
        <w:tc>
          <w:tcPr>
            <w:tcW w:w="923" w:type="dxa"/>
            <w:vMerge/>
          </w:tcPr>
          <w:p w:rsidR="00C56B79" w:rsidRPr="009D32AA"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201" w:history="1">
              <w:r w:rsidR="00C56B79" w:rsidRPr="00AD3142">
                <w:rPr>
                  <w:rStyle w:val="Hyperlink"/>
                  <w:rFonts w:cs="Calibri"/>
                </w:rPr>
                <w:t>http://www.nationmaster.com/index.php</w:t>
              </w:r>
            </w:hyperlink>
          </w:p>
          <w:p w:rsidR="00C56B79" w:rsidRPr="00AD3142" w:rsidRDefault="00C56B79" w:rsidP="00C56B79">
            <w:pPr>
              <w:jc w:val="both"/>
              <w:rPr>
                <w:rFonts w:cs="Calibri"/>
              </w:rPr>
            </w:pPr>
          </w:p>
        </w:tc>
        <w:tc>
          <w:tcPr>
            <w:tcW w:w="6502" w:type="dxa"/>
          </w:tcPr>
          <w:p w:rsidR="00C56B79" w:rsidRPr="00AD3142" w:rsidRDefault="00C56B79" w:rsidP="00C56B79">
            <w:pPr>
              <w:jc w:val="both"/>
              <w:rPr>
                <w:rFonts w:cs="Calibri"/>
              </w:rPr>
            </w:pPr>
            <w:r w:rsidRPr="00AD3142">
              <w:rPr>
                <w:rFonts w:cs="Calibri"/>
              </w:rPr>
              <w:t>Portal ce oferă resurse gratuite despre geografia lumii. Sunt oferite informaţii statistice diverse, acces la enciclopedii, hărţi şi informaţii actualizate despre ţările lumii.</w:t>
            </w:r>
          </w:p>
        </w:tc>
      </w:tr>
      <w:tr w:rsidR="00C56B79" w:rsidRPr="00AD3142" w:rsidTr="00E303FE">
        <w:trPr>
          <w:trHeight w:val="588"/>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202" w:history="1">
              <w:r w:rsidR="00C56B79" w:rsidRPr="00AD3142">
                <w:rPr>
                  <w:rStyle w:val="Hyperlink"/>
                  <w:rFonts w:cs="Calibri"/>
                </w:rPr>
                <w:t>http://www.mapsinternational.co.uk/teacher-zone.asp</w:t>
              </w:r>
            </w:hyperlink>
          </w:p>
        </w:tc>
        <w:tc>
          <w:tcPr>
            <w:tcW w:w="6502" w:type="dxa"/>
          </w:tcPr>
          <w:p w:rsidR="00C56B79" w:rsidRPr="00AD3142" w:rsidRDefault="00C56B79" w:rsidP="00C56B79">
            <w:pPr>
              <w:jc w:val="both"/>
              <w:rPr>
                <w:rFonts w:cs="Calibri"/>
              </w:rPr>
            </w:pPr>
            <w:r w:rsidRPr="00AD3142">
              <w:rPr>
                <w:rFonts w:cs="Calibri"/>
              </w:rPr>
              <w:t>Site-ul oferă descărcarea gratuită a unor hărţi în format PDF, foarte utile pentru aplicaţii</w:t>
            </w:r>
          </w:p>
        </w:tc>
      </w:tr>
      <w:tr w:rsidR="00C56B79" w:rsidRPr="00AD3142" w:rsidTr="00E303FE">
        <w:trPr>
          <w:trHeight w:val="588"/>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FD05F3" w:rsidP="00C56B79">
            <w:pPr>
              <w:jc w:val="both"/>
              <w:rPr>
                <w:rFonts w:cs="Calibri"/>
              </w:rPr>
            </w:pPr>
            <w:hyperlink r:id="rId203" w:history="1">
              <w:r w:rsidR="00C56B79" w:rsidRPr="00AD3142">
                <w:rPr>
                  <w:rStyle w:val="Hyperlink"/>
                  <w:rFonts w:eastAsia="Times New Roman" w:cs="Calibri"/>
                </w:rPr>
                <w:t>http://www.nationalgeographic.com/lectures/archives.html</w:t>
              </w:r>
            </w:hyperlink>
          </w:p>
        </w:tc>
        <w:tc>
          <w:tcPr>
            <w:tcW w:w="6502" w:type="dxa"/>
          </w:tcPr>
          <w:p w:rsidR="00C56B79" w:rsidRPr="00AD3142" w:rsidRDefault="00C56B79" w:rsidP="00C56B79">
            <w:pPr>
              <w:jc w:val="both"/>
              <w:rPr>
                <w:rFonts w:cs="Calibri"/>
              </w:rPr>
            </w:pPr>
            <w:r w:rsidRPr="00AD3142">
              <w:rPr>
                <w:rFonts w:cs="Calibri"/>
              </w:rPr>
              <w:t>Informaţii şi aplicaţii din domeniile istoriei şi geografiei.</w:t>
            </w:r>
          </w:p>
        </w:tc>
      </w:tr>
      <w:tr w:rsidR="00C56B79" w:rsidRPr="00AD3142" w:rsidTr="00E303FE">
        <w:trPr>
          <w:trHeight w:val="588"/>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C56B79" w:rsidP="00C56B79">
            <w:pPr>
              <w:jc w:val="both"/>
              <w:rPr>
                <w:rFonts w:cs="Calibri"/>
              </w:rPr>
            </w:pPr>
            <w:r w:rsidRPr="00AD3142">
              <w:rPr>
                <w:rFonts w:cs="Calibri"/>
              </w:rPr>
              <w:t>http://www.enchantedlearning.com/subjects/ocean/</w:t>
            </w:r>
          </w:p>
        </w:tc>
        <w:tc>
          <w:tcPr>
            <w:tcW w:w="6502" w:type="dxa"/>
          </w:tcPr>
          <w:p w:rsidR="00C56B79" w:rsidRPr="00AD3142" w:rsidRDefault="00C56B79" w:rsidP="00C56B79">
            <w:pPr>
              <w:jc w:val="both"/>
              <w:rPr>
                <w:rFonts w:cs="Calibri"/>
              </w:rPr>
            </w:pPr>
            <w:r w:rsidRPr="00AD3142">
              <w:rPr>
                <w:rFonts w:cs="Calibri"/>
              </w:rPr>
              <w:t>Portal interactiv pentru toate nivelurile de studiu, cuprinzând informaţii, hărţi, teste.</w:t>
            </w:r>
          </w:p>
        </w:tc>
      </w:tr>
    </w:tbl>
    <w:p w:rsidR="00893E58" w:rsidRPr="00AD3142" w:rsidRDefault="00893E58" w:rsidP="00870044">
      <w:pPr>
        <w:jc w:val="both"/>
        <w:rPr>
          <w:rFonts w:cs="Calibri"/>
          <w:b/>
          <w:bCs/>
          <w:i/>
        </w:rPr>
      </w:pPr>
    </w:p>
    <w:p w:rsidR="00893E58" w:rsidRPr="00AD3142" w:rsidRDefault="00893E58" w:rsidP="00870044">
      <w:pPr>
        <w:numPr>
          <w:ilvl w:val="0"/>
          <w:numId w:val="91"/>
        </w:numPr>
        <w:jc w:val="both"/>
        <w:rPr>
          <w:rFonts w:cs="Calibri"/>
          <w:b/>
          <w:bCs/>
        </w:rPr>
      </w:pPr>
      <w:r w:rsidRPr="00AD3142">
        <w:rPr>
          <w:rFonts w:cs="Calibri"/>
          <w:b/>
          <w:bCs/>
        </w:rPr>
        <w:t xml:space="preserve">Aria curriculară </w:t>
      </w:r>
      <w:r w:rsidRPr="00AD3142">
        <w:rPr>
          <w:rFonts w:cs="Calibri"/>
          <w:b/>
          <w:bCs/>
          <w:i/>
        </w:rPr>
        <w:t>Arte</w:t>
      </w:r>
    </w:p>
    <w:tbl>
      <w:tblPr>
        <w:tblpPr w:leftFromText="180" w:rightFromText="180" w:vertAnchor="text" w:horzAnchor="margin" w:tblpX="-252" w:tblpY="626"/>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3"/>
        <w:gridCol w:w="1403"/>
        <w:gridCol w:w="4870"/>
        <w:gridCol w:w="6502"/>
      </w:tblGrid>
      <w:tr w:rsidR="00893E58" w:rsidRPr="00AD3142" w:rsidTr="0087225D">
        <w:tc>
          <w:tcPr>
            <w:tcW w:w="923" w:type="dxa"/>
          </w:tcPr>
          <w:p w:rsidR="00893E58" w:rsidRPr="00AD3142" w:rsidRDefault="00893E58" w:rsidP="001023CC">
            <w:pPr>
              <w:spacing w:after="0"/>
              <w:jc w:val="both"/>
              <w:rPr>
                <w:rFonts w:cs="Calibri"/>
              </w:rPr>
            </w:pPr>
            <w:r w:rsidRPr="00AD3142">
              <w:rPr>
                <w:rFonts w:cs="Calibri"/>
              </w:rPr>
              <w:t>Clasa</w:t>
            </w:r>
          </w:p>
        </w:tc>
        <w:tc>
          <w:tcPr>
            <w:tcW w:w="1403" w:type="dxa"/>
          </w:tcPr>
          <w:p w:rsidR="00893E58" w:rsidRPr="00AD3142" w:rsidRDefault="00893E58" w:rsidP="001023CC">
            <w:pPr>
              <w:spacing w:after="0"/>
              <w:jc w:val="both"/>
              <w:rPr>
                <w:rFonts w:cs="Calibri"/>
              </w:rPr>
            </w:pPr>
            <w:r w:rsidRPr="00AD3142">
              <w:rPr>
                <w:rFonts w:cs="Calibri"/>
              </w:rPr>
              <w:t>Disciplina</w:t>
            </w:r>
          </w:p>
        </w:tc>
        <w:tc>
          <w:tcPr>
            <w:tcW w:w="4870" w:type="dxa"/>
          </w:tcPr>
          <w:p w:rsidR="00893E58" w:rsidRPr="00AD3142" w:rsidRDefault="00893E58" w:rsidP="001023CC">
            <w:pPr>
              <w:spacing w:after="0"/>
              <w:jc w:val="both"/>
              <w:rPr>
                <w:rFonts w:cs="Calibri"/>
              </w:rPr>
            </w:pPr>
            <w:r w:rsidRPr="00AD3142">
              <w:rPr>
                <w:rFonts w:cs="Calibri"/>
              </w:rPr>
              <w:t>URL</w:t>
            </w:r>
          </w:p>
        </w:tc>
        <w:tc>
          <w:tcPr>
            <w:tcW w:w="6502" w:type="dxa"/>
          </w:tcPr>
          <w:p w:rsidR="00893E58" w:rsidRPr="00AD3142" w:rsidRDefault="00893E58" w:rsidP="001023CC">
            <w:pPr>
              <w:spacing w:after="0"/>
              <w:jc w:val="both"/>
              <w:rPr>
                <w:rFonts w:cs="Calibri"/>
              </w:rPr>
            </w:pPr>
            <w:r w:rsidRPr="00AD3142">
              <w:rPr>
                <w:rFonts w:cs="Calibri"/>
              </w:rPr>
              <w:t>Scurtă caracterizare</w:t>
            </w:r>
          </w:p>
        </w:tc>
      </w:tr>
      <w:tr w:rsidR="00C56B79" w:rsidRPr="00AD3142" w:rsidTr="0087225D">
        <w:trPr>
          <w:trHeight w:val="586"/>
        </w:trPr>
        <w:tc>
          <w:tcPr>
            <w:tcW w:w="923" w:type="dxa"/>
            <w:vMerge w:val="restart"/>
          </w:tcPr>
          <w:p w:rsidR="00C56B79" w:rsidRPr="00AD3142" w:rsidRDefault="00C56B79" w:rsidP="001023CC">
            <w:pPr>
              <w:spacing w:after="0"/>
              <w:jc w:val="both"/>
              <w:rPr>
                <w:rFonts w:cs="Calibri"/>
              </w:rPr>
            </w:pPr>
            <w:r w:rsidRPr="00AD3142">
              <w:rPr>
                <w:rFonts w:cs="Calibri"/>
              </w:rPr>
              <w:t>1-4</w:t>
            </w:r>
          </w:p>
        </w:tc>
        <w:tc>
          <w:tcPr>
            <w:tcW w:w="1403" w:type="dxa"/>
            <w:vMerge w:val="restart"/>
          </w:tcPr>
          <w:p w:rsidR="00C56B79" w:rsidRPr="00AD3142" w:rsidRDefault="00C56B79" w:rsidP="001023CC">
            <w:pPr>
              <w:spacing w:after="0"/>
              <w:jc w:val="both"/>
              <w:rPr>
                <w:rFonts w:cs="Calibri"/>
              </w:rPr>
            </w:pPr>
            <w:r w:rsidRPr="00AD3142">
              <w:rPr>
                <w:rFonts w:cs="Calibri"/>
              </w:rPr>
              <w:t>Arte plastice/Educaţie muzicală</w:t>
            </w:r>
          </w:p>
        </w:tc>
        <w:tc>
          <w:tcPr>
            <w:tcW w:w="4870" w:type="dxa"/>
          </w:tcPr>
          <w:p w:rsidR="00C56B79" w:rsidRPr="00AD3142" w:rsidRDefault="00FD05F3" w:rsidP="001023CC">
            <w:pPr>
              <w:spacing w:after="0"/>
              <w:jc w:val="both"/>
              <w:rPr>
                <w:rFonts w:cs="Calibri"/>
              </w:rPr>
            </w:pPr>
            <w:hyperlink r:id="rId204" w:history="1">
              <w:r w:rsidR="00C56B79" w:rsidRPr="00AD3142">
                <w:rPr>
                  <w:rStyle w:val="Hyperlink"/>
                  <w:rFonts w:cs="Calibri"/>
                </w:rPr>
                <w:t>http://www.microsoft.com/download/en/details.aspx?displaylang=en&amp;id=11132</w:t>
              </w:r>
            </w:hyperlink>
          </w:p>
        </w:tc>
        <w:tc>
          <w:tcPr>
            <w:tcW w:w="6502" w:type="dxa"/>
          </w:tcPr>
          <w:p w:rsidR="00C56B79" w:rsidRPr="00AD3142" w:rsidRDefault="00C56B79" w:rsidP="001023CC">
            <w:pPr>
              <w:spacing w:after="0" w:line="240" w:lineRule="auto"/>
              <w:jc w:val="both"/>
              <w:rPr>
                <w:rFonts w:cs="Calibri"/>
              </w:rPr>
            </w:pPr>
            <w:r w:rsidRPr="00AD3142">
              <w:rPr>
                <w:rFonts w:cs="Calibri"/>
              </w:rPr>
              <w:t xml:space="preserve">Program de la Microsoft pentru realizarea artistică a albumelor cu fotografii digitale. Poate fi utilizat pentru realizarea unor proiecte cu materiale fotografice, oferind posibilitatea integrării în prezentare  a unor fişiere audio (comentarii, muzică, etc). Permite salvarea proiectului în diverse formate multimedia .  </w:t>
            </w:r>
          </w:p>
        </w:tc>
      </w:tr>
      <w:tr w:rsidR="00C56B79" w:rsidRPr="00AD3142" w:rsidTr="0087225D">
        <w:trPr>
          <w:trHeight w:val="584"/>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FD05F3" w:rsidP="001023CC">
            <w:pPr>
              <w:spacing w:after="0" w:line="240" w:lineRule="auto"/>
              <w:jc w:val="both"/>
              <w:rPr>
                <w:rFonts w:eastAsia="Times New Roman" w:cs="Calibri"/>
                <w:b/>
              </w:rPr>
            </w:pPr>
            <w:hyperlink r:id="rId205" w:history="1">
              <w:r w:rsidR="00C56B79" w:rsidRPr="00AD3142">
                <w:rPr>
                  <w:rStyle w:val="Hyperlink"/>
                  <w:rFonts w:eastAsia="Times New Roman" w:cs="Calibri"/>
                </w:rPr>
                <w:t>http://advancedelearning.com</w:t>
              </w:r>
            </w:hyperlink>
          </w:p>
          <w:p w:rsidR="00C56B79" w:rsidRPr="00AD3142" w:rsidRDefault="00C56B79" w:rsidP="001023CC">
            <w:pPr>
              <w:spacing w:after="0" w:line="240" w:lineRule="auto"/>
              <w:jc w:val="both"/>
              <w:rPr>
                <w:rFonts w:eastAsia="Times New Roman" w:cs="Calibri"/>
                <w:b/>
                <w:color w:val="0000FF"/>
                <w:u w:val="single"/>
              </w:rPr>
            </w:pPr>
            <w:r w:rsidRPr="00AD3142">
              <w:rPr>
                <w:rFonts w:eastAsia="Times New Roman" w:cs="Calibri"/>
                <w:b/>
              </w:rPr>
              <w:t>/</w:t>
            </w:r>
            <w:proofErr w:type="spellStart"/>
            <w:r w:rsidRPr="00AD3142">
              <w:rPr>
                <w:rStyle w:val="Hyperlink"/>
                <w:rFonts w:eastAsia="Times New Roman" w:cs="Calibri"/>
              </w:rPr>
              <w:t>index.php</w:t>
            </w:r>
            <w:proofErr w:type="spellEnd"/>
            <w:r w:rsidRPr="00AD3142">
              <w:rPr>
                <w:rStyle w:val="Hyperlink"/>
                <w:rFonts w:eastAsia="Times New Roman" w:cs="Calibri"/>
              </w:rPr>
              <w:t>/</w:t>
            </w:r>
            <w:proofErr w:type="spellStart"/>
            <w:r w:rsidRPr="00AD3142">
              <w:rPr>
                <w:rStyle w:val="Hyperlink"/>
                <w:rFonts w:eastAsia="Times New Roman" w:cs="Calibri"/>
              </w:rPr>
              <w:t>articles</w:t>
            </w:r>
            <w:proofErr w:type="spellEnd"/>
            <w:r w:rsidRPr="00AD3142">
              <w:rPr>
                <w:rStyle w:val="Hyperlink"/>
                <w:rFonts w:eastAsia="Times New Roman" w:cs="Calibri"/>
              </w:rPr>
              <w:t>/c32</w:t>
            </w:r>
          </w:p>
        </w:tc>
        <w:tc>
          <w:tcPr>
            <w:tcW w:w="6502" w:type="dxa"/>
          </w:tcPr>
          <w:p w:rsidR="00C56B79" w:rsidRPr="00AD3142" w:rsidRDefault="00C56B79" w:rsidP="00870044">
            <w:pPr>
              <w:pStyle w:val="Frspaiere"/>
              <w:jc w:val="both"/>
              <w:rPr>
                <w:rFonts w:cs="Calibri"/>
              </w:rPr>
            </w:pPr>
            <w:r w:rsidRPr="00AD3142">
              <w:rPr>
                <w:rFonts w:cs="Calibri"/>
              </w:rPr>
              <w:t>Lecţii AeL</w:t>
            </w:r>
          </w:p>
        </w:tc>
      </w:tr>
      <w:tr w:rsidR="00C56B79" w:rsidRPr="00AD3142" w:rsidTr="0087225D">
        <w:trPr>
          <w:trHeight w:val="584"/>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FD05F3" w:rsidP="001023CC">
            <w:pPr>
              <w:spacing w:after="0"/>
              <w:jc w:val="both"/>
              <w:rPr>
                <w:rFonts w:cs="Calibri"/>
              </w:rPr>
            </w:pPr>
            <w:hyperlink r:id="rId206" w:history="1">
              <w:r w:rsidR="00C56B79" w:rsidRPr="00AD3142">
                <w:rPr>
                  <w:rStyle w:val="Hyperlink"/>
                  <w:rFonts w:cs="Calibri"/>
                </w:rPr>
                <w:t>http://www.teachingideas.co.uk/</w:t>
              </w:r>
            </w:hyperlink>
          </w:p>
        </w:tc>
        <w:tc>
          <w:tcPr>
            <w:tcW w:w="6502" w:type="dxa"/>
          </w:tcPr>
          <w:p w:rsidR="00C56B79" w:rsidRPr="00AD3142" w:rsidRDefault="00C56B79" w:rsidP="001023CC">
            <w:pPr>
              <w:spacing w:after="0"/>
              <w:jc w:val="both"/>
              <w:rPr>
                <w:rFonts w:cs="Calibri"/>
              </w:rPr>
            </w:pPr>
            <w:r w:rsidRPr="00AD3142">
              <w:rPr>
                <w:rFonts w:cs="Calibri"/>
              </w:rPr>
              <w:t xml:space="preserve">Site ce oferă multiple resurse educaţionale, idei şi planuri de lecţii pentru învăţământul primar şi secundar ce pot fi descărcate şi </w:t>
            </w:r>
            <w:r w:rsidRPr="00AD3142">
              <w:rPr>
                <w:rFonts w:cs="Calibri"/>
              </w:rPr>
              <w:lastRenderedPageBreak/>
              <w:t>utilizate la clasă. Resursele sunt organizate pe materii şi domenii de interes.</w:t>
            </w:r>
          </w:p>
        </w:tc>
      </w:tr>
      <w:tr w:rsidR="00C56B79" w:rsidRPr="00AD3142" w:rsidTr="0087225D">
        <w:trPr>
          <w:trHeight w:val="584"/>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FD05F3" w:rsidP="001023CC">
            <w:pPr>
              <w:spacing w:after="0"/>
              <w:jc w:val="both"/>
              <w:rPr>
                <w:rFonts w:cs="Calibri"/>
              </w:rPr>
            </w:pPr>
            <w:hyperlink r:id="rId207" w:history="1">
              <w:r w:rsidR="00C56B79" w:rsidRPr="00AD3142">
                <w:rPr>
                  <w:rStyle w:val="Hyperlink"/>
                  <w:rFonts w:cs="Calibri"/>
                </w:rPr>
                <w:t>http://www.engagingplaces.org.uk/teaching+resources/art79828</w:t>
              </w:r>
            </w:hyperlink>
          </w:p>
        </w:tc>
        <w:tc>
          <w:tcPr>
            <w:tcW w:w="6502" w:type="dxa"/>
          </w:tcPr>
          <w:p w:rsidR="00C56B79" w:rsidRPr="00AD3142" w:rsidRDefault="00C56B79" w:rsidP="001023CC">
            <w:pPr>
              <w:spacing w:after="0" w:line="240" w:lineRule="auto"/>
              <w:jc w:val="both"/>
              <w:rPr>
                <w:rFonts w:cs="Calibri"/>
              </w:rPr>
            </w:pPr>
            <w:r w:rsidRPr="00AD3142">
              <w:rPr>
                <w:rFonts w:cs="Calibri"/>
              </w:rPr>
              <w:t>Resurse educaţionale pentru profesori clasificate pe materii (matematică, istorie, geografie, ştiinţă, artă şi design). Se pot descărca planuri de lecţii pentru  temele propuse.</w:t>
            </w:r>
          </w:p>
        </w:tc>
      </w:tr>
      <w:tr w:rsidR="00C56B79" w:rsidRPr="00AD3142" w:rsidTr="0087225D">
        <w:trPr>
          <w:trHeight w:val="568"/>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FD05F3" w:rsidP="001023CC">
            <w:pPr>
              <w:spacing w:after="0"/>
              <w:jc w:val="both"/>
              <w:rPr>
                <w:rFonts w:cs="Calibri"/>
              </w:rPr>
            </w:pPr>
            <w:hyperlink r:id="rId208" w:history="1">
              <w:r w:rsidR="00C56B79" w:rsidRPr="00AD3142">
                <w:rPr>
                  <w:rStyle w:val="Hyperlink"/>
                  <w:rFonts w:cs="Calibri"/>
                </w:rPr>
                <w:t>http://kids.discovery.com/</w:t>
              </w:r>
            </w:hyperlink>
          </w:p>
        </w:tc>
        <w:tc>
          <w:tcPr>
            <w:tcW w:w="6502" w:type="dxa"/>
          </w:tcPr>
          <w:p w:rsidR="00C56B79" w:rsidRPr="00AD3142" w:rsidRDefault="00C56B79" w:rsidP="001023CC">
            <w:pPr>
              <w:spacing w:after="0"/>
              <w:jc w:val="both"/>
              <w:rPr>
                <w:rFonts w:cs="Calibri"/>
              </w:rPr>
            </w:pPr>
            <w:r w:rsidRPr="00AD3142">
              <w:rPr>
                <w:rFonts w:cs="Calibri"/>
              </w:rPr>
              <w:t>Portal ce oferă copiilor jocuri, puzzle, activităţi diverse prezentate în forme grafice deosebite.</w:t>
            </w:r>
          </w:p>
        </w:tc>
      </w:tr>
      <w:tr w:rsidR="00C56B79" w:rsidRPr="00AD3142" w:rsidTr="0087225D">
        <w:trPr>
          <w:trHeight w:val="568"/>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FD05F3" w:rsidP="00C56B79">
            <w:pPr>
              <w:rPr>
                <w:rFonts w:cs="Calibri"/>
              </w:rPr>
            </w:pPr>
            <w:hyperlink r:id="rId209" w:history="1">
              <w:r w:rsidR="00C56B79" w:rsidRPr="00AD3142">
                <w:rPr>
                  <w:rStyle w:val="Hyperlink"/>
                  <w:rFonts w:cs="Calibri"/>
                </w:rPr>
                <w:t>http://research.microsoft.com/en-us/um/redmond/projects/songsmith/download.html</w:t>
              </w:r>
            </w:hyperlink>
          </w:p>
          <w:p w:rsidR="00C56B79" w:rsidRPr="00AD3142" w:rsidRDefault="00C56B79" w:rsidP="001023CC">
            <w:pPr>
              <w:spacing w:after="0"/>
              <w:jc w:val="both"/>
              <w:rPr>
                <w:rFonts w:cs="Calibri"/>
              </w:rPr>
            </w:pPr>
          </w:p>
        </w:tc>
        <w:tc>
          <w:tcPr>
            <w:tcW w:w="6502" w:type="dxa"/>
          </w:tcPr>
          <w:p w:rsidR="00030E7B" w:rsidRPr="00AD3142" w:rsidRDefault="00C56B79" w:rsidP="00030E7B">
            <w:pPr>
              <w:spacing w:after="0"/>
              <w:jc w:val="both"/>
              <w:rPr>
                <w:rFonts w:cs="Calibri"/>
              </w:rPr>
            </w:pPr>
            <w:proofErr w:type="spellStart"/>
            <w:r w:rsidRPr="00AD3142">
              <w:rPr>
                <w:rFonts w:cs="Calibri"/>
              </w:rPr>
              <w:t>Songsmith</w:t>
            </w:r>
            <w:proofErr w:type="spellEnd"/>
            <w:r w:rsidRPr="00AD3142">
              <w:rPr>
                <w:rFonts w:cs="Calibri"/>
              </w:rPr>
              <w:t xml:space="preserve"> </w:t>
            </w:r>
            <w:r w:rsidR="00030E7B" w:rsidRPr="00AD3142">
              <w:rPr>
                <w:rFonts w:cs="Calibri"/>
              </w:rPr>
              <w:t>generează acompaniament muzical pentru voci care sunt înregistrate cu ajutorul microfonului. Este util pentru a compune melodii.</w:t>
            </w:r>
          </w:p>
        </w:tc>
      </w:tr>
      <w:tr w:rsidR="00893E58" w:rsidRPr="00AD3142" w:rsidTr="0087225D">
        <w:tc>
          <w:tcPr>
            <w:tcW w:w="923" w:type="dxa"/>
            <w:vMerge w:val="restart"/>
            <w:vAlign w:val="center"/>
          </w:tcPr>
          <w:p w:rsidR="00893E58" w:rsidRPr="00AD3142" w:rsidRDefault="00893E58" w:rsidP="001023CC">
            <w:pPr>
              <w:spacing w:after="0"/>
              <w:jc w:val="both"/>
              <w:rPr>
                <w:rFonts w:cs="Calibri"/>
              </w:rPr>
            </w:pPr>
            <w:r w:rsidRPr="00AD3142">
              <w:rPr>
                <w:rFonts w:cs="Calibri"/>
              </w:rPr>
              <w:t>a 5-a</w:t>
            </w:r>
          </w:p>
          <w:p w:rsidR="00893E58" w:rsidRPr="00AD3142" w:rsidRDefault="00893E58" w:rsidP="001023CC">
            <w:pPr>
              <w:spacing w:after="0"/>
              <w:jc w:val="both"/>
              <w:rPr>
                <w:rFonts w:cs="Calibri"/>
              </w:rPr>
            </w:pPr>
            <w:r w:rsidRPr="00AD3142">
              <w:rPr>
                <w:rFonts w:cs="Calibri"/>
              </w:rPr>
              <w:t>-</w:t>
            </w:r>
          </w:p>
          <w:p w:rsidR="00893E58" w:rsidRPr="00AD3142" w:rsidRDefault="00893E58" w:rsidP="001023CC">
            <w:pPr>
              <w:spacing w:after="0"/>
              <w:jc w:val="both"/>
              <w:rPr>
                <w:rFonts w:cs="Calibri"/>
              </w:rPr>
            </w:pPr>
            <w:r w:rsidRPr="00AD3142">
              <w:rPr>
                <w:rFonts w:cs="Calibri"/>
              </w:rPr>
              <w:t>a 8-a</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Arte plastice/</w:t>
            </w:r>
          </w:p>
          <w:p w:rsidR="00893E58" w:rsidRPr="00AD3142" w:rsidRDefault="00893E58" w:rsidP="001023CC">
            <w:pPr>
              <w:spacing w:after="0"/>
              <w:jc w:val="both"/>
              <w:rPr>
                <w:rFonts w:cs="Calibri"/>
              </w:rPr>
            </w:pPr>
            <w:r w:rsidRPr="00AD3142">
              <w:rPr>
                <w:rFonts w:cs="Calibri"/>
              </w:rPr>
              <w:t>Educaţie civică</w:t>
            </w:r>
          </w:p>
        </w:tc>
        <w:tc>
          <w:tcPr>
            <w:tcW w:w="4870" w:type="dxa"/>
          </w:tcPr>
          <w:p w:rsidR="00893E58" w:rsidRPr="00AD3142" w:rsidRDefault="00FD05F3" w:rsidP="001023CC">
            <w:pPr>
              <w:spacing w:after="0"/>
              <w:jc w:val="both"/>
              <w:rPr>
                <w:rFonts w:cs="Calibri"/>
              </w:rPr>
            </w:pPr>
            <w:hyperlink r:id="rId210" w:history="1">
              <w:r w:rsidR="00893E58" w:rsidRPr="00AD3142">
                <w:rPr>
                  <w:rStyle w:val="Hyperlink"/>
                  <w:rFonts w:cs="Calibri"/>
                </w:rPr>
                <w:t>http://www.mylearning.org/</w:t>
              </w:r>
            </w:hyperlink>
          </w:p>
        </w:tc>
        <w:tc>
          <w:tcPr>
            <w:tcW w:w="6502" w:type="dxa"/>
          </w:tcPr>
          <w:p w:rsidR="00893E58" w:rsidRPr="00AD3142" w:rsidRDefault="00893E58" w:rsidP="00870044">
            <w:pPr>
              <w:pStyle w:val="Frspaiere"/>
              <w:jc w:val="both"/>
              <w:rPr>
                <w:rFonts w:cs="Calibri"/>
              </w:rPr>
            </w:pPr>
            <w:r w:rsidRPr="00AD3142">
              <w:rPr>
                <w:rFonts w:cs="Calibri"/>
              </w:rPr>
              <w:t>Portal cu resurse educaţionale diverse.</w:t>
            </w:r>
          </w:p>
        </w:tc>
      </w:tr>
      <w:tr w:rsidR="00893E58" w:rsidRPr="00AD3142" w:rsidTr="0087225D">
        <w:tc>
          <w:tcPr>
            <w:tcW w:w="923" w:type="dxa"/>
            <w:vMerge/>
            <w:vAlign w:val="center"/>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211" w:history="1">
              <w:r w:rsidR="00893E58" w:rsidRPr="00AD3142">
                <w:rPr>
                  <w:rStyle w:val="Hyperlink"/>
                  <w:rFonts w:cs="Calibri"/>
                </w:rPr>
                <w:t>http://www.rism.org.uk/</w:t>
              </w:r>
            </w:hyperlink>
          </w:p>
        </w:tc>
        <w:tc>
          <w:tcPr>
            <w:tcW w:w="6502" w:type="dxa"/>
          </w:tcPr>
          <w:p w:rsidR="00893E58" w:rsidRPr="00AD3142" w:rsidRDefault="00893E58" w:rsidP="001023CC">
            <w:pPr>
              <w:spacing w:after="0" w:line="240" w:lineRule="auto"/>
              <w:jc w:val="both"/>
              <w:rPr>
                <w:rFonts w:cs="Calibri"/>
              </w:rPr>
            </w:pPr>
            <w:r w:rsidRPr="00AD3142">
              <w:rPr>
                <w:rFonts w:cs="Calibri"/>
              </w:rPr>
              <w:t>Bază de date cu informaţii muzicale şi colecţii de imagini ale unor documente muzicale (partituri, versuri) aparţinând unor compozitori celebri ai lumii.</w:t>
            </w:r>
          </w:p>
          <w:p w:rsidR="00893E58" w:rsidRPr="00AD3142" w:rsidRDefault="00893E58" w:rsidP="001023CC">
            <w:pPr>
              <w:spacing w:after="0" w:line="240" w:lineRule="auto"/>
              <w:jc w:val="both"/>
              <w:rPr>
                <w:rFonts w:cs="Calibri"/>
              </w:rPr>
            </w:pPr>
          </w:p>
        </w:tc>
      </w:tr>
      <w:tr w:rsidR="00893E58" w:rsidRPr="00AD3142" w:rsidTr="0087225D">
        <w:trPr>
          <w:trHeight w:val="89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212" w:history="1">
              <w:r w:rsidR="00893E58" w:rsidRPr="00AD3142">
                <w:rPr>
                  <w:rStyle w:val="Hyperlink"/>
                  <w:rFonts w:cs="Calibri"/>
                </w:rPr>
                <w:t>http://www.timelineindex.com/content/home.php</w:t>
              </w:r>
            </w:hyperlink>
          </w:p>
        </w:tc>
        <w:tc>
          <w:tcPr>
            <w:tcW w:w="6502" w:type="dxa"/>
          </w:tcPr>
          <w:p w:rsidR="00893E58" w:rsidRPr="00AD3142" w:rsidRDefault="00893E58" w:rsidP="001023CC">
            <w:pPr>
              <w:spacing w:after="0"/>
              <w:jc w:val="both"/>
              <w:rPr>
                <w:rFonts w:cs="Calibri"/>
              </w:rPr>
            </w:pPr>
            <w:r w:rsidRPr="00AD3142">
              <w:rPr>
                <w:rFonts w:cs="Calibri"/>
              </w:rPr>
              <w:t xml:space="preserve">Portal ce oferă resurse educaţionale multimedia gratuite oferite de muzee, biblioteci şi arhive.  </w:t>
            </w:r>
          </w:p>
        </w:tc>
      </w:tr>
      <w:tr w:rsidR="00893E58" w:rsidRPr="00AD3142" w:rsidTr="0087225D">
        <w:trPr>
          <w:trHeight w:val="337"/>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213" w:history="1">
              <w:r w:rsidR="00893E58" w:rsidRPr="00AD3142">
                <w:rPr>
                  <w:rStyle w:val="Hyperlink"/>
                  <w:rFonts w:cs="Calibri"/>
                </w:rPr>
                <w:t>http://www.googleartproject.com/</w:t>
              </w:r>
            </w:hyperlink>
          </w:p>
        </w:tc>
        <w:tc>
          <w:tcPr>
            <w:tcW w:w="6502" w:type="dxa"/>
          </w:tcPr>
          <w:p w:rsidR="00893E58" w:rsidRPr="00AD3142" w:rsidRDefault="00893E58" w:rsidP="001023CC">
            <w:pPr>
              <w:spacing w:after="0" w:line="240" w:lineRule="auto"/>
              <w:jc w:val="both"/>
              <w:rPr>
                <w:rFonts w:cs="Calibri"/>
              </w:rPr>
            </w:pPr>
            <w:r w:rsidRPr="00AD3142">
              <w:rPr>
                <w:rFonts w:cs="Calibri"/>
              </w:rPr>
              <w:t xml:space="preserve">Portal realizat Google ce pune la dispoziţia celor </w:t>
            </w:r>
            <w:proofErr w:type="spellStart"/>
            <w:r w:rsidRPr="00AD3142">
              <w:rPr>
                <w:rFonts w:cs="Calibri"/>
              </w:rPr>
              <w:t>interesati</w:t>
            </w:r>
            <w:proofErr w:type="spellEnd"/>
            <w:r w:rsidRPr="00AD3142">
              <w:rPr>
                <w:rFonts w:cs="Calibri"/>
              </w:rPr>
              <w:t xml:space="preserve"> resurse deosebite pentru vizitarea on-line a celor mai renumite muzee de artă ale lumii. Pot fi </w:t>
            </w:r>
            <w:proofErr w:type="spellStart"/>
            <w:r w:rsidRPr="00AD3142">
              <w:rPr>
                <w:rFonts w:cs="Calibri"/>
              </w:rPr>
              <w:t>intâlnite</w:t>
            </w:r>
            <w:proofErr w:type="spellEnd"/>
            <w:r w:rsidRPr="00AD3142">
              <w:rPr>
                <w:rFonts w:cs="Calibri"/>
              </w:rPr>
              <w:t xml:space="preserve"> imagini ale operelor de artă expuse în sălile muzeelor vizitate virtual. Condiţiile grafice de excepţie fac din acest portal un instrument deosebit de util cadrelor didactice dar şi celor interesaţi de arta şi cultura lumii.</w:t>
            </w:r>
          </w:p>
        </w:tc>
      </w:tr>
      <w:tr w:rsidR="00893E58" w:rsidRPr="00AD3142" w:rsidTr="0087225D">
        <w:tc>
          <w:tcPr>
            <w:tcW w:w="923" w:type="dxa"/>
            <w:vMerge w:val="restart"/>
            <w:vAlign w:val="center"/>
          </w:tcPr>
          <w:p w:rsidR="00893E58" w:rsidRPr="00AD3142" w:rsidRDefault="00893E58" w:rsidP="001023CC">
            <w:pPr>
              <w:spacing w:after="0"/>
              <w:jc w:val="both"/>
              <w:rPr>
                <w:rFonts w:cs="Calibri"/>
              </w:rPr>
            </w:pPr>
            <w:r w:rsidRPr="00AD3142">
              <w:rPr>
                <w:rFonts w:cs="Calibri"/>
              </w:rPr>
              <w:t>a 9-a –</w:t>
            </w:r>
          </w:p>
          <w:p w:rsidR="00893E58" w:rsidRPr="00AD3142" w:rsidRDefault="00893E58" w:rsidP="001023CC">
            <w:pPr>
              <w:spacing w:after="0"/>
              <w:jc w:val="both"/>
              <w:rPr>
                <w:rFonts w:cs="Calibri"/>
              </w:rPr>
            </w:pPr>
            <w:r w:rsidRPr="00AD3142">
              <w:rPr>
                <w:rFonts w:cs="Calibri"/>
              </w:rPr>
              <w:t>a 12-a</w:t>
            </w:r>
          </w:p>
        </w:tc>
        <w:tc>
          <w:tcPr>
            <w:tcW w:w="1403" w:type="dxa"/>
            <w:vMerge w:val="restart"/>
            <w:vAlign w:val="center"/>
          </w:tcPr>
          <w:p w:rsidR="00893E58" w:rsidRPr="00AD3142" w:rsidRDefault="00893E58" w:rsidP="001023CC">
            <w:pPr>
              <w:spacing w:after="0"/>
              <w:jc w:val="both"/>
              <w:rPr>
                <w:rFonts w:cs="Calibri"/>
              </w:rPr>
            </w:pPr>
            <w:r w:rsidRPr="00AD3142">
              <w:rPr>
                <w:rFonts w:cs="Calibri"/>
              </w:rPr>
              <w:t>Arte plastice/</w:t>
            </w:r>
          </w:p>
          <w:p w:rsidR="00893E58" w:rsidRPr="00AD3142" w:rsidRDefault="00893E58" w:rsidP="001023CC">
            <w:pPr>
              <w:spacing w:after="0"/>
              <w:jc w:val="both"/>
              <w:rPr>
                <w:rFonts w:cs="Calibri"/>
              </w:rPr>
            </w:pPr>
            <w:r w:rsidRPr="00AD3142">
              <w:rPr>
                <w:rFonts w:cs="Calibri"/>
              </w:rPr>
              <w:t xml:space="preserve">Educaţie </w:t>
            </w:r>
            <w:r w:rsidRPr="00AD3142">
              <w:rPr>
                <w:rFonts w:cs="Calibri"/>
              </w:rPr>
              <w:lastRenderedPageBreak/>
              <w:t>muzicală</w:t>
            </w:r>
          </w:p>
          <w:p w:rsidR="00893E58" w:rsidRPr="00AD3142" w:rsidRDefault="00893E58" w:rsidP="001023CC">
            <w:pPr>
              <w:spacing w:after="0"/>
              <w:jc w:val="both"/>
              <w:rPr>
                <w:rFonts w:cs="Calibri"/>
              </w:rPr>
            </w:pPr>
          </w:p>
        </w:tc>
        <w:tc>
          <w:tcPr>
            <w:tcW w:w="4870" w:type="dxa"/>
          </w:tcPr>
          <w:p w:rsidR="00893E58" w:rsidRPr="00AD3142" w:rsidRDefault="00FD05F3" w:rsidP="001023CC">
            <w:pPr>
              <w:spacing w:after="0"/>
              <w:jc w:val="both"/>
              <w:rPr>
                <w:rFonts w:cs="Calibri"/>
              </w:rPr>
            </w:pPr>
            <w:hyperlink r:id="rId214" w:history="1">
              <w:r w:rsidR="00893E58" w:rsidRPr="00AD3142">
                <w:rPr>
                  <w:rStyle w:val="Hyperlink"/>
                  <w:rFonts w:eastAsia="Times New Roman" w:cs="Calibri"/>
                </w:rPr>
                <w:t>http://www.oercommons.org/</w:t>
              </w:r>
            </w:hyperlink>
          </w:p>
        </w:tc>
        <w:tc>
          <w:tcPr>
            <w:tcW w:w="6502" w:type="dxa"/>
          </w:tcPr>
          <w:p w:rsidR="00893E58" w:rsidRPr="00AD3142" w:rsidRDefault="00893E58" w:rsidP="001023CC">
            <w:pPr>
              <w:spacing w:after="0"/>
              <w:jc w:val="both"/>
              <w:rPr>
                <w:rFonts w:cs="Calibri"/>
              </w:rPr>
            </w:pPr>
            <w:r w:rsidRPr="00AD3142">
              <w:rPr>
                <w:rStyle w:val="apple-style-span"/>
                <w:rFonts w:eastAsia="Times New Roman" w:cs="Calibri"/>
                <w:color w:val="000000"/>
                <w:shd w:val="clear" w:color="auto" w:fill="FFFFFF"/>
              </w:rPr>
              <w:t>Resurse educaţionale diverse pe domenii de interes, nivele de studiu, tipuri de materiale educaţionale</w:t>
            </w:r>
          </w:p>
        </w:tc>
      </w:tr>
      <w:tr w:rsidR="00893E58" w:rsidRPr="00AD3142" w:rsidTr="0087225D">
        <w:trPr>
          <w:trHeight w:val="451"/>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893E58" w:rsidP="001023CC">
            <w:pPr>
              <w:spacing w:after="0"/>
              <w:jc w:val="both"/>
              <w:rPr>
                <w:rFonts w:cs="Calibri"/>
              </w:rPr>
            </w:pPr>
            <w:r w:rsidRPr="00AD3142">
              <w:rPr>
                <w:rFonts w:cs="Calibri"/>
              </w:rPr>
              <w:t>http://www.all-art.org/</w:t>
            </w:r>
          </w:p>
        </w:tc>
        <w:tc>
          <w:tcPr>
            <w:tcW w:w="6502" w:type="dxa"/>
          </w:tcPr>
          <w:p w:rsidR="00893E58" w:rsidRPr="00AD3142" w:rsidRDefault="00893E58" w:rsidP="001023CC">
            <w:pPr>
              <w:spacing w:after="0"/>
              <w:jc w:val="both"/>
              <w:rPr>
                <w:rFonts w:cs="Calibri"/>
              </w:rPr>
            </w:pPr>
            <w:r w:rsidRPr="00AD3142">
              <w:rPr>
                <w:rFonts w:cs="Calibri"/>
              </w:rPr>
              <w:t>Portal de istorie universală a artei.</w:t>
            </w:r>
          </w:p>
        </w:tc>
      </w:tr>
      <w:tr w:rsidR="00893E58" w:rsidRPr="00AD3142" w:rsidTr="0087225D">
        <w:trPr>
          <w:trHeight w:val="559"/>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FD05F3" w:rsidP="001023CC">
            <w:pPr>
              <w:spacing w:after="0"/>
              <w:jc w:val="both"/>
              <w:rPr>
                <w:rFonts w:cs="Calibri"/>
              </w:rPr>
            </w:pPr>
            <w:hyperlink r:id="rId215" w:history="1">
              <w:r w:rsidR="00893E58" w:rsidRPr="00AD3142">
                <w:rPr>
                  <w:rStyle w:val="Hyperlink"/>
                  <w:rFonts w:eastAsia="Times New Roman" w:cs="Calibri"/>
                </w:rPr>
                <w:t>http://www.davidrumsey.com/</w:t>
              </w:r>
            </w:hyperlink>
          </w:p>
        </w:tc>
        <w:tc>
          <w:tcPr>
            <w:tcW w:w="6502" w:type="dxa"/>
          </w:tcPr>
          <w:p w:rsidR="00893E58" w:rsidRPr="00AD3142" w:rsidRDefault="00893E58" w:rsidP="001023CC">
            <w:pPr>
              <w:spacing w:after="0"/>
              <w:jc w:val="both"/>
              <w:rPr>
                <w:rFonts w:cs="Calibri"/>
              </w:rPr>
            </w:pPr>
            <w:r w:rsidRPr="00AD3142">
              <w:rPr>
                <w:rFonts w:cs="Calibri"/>
              </w:rPr>
              <w:t xml:space="preserve">Portal ce oferă resurse educaţionale multimedia gratuite oferite de muzee, biblioteci şi arhive.  </w:t>
            </w:r>
          </w:p>
        </w:tc>
      </w:tr>
      <w:tr w:rsidR="00893E58" w:rsidRPr="00AD3142" w:rsidTr="0087225D">
        <w:trPr>
          <w:trHeight w:val="331"/>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893E58" w:rsidP="001023CC">
            <w:pPr>
              <w:spacing w:after="0"/>
              <w:jc w:val="both"/>
              <w:rPr>
                <w:rFonts w:cs="Calibri"/>
              </w:rPr>
            </w:pPr>
            <w:r w:rsidRPr="00AD3142">
              <w:rPr>
                <w:rFonts w:eastAsia="Times New Roman" w:cs="Calibri"/>
              </w:rPr>
              <w:t>http://library.thinkquest.org/15413/history/music-history.htm</w:t>
            </w:r>
          </w:p>
        </w:tc>
        <w:tc>
          <w:tcPr>
            <w:tcW w:w="6502" w:type="dxa"/>
          </w:tcPr>
          <w:p w:rsidR="00893E58" w:rsidRPr="00AD3142" w:rsidRDefault="00893E58" w:rsidP="001023CC">
            <w:pPr>
              <w:spacing w:after="0" w:line="240" w:lineRule="auto"/>
              <w:jc w:val="both"/>
              <w:rPr>
                <w:rFonts w:cs="Calibri"/>
              </w:rPr>
            </w:pPr>
            <w:r w:rsidRPr="00AD3142">
              <w:rPr>
                <w:rFonts w:cs="Calibri"/>
              </w:rPr>
              <w:t>Portal de istorie a muzicii</w:t>
            </w:r>
          </w:p>
          <w:p w:rsidR="00893E58" w:rsidRPr="00AD3142" w:rsidRDefault="00893E58" w:rsidP="001023CC">
            <w:pPr>
              <w:spacing w:after="0" w:line="240" w:lineRule="auto"/>
              <w:jc w:val="both"/>
              <w:rPr>
                <w:rFonts w:cs="Calibri"/>
              </w:rPr>
            </w:pPr>
          </w:p>
          <w:p w:rsidR="00893E58" w:rsidRPr="00AD3142" w:rsidRDefault="00893E58" w:rsidP="001023CC">
            <w:pPr>
              <w:spacing w:after="0" w:line="240" w:lineRule="auto"/>
              <w:jc w:val="both"/>
              <w:rPr>
                <w:rFonts w:cs="Calibri"/>
              </w:rPr>
            </w:pPr>
          </w:p>
        </w:tc>
      </w:tr>
      <w:tr w:rsidR="00893E58" w:rsidRPr="00AD3142" w:rsidTr="0087225D">
        <w:trPr>
          <w:trHeight w:val="330"/>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893E58" w:rsidP="001023CC">
            <w:pPr>
              <w:spacing w:after="0" w:line="240" w:lineRule="auto"/>
              <w:jc w:val="both"/>
              <w:rPr>
                <w:rFonts w:eastAsia="Times New Roman" w:cs="Calibri"/>
              </w:rPr>
            </w:pPr>
            <w:r w:rsidRPr="00AD3142">
              <w:rPr>
                <w:rFonts w:eastAsia="Times New Roman" w:cs="Calibri"/>
              </w:rPr>
              <w:t xml:space="preserve">http://www.scaruffi.com/history/pop.html </w:t>
            </w:r>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line="240" w:lineRule="auto"/>
              <w:jc w:val="both"/>
              <w:rPr>
                <w:rFonts w:cs="Calibri"/>
              </w:rPr>
            </w:pPr>
            <w:proofErr w:type="spellStart"/>
            <w:r w:rsidRPr="00AD3142">
              <w:rPr>
                <w:rFonts w:eastAsia="Times New Roman" w:cs="Calibri"/>
              </w:rPr>
              <w:t>Colectie</w:t>
            </w:r>
            <w:proofErr w:type="spellEnd"/>
            <w:r w:rsidRPr="00AD3142">
              <w:rPr>
                <w:rFonts w:eastAsia="Times New Roman" w:cs="Calibri"/>
              </w:rPr>
              <w:t xml:space="preserve"> de hărţi, Pagina web de istorie a muzicii</w:t>
            </w:r>
          </w:p>
        </w:tc>
      </w:tr>
    </w:tbl>
    <w:p w:rsidR="00E303FE" w:rsidRPr="00AD3142" w:rsidRDefault="00E303FE" w:rsidP="001023CC">
      <w:pPr>
        <w:spacing w:after="0"/>
        <w:ind w:left="720"/>
        <w:jc w:val="both"/>
        <w:rPr>
          <w:rFonts w:cs="Calibri"/>
          <w:b/>
          <w:lang w:val="fr-FR"/>
        </w:rPr>
      </w:pPr>
    </w:p>
    <w:p w:rsidR="00E303FE" w:rsidRPr="00AD3142" w:rsidRDefault="00E303FE">
      <w:pPr>
        <w:spacing w:after="0" w:line="240" w:lineRule="auto"/>
        <w:rPr>
          <w:rFonts w:cs="Calibri"/>
          <w:b/>
          <w:lang w:val="fr-FR"/>
        </w:rPr>
        <w:sectPr w:rsidR="00E303FE" w:rsidRPr="00AD3142" w:rsidSect="0062671B">
          <w:footerReference w:type="even" r:id="rId216"/>
          <w:footerReference w:type="default" r:id="rId217"/>
          <w:pgSz w:w="16838" w:h="11906" w:orient="landscape" w:code="9"/>
          <w:pgMar w:top="1440" w:right="1440" w:bottom="1440" w:left="2058" w:header="706" w:footer="605" w:gutter="0"/>
          <w:cols w:space="708"/>
          <w:titlePg/>
          <w:docGrid w:linePitch="360"/>
        </w:sectPr>
      </w:pPr>
    </w:p>
    <w:p w:rsidR="00893E58" w:rsidRPr="00AD3142" w:rsidRDefault="00893E58" w:rsidP="00870044">
      <w:pPr>
        <w:numPr>
          <w:ilvl w:val="0"/>
          <w:numId w:val="89"/>
        </w:numPr>
        <w:jc w:val="both"/>
        <w:rPr>
          <w:rFonts w:cs="Calibri"/>
          <w:b/>
          <w:lang w:val="fr-FR"/>
        </w:rPr>
      </w:pPr>
      <w:proofErr w:type="spellStart"/>
      <w:r w:rsidRPr="00AD3142">
        <w:rPr>
          <w:rFonts w:cs="Calibri"/>
          <w:b/>
          <w:lang w:val="fr-FR"/>
        </w:rPr>
        <w:lastRenderedPageBreak/>
        <w:t>Aplicaţii</w:t>
      </w:r>
      <w:proofErr w:type="spellEnd"/>
      <w:r w:rsidRPr="00AD3142">
        <w:rPr>
          <w:rFonts w:cs="Calibri"/>
          <w:b/>
          <w:lang w:val="fr-FR"/>
        </w:rPr>
        <w:t xml:space="preserve">/Instrumente TIC utile </w:t>
      </w:r>
      <w:proofErr w:type="spellStart"/>
      <w:r w:rsidRPr="00AD3142">
        <w:rPr>
          <w:rFonts w:cs="Calibri"/>
          <w:b/>
          <w:lang w:val="fr-FR"/>
        </w:rPr>
        <w:t>cadrelor</w:t>
      </w:r>
      <w:proofErr w:type="spellEnd"/>
      <w:r w:rsidRPr="00AD3142">
        <w:rPr>
          <w:rFonts w:cs="Calibri"/>
          <w:b/>
          <w:lang w:val="fr-FR"/>
        </w:rPr>
        <w:t xml:space="preserve"> </w:t>
      </w:r>
      <w:proofErr w:type="spellStart"/>
      <w:r w:rsidRPr="00AD3142">
        <w:rPr>
          <w:rFonts w:cs="Calibri"/>
          <w:b/>
          <w:lang w:val="fr-FR"/>
        </w:rPr>
        <w:t>didactice</w:t>
      </w:r>
      <w:proofErr w:type="spellEnd"/>
    </w:p>
    <w:p w:rsidR="00893E58" w:rsidRPr="00AD3142" w:rsidRDefault="00893E58" w:rsidP="00893E58">
      <w:pPr>
        <w:rPr>
          <w:rFonts w:cs="Calibri"/>
          <w:b/>
          <w:bCs/>
        </w:rPr>
      </w:pPr>
    </w:p>
    <w:p w:rsidR="00893E58" w:rsidRPr="00AD3142" w:rsidRDefault="00893E58" w:rsidP="00870044">
      <w:pPr>
        <w:pStyle w:val="Listparagraf"/>
        <w:numPr>
          <w:ilvl w:val="0"/>
          <w:numId w:val="93"/>
        </w:numPr>
        <w:spacing w:before="80" w:after="0"/>
        <w:jc w:val="both"/>
        <w:rPr>
          <w:rFonts w:cs="Calibri"/>
          <w:b/>
        </w:rPr>
      </w:pPr>
      <w:r w:rsidRPr="00AD3142">
        <w:rPr>
          <w:rFonts w:cs="Calibri"/>
          <w:b/>
        </w:rPr>
        <w:t xml:space="preserve">Hot </w:t>
      </w:r>
      <w:proofErr w:type="spellStart"/>
      <w:r w:rsidRPr="00AD3142">
        <w:rPr>
          <w:rFonts w:cs="Calibri"/>
          <w:b/>
        </w:rPr>
        <w:t>Potatoes</w:t>
      </w:r>
      <w:proofErr w:type="spellEnd"/>
    </w:p>
    <w:p w:rsidR="00893E58" w:rsidRPr="00AD3142" w:rsidRDefault="00FD05F3" w:rsidP="00870044">
      <w:pPr>
        <w:pStyle w:val="Listparagraf"/>
        <w:numPr>
          <w:ilvl w:val="1"/>
          <w:numId w:val="93"/>
        </w:numPr>
        <w:jc w:val="both"/>
        <w:rPr>
          <w:rFonts w:cs="Calibri"/>
        </w:rPr>
      </w:pPr>
      <w:hyperlink r:id="rId218" w:tgtFrame="_blank" w:history="1">
        <w:r w:rsidR="00893E58" w:rsidRPr="00AD3142">
          <w:rPr>
            <w:rStyle w:val="Hyperlink"/>
            <w:rFonts w:cs="Calibri"/>
          </w:rPr>
          <w:t>http://hotpot.uvic.ca/</w:t>
        </w:r>
      </w:hyperlink>
    </w:p>
    <w:p w:rsidR="00893E58" w:rsidRPr="00AD3142" w:rsidRDefault="00893E58" w:rsidP="00870044">
      <w:pPr>
        <w:pStyle w:val="Listparagraf"/>
        <w:numPr>
          <w:ilvl w:val="1"/>
          <w:numId w:val="93"/>
        </w:numPr>
        <w:jc w:val="both"/>
        <w:rPr>
          <w:rFonts w:cs="Calibri"/>
        </w:rPr>
      </w:pPr>
      <w:r w:rsidRPr="00AD3142">
        <w:rPr>
          <w:rFonts w:cs="Calibri"/>
        </w:rPr>
        <w:t xml:space="preserve">Ansamblu de aplicaţii gratuite pentru crearea de teste interactive. Şase aplicaţii pentru teste cu răspuns multiplu, cu răspuns scurt, cuvinte încrucişate, formare de perechi, ordonare şi completare de fraze. Necesită </w:t>
      </w:r>
      <w:proofErr w:type="spellStart"/>
      <w:r w:rsidRPr="00AD3142">
        <w:rPr>
          <w:rFonts w:cs="Calibri"/>
        </w:rPr>
        <w:t>download</w:t>
      </w:r>
      <w:proofErr w:type="spellEnd"/>
      <w:r w:rsidRPr="00AD3142">
        <w:rPr>
          <w:rFonts w:cs="Calibri"/>
        </w:rPr>
        <w:t xml:space="preserve"> şi instalare.</w:t>
      </w:r>
    </w:p>
    <w:p w:rsidR="00893E58" w:rsidRPr="00AD3142" w:rsidRDefault="00893E58" w:rsidP="00870044">
      <w:pPr>
        <w:pStyle w:val="Listparagraf"/>
        <w:numPr>
          <w:ilvl w:val="0"/>
          <w:numId w:val="93"/>
        </w:numPr>
        <w:spacing w:before="80" w:after="0"/>
        <w:jc w:val="both"/>
        <w:rPr>
          <w:rFonts w:cs="Calibri"/>
          <w:b/>
        </w:rPr>
      </w:pPr>
      <w:proofErr w:type="spellStart"/>
      <w:r w:rsidRPr="00AD3142">
        <w:rPr>
          <w:rFonts w:cs="Calibri"/>
          <w:b/>
        </w:rPr>
        <w:t>ProProfs</w:t>
      </w:r>
      <w:proofErr w:type="spellEnd"/>
    </w:p>
    <w:p w:rsidR="00893E58" w:rsidRPr="00AD3142" w:rsidRDefault="00FD05F3" w:rsidP="00870044">
      <w:pPr>
        <w:pStyle w:val="Listparagraf"/>
        <w:numPr>
          <w:ilvl w:val="1"/>
          <w:numId w:val="93"/>
        </w:numPr>
        <w:jc w:val="both"/>
        <w:rPr>
          <w:rFonts w:cs="Calibri"/>
        </w:rPr>
      </w:pPr>
      <w:hyperlink r:id="rId219" w:tgtFrame="_blank" w:history="1">
        <w:r w:rsidR="00893E58" w:rsidRPr="00AD3142">
          <w:rPr>
            <w:rStyle w:val="Hyperlink"/>
            <w:rFonts w:cs="Calibri"/>
          </w:rPr>
          <w:t>http://www.proprofs.com/quiz-school/</w:t>
        </w:r>
      </w:hyperlink>
    </w:p>
    <w:p w:rsidR="00893E58" w:rsidRPr="00AD3142" w:rsidRDefault="00893E58" w:rsidP="00870044">
      <w:pPr>
        <w:pStyle w:val="Listparagraf"/>
        <w:numPr>
          <w:ilvl w:val="1"/>
          <w:numId w:val="93"/>
        </w:numPr>
        <w:jc w:val="both"/>
        <w:rPr>
          <w:rFonts w:cs="Calibri"/>
        </w:rPr>
      </w:pPr>
      <w:r w:rsidRPr="00AD3142">
        <w:rPr>
          <w:rFonts w:cs="Calibri"/>
        </w:rPr>
        <w:t>Este un instrument gratuit pentru generare de teste online cu opţiuni variate de siguranţă, notare, limitare în timp, afişare a statisticilor etc. Conţine şase tipuri de teste şi chestionare, în care pot fi incluse imagini sau videoclipuri. Testele pot fi tipărite, trimise prin email sau înglobate în bloguri sau pagini web.</w:t>
      </w:r>
    </w:p>
    <w:p w:rsidR="00893E58" w:rsidRPr="009D32AA" w:rsidRDefault="00893E58" w:rsidP="00870044">
      <w:pPr>
        <w:pStyle w:val="NormalWeb"/>
        <w:numPr>
          <w:ilvl w:val="0"/>
          <w:numId w:val="93"/>
        </w:numPr>
        <w:spacing w:before="0" w:beforeAutospacing="0" w:after="0" w:afterAutospacing="0" w:line="360" w:lineRule="auto"/>
        <w:jc w:val="both"/>
        <w:rPr>
          <w:rStyle w:val="Hyperlink"/>
          <w:rFonts w:ascii="Calibri" w:hAnsi="Calibri" w:cs="Calibri"/>
          <w:sz w:val="22"/>
          <w:szCs w:val="22"/>
          <w:lang w:val="ro-RO"/>
        </w:rPr>
      </w:pPr>
      <w:proofErr w:type="spellStart"/>
      <w:r w:rsidRPr="009D32AA">
        <w:rPr>
          <w:rFonts w:ascii="Calibri" w:hAnsi="Calibri" w:cs="Calibri"/>
          <w:b/>
          <w:color w:val="auto"/>
          <w:sz w:val="22"/>
          <w:szCs w:val="22"/>
          <w:lang w:val="ro-RO"/>
        </w:rPr>
        <w:t>Photosynth</w:t>
      </w:r>
      <w:proofErr w:type="spellEnd"/>
      <w:r w:rsidRPr="009D32AA">
        <w:rPr>
          <w:rFonts w:ascii="Calibri" w:hAnsi="Calibri" w:cs="Calibri"/>
          <w:b/>
          <w:color w:val="auto"/>
          <w:sz w:val="22"/>
          <w:szCs w:val="22"/>
          <w:lang w:val="ro-RO"/>
        </w:rPr>
        <w:br/>
      </w:r>
      <w:r w:rsidR="00FD05F3">
        <w:fldChar w:fldCharType="begin"/>
      </w:r>
      <w:r w:rsidR="00FD05F3" w:rsidRPr="00F7257E">
        <w:rPr>
          <w:lang w:val="ro-RO"/>
          <w:rPrChange w:id="45" w:author="Claudia" w:date="2012-01-08T18:55:00Z">
            <w:rPr/>
          </w:rPrChange>
        </w:rPr>
        <w:instrText>HYPERLINK "http://photosynth.net/create.aspx"</w:instrText>
      </w:r>
      <w:r w:rsidR="00FD05F3">
        <w:fldChar w:fldCharType="separate"/>
      </w:r>
      <w:r w:rsidRPr="009D32AA">
        <w:rPr>
          <w:rStyle w:val="Hyperlink"/>
          <w:rFonts w:ascii="Calibri" w:hAnsi="Calibri" w:cs="Calibri"/>
          <w:sz w:val="22"/>
          <w:szCs w:val="22"/>
          <w:lang w:val="ro-RO"/>
        </w:rPr>
        <w:t>http://photosynth.net/create.aspx</w:t>
      </w:r>
      <w:r w:rsidR="00FD05F3">
        <w:fldChar w:fldCharType="end"/>
      </w:r>
    </w:p>
    <w:p w:rsidR="00893E58" w:rsidRPr="00AD3142" w:rsidRDefault="00893E58" w:rsidP="00870044">
      <w:pPr>
        <w:numPr>
          <w:ilvl w:val="1"/>
          <w:numId w:val="93"/>
        </w:numPr>
        <w:spacing w:line="360" w:lineRule="auto"/>
        <w:jc w:val="both"/>
        <w:rPr>
          <w:rFonts w:cs="Calibri"/>
        </w:rPr>
      </w:pPr>
      <w:proofErr w:type="spellStart"/>
      <w:r w:rsidRPr="00AD3142">
        <w:rPr>
          <w:rFonts w:cs="Calibri"/>
        </w:rPr>
        <w:t>Photosynth</w:t>
      </w:r>
      <w:proofErr w:type="spellEnd"/>
      <w:r w:rsidRPr="00AD3142">
        <w:rPr>
          <w:rFonts w:cs="Calibri"/>
        </w:rPr>
        <w:t xml:space="preserve"> preia fotografiile şi le mixează pentru a crea imagini 3D în care fiecare se poate deplasa după bunul plac. Permite explorarea detaliilor, oprirea filmului, panoramarea şi urmărirea galeriilor foto.</w:t>
      </w:r>
    </w:p>
    <w:p w:rsidR="00893E58" w:rsidRPr="00AD3142" w:rsidRDefault="00893E58" w:rsidP="00870044">
      <w:pPr>
        <w:numPr>
          <w:ilvl w:val="1"/>
          <w:numId w:val="93"/>
        </w:numPr>
        <w:spacing w:line="360" w:lineRule="auto"/>
        <w:jc w:val="both"/>
        <w:rPr>
          <w:rFonts w:cs="Calibri"/>
        </w:rPr>
      </w:pPr>
      <w:r w:rsidRPr="00AD3142">
        <w:rPr>
          <w:rFonts w:cs="Calibri"/>
        </w:rPr>
        <w:t>Aplicaţia poate fi utilizată în activităţi didactice derulate la disciplinele din toate cele patru arii curriculare:</w:t>
      </w:r>
    </w:p>
    <w:p w:rsidR="00893E58" w:rsidRPr="00AD3142" w:rsidRDefault="00893E58" w:rsidP="00870044">
      <w:pPr>
        <w:numPr>
          <w:ilvl w:val="2"/>
          <w:numId w:val="93"/>
        </w:numPr>
        <w:spacing w:after="0" w:line="360" w:lineRule="auto"/>
        <w:jc w:val="both"/>
        <w:rPr>
          <w:rFonts w:cs="Calibri"/>
        </w:rPr>
      </w:pPr>
      <w:r w:rsidRPr="00AD3142">
        <w:rPr>
          <w:rFonts w:cs="Calibri"/>
          <w:i/>
        </w:rPr>
        <w:t>Limbă şi comunicare</w:t>
      </w:r>
      <w:r w:rsidRPr="00AD3142">
        <w:rPr>
          <w:rFonts w:cs="Calibri"/>
        </w:rPr>
        <w:t>: reconstituirea momentelor vieţii unui scriitor celebru; a casei memoriale aparţinând unei personalităţi literare/culturale;</w:t>
      </w:r>
    </w:p>
    <w:p w:rsidR="00893E58" w:rsidRPr="00AD3142" w:rsidRDefault="00893E58" w:rsidP="00870044">
      <w:pPr>
        <w:numPr>
          <w:ilvl w:val="2"/>
          <w:numId w:val="93"/>
        </w:numPr>
        <w:spacing w:after="0" w:line="360" w:lineRule="auto"/>
        <w:jc w:val="both"/>
        <w:rPr>
          <w:rFonts w:cs="Calibri"/>
        </w:rPr>
      </w:pPr>
      <w:r w:rsidRPr="00AD3142">
        <w:rPr>
          <w:rFonts w:cs="Calibri"/>
          <w:i/>
        </w:rPr>
        <w:t>Matematică şi ştiinţe</w:t>
      </w:r>
      <w:r w:rsidRPr="00AD3142">
        <w:rPr>
          <w:rFonts w:cs="Calibri"/>
        </w:rPr>
        <w:t>: reconstituirea structurii interne a unor substanţe; simularea mişcării unor corpuri etc.</w:t>
      </w:r>
    </w:p>
    <w:p w:rsidR="00893E58" w:rsidRPr="00AD3142" w:rsidRDefault="00893E58" w:rsidP="00870044">
      <w:pPr>
        <w:numPr>
          <w:ilvl w:val="2"/>
          <w:numId w:val="93"/>
        </w:numPr>
        <w:spacing w:after="0" w:line="360" w:lineRule="auto"/>
        <w:jc w:val="both"/>
        <w:rPr>
          <w:rFonts w:cs="Calibri"/>
        </w:rPr>
      </w:pPr>
      <w:r w:rsidRPr="00AD3142">
        <w:rPr>
          <w:rFonts w:cs="Calibri"/>
          <w:i/>
        </w:rPr>
        <w:t>Om şi societate</w:t>
      </w:r>
      <w:r w:rsidRPr="00AD3142">
        <w:rPr>
          <w:rFonts w:cs="Calibri"/>
        </w:rPr>
        <w:t>: vizite virtuale în diferite locuri cu rezonanţă istorică, reconstituirea unui areal geografic;</w:t>
      </w:r>
    </w:p>
    <w:p w:rsidR="00893E58" w:rsidRPr="00AD3142" w:rsidRDefault="00893E58" w:rsidP="00870044">
      <w:pPr>
        <w:numPr>
          <w:ilvl w:val="2"/>
          <w:numId w:val="93"/>
        </w:numPr>
        <w:spacing w:after="0" w:line="360" w:lineRule="auto"/>
        <w:jc w:val="both"/>
        <w:rPr>
          <w:rFonts w:cs="Calibri"/>
        </w:rPr>
      </w:pPr>
      <w:r w:rsidRPr="00AD3142">
        <w:rPr>
          <w:rFonts w:cs="Calibri"/>
          <w:i/>
        </w:rPr>
        <w:t>Arte</w:t>
      </w:r>
      <w:r w:rsidRPr="00AD3142">
        <w:rPr>
          <w:rFonts w:cs="Calibri"/>
        </w:rPr>
        <w:t>: vizită virtuală într-un muzeu de artă; vizionarea structurii unei opere de artă etc.</w:t>
      </w:r>
    </w:p>
    <w:p w:rsidR="00893E58" w:rsidRPr="00AD3142" w:rsidRDefault="00893E58" w:rsidP="00870044">
      <w:pPr>
        <w:numPr>
          <w:ilvl w:val="0"/>
          <w:numId w:val="93"/>
        </w:numPr>
        <w:spacing w:line="360" w:lineRule="auto"/>
        <w:jc w:val="both"/>
        <w:rPr>
          <w:rFonts w:cs="Calibri"/>
          <w:b/>
        </w:rPr>
      </w:pPr>
      <w:proofErr w:type="spellStart"/>
      <w:r w:rsidRPr="00AD3142">
        <w:rPr>
          <w:rFonts w:cs="Calibri"/>
          <w:b/>
        </w:rPr>
        <w:t>Image</w:t>
      </w:r>
      <w:proofErr w:type="spellEnd"/>
      <w:r w:rsidRPr="00AD3142">
        <w:rPr>
          <w:rFonts w:cs="Calibri"/>
          <w:b/>
        </w:rPr>
        <w:t xml:space="preserve"> </w:t>
      </w:r>
      <w:proofErr w:type="spellStart"/>
      <w:r w:rsidRPr="00AD3142">
        <w:rPr>
          <w:rFonts w:cs="Calibri"/>
          <w:b/>
        </w:rPr>
        <w:t>Composite</w:t>
      </w:r>
      <w:proofErr w:type="spellEnd"/>
      <w:r w:rsidRPr="00AD3142">
        <w:rPr>
          <w:rFonts w:cs="Calibri"/>
          <w:b/>
        </w:rPr>
        <w:t xml:space="preserve"> Editor</w:t>
      </w:r>
    </w:p>
    <w:p w:rsidR="00893E58" w:rsidRPr="009D32AA" w:rsidRDefault="00FD05F3" w:rsidP="00870044">
      <w:pPr>
        <w:pStyle w:val="NormalWeb"/>
        <w:numPr>
          <w:ilvl w:val="1"/>
          <w:numId w:val="93"/>
        </w:numPr>
        <w:spacing w:before="0" w:beforeAutospacing="0" w:after="0" w:afterAutospacing="0" w:line="360" w:lineRule="auto"/>
        <w:jc w:val="both"/>
        <w:rPr>
          <w:rStyle w:val="Hyperlink"/>
          <w:rFonts w:ascii="Calibri" w:hAnsi="Calibri" w:cs="Calibri"/>
          <w:sz w:val="22"/>
          <w:szCs w:val="22"/>
          <w:lang w:val="ro-RO"/>
        </w:rPr>
      </w:pPr>
      <w:r>
        <w:lastRenderedPageBreak/>
        <w:fldChar w:fldCharType="begin"/>
      </w:r>
      <w:r w:rsidRPr="00F7257E">
        <w:rPr>
          <w:lang w:val="ro-RO"/>
          <w:rPrChange w:id="46" w:author="Claudia" w:date="2012-01-08T18:55:00Z">
            <w:rPr/>
          </w:rPrChange>
        </w:rPr>
        <w:instrText>HYPERLINK "http://research.microsoft.com/en-us/um/redmond/groups/ivm/ice/"</w:instrText>
      </w:r>
      <w:r>
        <w:fldChar w:fldCharType="separate"/>
      </w:r>
      <w:r w:rsidR="00893E58" w:rsidRPr="009D32AA">
        <w:rPr>
          <w:rStyle w:val="Hyperlink"/>
          <w:rFonts w:ascii="Calibri" w:hAnsi="Calibri" w:cs="Calibri"/>
          <w:sz w:val="22"/>
          <w:szCs w:val="22"/>
          <w:lang w:val="ro-RO"/>
        </w:rPr>
        <w:t>http://research.microsoft.com/en-us/um/redmond/groups/ivm/ice/</w:t>
      </w:r>
      <w:r>
        <w:fldChar w:fldCharType="end"/>
      </w:r>
    </w:p>
    <w:p w:rsidR="00893E58" w:rsidRPr="00AD3142" w:rsidRDefault="00893E58" w:rsidP="00870044">
      <w:pPr>
        <w:numPr>
          <w:ilvl w:val="1"/>
          <w:numId w:val="93"/>
        </w:numPr>
        <w:spacing w:line="360" w:lineRule="auto"/>
        <w:jc w:val="both"/>
        <w:rPr>
          <w:rFonts w:cs="Calibri"/>
        </w:rPr>
      </w:pPr>
      <w:r w:rsidRPr="00AD3142">
        <w:rPr>
          <w:rFonts w:cs="Calibri"/>
        </w:rPr>
        <w:t xml:space="preserve">Microsoft </w:t>
      </w:r>
      <w:proofErr w:type="spellStart"/>
      <w:r w:rsidRPr="00AD3142">
        <w:rPr>
          <w:rFonts w:cs="Calibri"/>
        </w:rPr>
        <w:t>Image</w:t>
      </w:r>
      <w:proofErr w:type="spellEnd"/>
      <w:r w:rsidRPr="00AD3142">
        <w:rPr>
          <w:rFonts w:cs="Calibri"/>
        </w:rPr>
        <w:t xml:space="preserve"> </w:t>
      </w:r>
      <w:proofErr w:type="spellStart"/>
      <w:r w:rsidRPr="00AD3142">
        <w:rPr>
          <w:rFonts w:cs="Calibri"/>
        </w:rPr>
        <w:t>Composite</w:t>
      </w:r>
      <w:proofErr w:type="spellEnd"/>
      <w:r w:rsidRPr="00AD3142">
        <w:rPr>
          <w:rFonts w:cs="Calibri"/>
        </w:rPr>
        <w:t xml:space="preserve"> Editor este o aplicaţie destinată editării imaginilor panoramice prin  suprapunerea imaginilor originale provenite de la o singură cameră foto. </w:t>
      </w:r>
    </w:p>
    <w:p w:rsidR="00893E58" w:rsidRPr="00AD3142" w:rsidRDefault="00893E58" w:rsidP="00870044">
      <w:pPr>
        <w:numPr>
          <w:ilvl w:val="1"/>
          <w:numId w:val="93"/>
        </w:numPr>
        <w:spacing w:line="360" w:lineRule="auto"/>
        <w:jc w:val="both"/>
        <w:rPr>
          <w:rFonts w:cs="Calibri"/>
        </w:rPr>
      </w:pPr>
      <w:r w:rsidRPr="00AD3142">
        <w:rPr>
          <w:rFonts w:cs="Calibri"/>
        </w:rPr>
        <w:t xml:space="preserve">Aplicaţia poate fi utilizată îndeosebi pentru vizite virtuale sau reconstituiri de aşezări umane dispărute, situri arheologice, structuri geografice şi geologice (aria curriculară </w:t>
      </w:r>
      <w:r w:rsidRPr="00AD3142">
        <w:rPr>
          <w:rFonts w:cs="Calibri"/>
          <w:i/>
        </w:rPr>
        <w:t>Om şi societate</w:t>
      </w:r>
      <w:r w:rsidRPr="00AD3142">
        <w:rPr>
          <w:rFonts w:cs="Calibri"/>
        </w:rPr>
        <w:t>).</w:t>
      </w:r>
    </w:p>
    <w:p w:rsidR="00893E58" w:rsidRPr="00AD3142" w:rsidRDefault="00893E58" w:rsidP="00870044">
      <w:pPr>
        <w:numPr>
          <w:ilvl w:val="0"/>
          <w:numId w:val="93"/>
        </w:numPr>
        <w:spacing w:line="360" w:lineRule="auto"/>
        <w:jc w:val="both"/>
        <w:rPr>
          <w:rFonts w:cs="Calibri"/>
          <w:b/>
        </w:rPr>
      </w:pPr>
      <w:proofErr w:type="spellStart"/>
      <w:r w:rsidRPr="00AD3142">
        <w:rPr>
          <w:rFonts w:cs="Calibri"/>
          <w:b/>
        </w:rPr>
        <w:t>Photo</w:t>
      </w:r>
      <w:proofErr w:type="spellEnd"/>
      <w:r w:rsidRPr="00AD3142">
        <w:rPr>
          <w:rFonts w:cs="Calibri"/>
          <w:b/>
        </w:rPr>
        <w:t xml:space="preserve"> Story 3</w:t>
      </w:r>
    </w:p>
    <w:p w:rsidR="00893E58" w:rsidRPr="009D32AA" w:rsidRDefault="00FD05F3" w:rsidP="00870044">
      <w:pPr>
        <w:pStyle w:val="NormalWeb"/>
        <w:numPr>
          <w:ilvl w:val="1"/>
          <w:numId w:val="93"/>
        </w:numPr>
        <w:spacing w:before="0" w:beforeAutospacing="0" w:after="0" w:afterAutospacing="0" w:line="360" w:lineRule="auto"/>
        <w:jc w:val="both"/>
        <w:rPr>
          <w:rStyle w:val="Hyperlink"/>
          <w:rFonts w:ascii="Calibri" w:hAnsi="Calibri" w:cs="Calibri"/>
          <w:sz w:val="22"/>
          <w:szCs w:val="22"/>
          <w:lang w:val="ro-RO"/>
        </w:rPr>
      </w:pPr>
      <w:r>
        <w:fldChar w:fldCharType="begin"/>
      </w:r>
      <w:r w:rsidRPr="00F7257E">
        <w:rPr>
          <w:lang w:val="ro-RO"/>
          <w:rPrChange w:id="47" w:author="Claudia" w:date="2012-01-08T18:55:00Z">
            <w:rPr/>
          </w:rPrChange>
        </w:rPr>
        <w:instrText>HYPERLINK "http://www.microsoft.com/download/en/details.aspx?id=11132"</w:instrText>
      </w:r>
      <w:r>
        <w:fldChar w:fldCharType="separate"/>
      </w:r>
      <w:r w:rsidR="00893E58" w:rsidRPr="009D32AA">
        <w:rPr>
          <w:rStyle w:val="Hyperlink"/>
          <w:rFonts w:ascii="Calibri" w:hAnsi="Calibri" w:cs="Calibri"/>
          <w:sz w:val="22"/>
          <w:szCs w:val="22"/>
          <w:lang w:val="ro-RO"/>
        </w:rPr>
        <w:t>http://www.microsoft.com/download/en/details.aspx?id=11132</w:t>
      </w:r>
      <w:r>
        <w:fldChar w:fldCharType="end"/>
      </w:r>
    </w:p>
    <w:p w:rsidR="00893E58" w:rsidRPr="00AD3142" w:rsidRDefault="00893E58" w:rsidP="00870044">
      <w:pPr>
        <w:numPr>
          <w:ilvl w:val="1"/>
          <w:numId w:val="93"/>
        </w:numPr>
        <w:spacing w:line="360" w:lineRule="auto"/>
        <w:jc w:val="both"/>
        <w:rPr>
          <w:rFonts w:cs="Calibri"/>
        </w:rPr>
      </w:pPr>
      <w:r w:rsidRPr="00AD3142">
        <w:rPr>
          <w:rFonts w:cs="Calibri"/>
        </w:rPr>
        <w:t xml:space="preserve">Poate crea prezentări de tip </w:t>
      </w:r>
      <w:proofErr w:type="spellStart"/>
      <w:r w:rsidRPr="00AD3142">
        <w:rPr>
          <w:rFonts w:cs="Calibri"/>
        </w:rPr>
        <w:t>slideshow</w:t>
      </w:r>
      <w:proofErr w:type="spellEnd"/>
      <w:r w:rsidRPr="00AD3142">
        <w:rPr>
          <w:rFonts w:cs="Calibri"/>
        </w:rPr>
        <w:t xml:space="preserve"> utilizând propriile fotografii. Cu un singur clic se poate decupa sau roti o imagine. Se pot adăuga efecte speciale, piste sonore sau înregistrarea propriei voci care narează textul. Este posibilă personalizarea titlurilor şi a textelor explicative.</w:t>
      </w:r>
    </w:p>
    <w:p w:rsidR="00893E58" w:rsidRPr="00AD3142" w:rsidRDefault="00893E58" w:rsidP="00870044">
      <w:pPr>
        <w:numPr>
          <w:ilvl w:val="1"/>
          <w:numId w:val="93"/>
        </w:numPr>
        <w:spacing w:line="360" w:lineRule="auto"/>
        <w:jc w:val="both"/>
        <w:rPr>
          <w:rFonts w:cs="Calibri"/>
        </w:rPr>
      </w:pPr>
      <w:r w:rsidRPr="00AD3142">
        <w:rPr>
          <w:rFonts w:cs="Calibri"/>
        </w:rPr>
        <w:t>Aplicaţia poate fi utilizată în activităţi didactice  la disciplinele din ariile curriculare:</w:t>
      </w:r>
    </w:p>
    <w:p w:rsidR="00893E58" w:rsidRPr="00AD3142" w:rsidRDefault="00893E58" w:rsidP="00870044">
      <w:pPr>
        <w:numPr>
          <w:ilvl w:val="2"/>
          <w:numId w:val="93"/>
        </w:numPr>
        <w:spacing w:after="0" w:line="360" w:lineRule="auto"/>
        <w:jc w:val="both"/>
        <w:rPr>
          <w:rFonts w:cs="Calibri"/>
        </w:rPr>
      </w:pPr>
      <w:r w:rsidRPr="00AD3142">
        <w:rPr>
          <w:rFonts w:cs="Calibri"/>
          <w:i/>
        </w:rPr>
        <w:t>Matematică şi ştiinţe</w:t>
      </w:r>
      <w:r w:rsidRPr="00AD3142">
        <w:rPr>
          <w:rFonts w:cs="Calibri"/>
        </w:rPr>
        <w:t>: simulări, organizatori grafici, structuri chimice.</w:t>
      </w:r>
    </w:p>
    <w:p w:rsidR="00893E58" w:rsidRPr="00AD3142" w:rsidRDefault="00893E58" w:rsidP="00870044">
      <w:pPr>
        <w:numPr>
          <w:ilvl w:val="2"/>
          <w:numId w:val="93"/>
        </w:numPr>
        <w:spacing w:after="0" w:line="360" w:lineRule="auto"/>
        <w:jc w:val="both"/>
        <w:rPr>
          <w:rFonts w:cs="Calibri"/>
        </w:rPr>
      </w:pPr>
      <w:r w:rsidRPr="00AD3142">
        <w:rPr>
          <w:rFonts w:cs="Calibri"/>
          <w:i/>
        </w:rPr>
        <w:t>Om şi societate</w:t>
      </w:r>
      <w:r w:rsidRPr="00AD3142">
        <w:rPr>
          <w:rFonts w:cs="Calibri"/>
        </w:rPr>
        <w:t>: studierea unui sit arheologic, studierea unui monument istoric, identificarea componentelor unui spaţiu geografic;</w:t>
      </w:r>
    </w:p>
    <w:p w:rsidR="00893E58" w:rsidRPr="00AD3142" w:rsidRDefault="00893E58" w:rsidP="00870044">
      <w:pPr>
        <w:numPr>
          <w:ilvl w:val="2"/>
          <w:numId w:val="93"/>
        </w:numPr>
        <w:spacing w:after="0" w:line="360" w:lineRule="auto"/>
        <w:jc w:val="both"/>
        <w:rPr>
          <w:rFonts w:cs="Calibri"/>
        </w:rPr>
      </w:pPr>
      <w:r w:rsidRPr="00AD3142">
        <w:rPr>
          <w:rFonts w:cs="Calibri"/>
          <w:i/>
        </w:rPr>
        <w:t>Arte</w:t>
      </w:r>
      <w:r w:rsidRPr="00AD3142">
        <w:rPr>
          <w:rFonts w:cs="Calibri"/>
        </w:rPr>
        <w:t>: vizită virtuală într-un muzeu de artă.</w:t>
      </w:r>
    </w:p>
    <w:p w:rsidR="00893E58" w:rsidRPr="00AD3142" w:rsidRDefault="00893E58" w:rsidP="00870044">
      <w:pPr>
        <w:numPr>
          <w:ilvl w:val="0"/>
          <w:numId w:val="93"/>
        </w:numPr>
        <w:jc w:val="both"/>
        <w:rPr>
          <w:rFonts w:cs="Calibri"/>
          <w:b/>
        </w:rPr>
      </w:pPr>
      <w:r w:rsidRPr="00AD3142">
        <w:rPr>
          <w:rFonts w:cs="Calibri"/>
          <w:b/>
        </w:rPr>
        <w:t xml:space="preserve">Windows Live </w:t>
      </w:r>
      <w:proofErr w:type="spellStart"/>
      <w:r w:rsidRPr="00AD3142">
        <w:rPr>
          <w:rFonts w:cs="Calibri"/>
          <w:b/>
        </w:rPr>
        <w:t>Movie</w:t>
      </w:r>
      <w:proofErr w:type="spellEnd"/>
      <w:r w:rsidRPr="00AD3142">
        <w:rPr>
          <w:rFonts w:cs="Calibri"/>
          <w:b/>
        </w:rPr>
        <w:t xml:space="preserve"> </w:t>
      </w:r>
      <w:proofErr w:type="spellStart"/>
      <w:r w:rsidRPr="00AD3142">
        <w:rPr>
          <w:rFonts w:cs="Calibri"/>
          <w:b/>
        </w:rPr>
        <w:t>Maker</w:t>
      </w:r>
      <w:proofErr w:type="spellEnd"/>
      <w:r w:rsidRPr="00AD3142">
        <w:rPr>
          <w:rFonts w:cs="Calibri"/>
          <w:b/>
        </w:rPr>
        <w:t xml:space="preserve"> </w:t>
      </w:r>
    </w:p>
    <w:p w:rsidR="00893E58" w:rsidRPr="009D32AA" w:rsidRDefault="00FD05F3" w:rsidP="00870044">
      <w:pPr>
        <w:pStyle w:val="NormalWeb"/>
        <w:numPr>
          <w:ilvl w:val="1"/>
          <w:numId w:val="93"/>
        </w:numPr>
        <w:spacing w:before="0" w:beforeAutospacing="0" w:after="0" w:afterAutospacing="0" w:line="360" w:lineRule="auto"/>
        <w:jc w:val="both"/>
        <w:rPr>
          <w:rStyle w:val="Hyperlink"/>
          <w:rFonts w:ascii="Calibri" w:hAnsi="Calibri" w:cs="Calibri"/>
          <w:sz w:val="22"/>
          <w:szCs w:val="22"/>
          <w:lang w:val="ro-RO"/>
        </w:rPr>
      </w:pPr>
      <w:r>
        <w:fldChar w:fldCharType="begin"/>
      </w:r>
      <w:r w:rsidRPr="00F7257E">
        <w:rPr>
          <w:lang w:val="ro-RO"/>
          <w:rPrChange w:id="48" w:author="Claudia" w:date="2012-01-08T18:55:00Z">
            <w:rPr/>
          </w:rPrChange>
        </w:rPr>
        <w:instrText>HYPERLINK "http://explore.live.com/windows-live-movie-maker"</w:instrText>
      </w:r>
      <w:r>
        <w:fldChar w:fldCharType="separate"/>
      </w:r>
      <w:r w:rsidR="00893E58" w:rsidRPr="009D32AA">
        <w:rPr>
          <w:rStyle w:val="Hyperlink"/>
          <w:rFonts w:ascii="Calibri" w:hAnsi="Calibri" w:cs="Calibri"/>
          <w:sz w:val="22"/>
          <w:szCs w:val="22"/>
          <w:lang w:val="ro-RO"/>
        </w:rPr>
        <w:t>http://explore.live.com/windows-live-movie-maker</w:t>
      </w:r>
      <w:r>
        <w:fldChar w:fldCharType="end"/>
      </w:r>
    </w:p>
    <w:p w:rsidR="00893E58" w:rsidRPr="00AD3142" w:rsidRDefault="00893E58" w:rsidP="00870044">
      <w:pPr>
        <w:numPr>
          <w:ilvl w:val="1"/>
          <w:numId w:val="93"/>
        </w:numPr>
        <w:spacing w:line="360" w:lineRule="auto"/>
        <w:jc w:val="both"/>
        <w:rPr>
          <w:rFonts w:cs="Calibri"/>
        </w:rPr>
      </w:pPr>
      <w:r w:rsidRPr="00AD3142">
        <w:rPr>
          <w:rFonts w:cs="Calibri"/>
        </w:rPr>
        <w:lastRenderedPageBreak/>
        <w:t xml:space="preserve">Windows </w:t>
      </w:r>
      <w:proofErr w:type="spellStart"/>
      <w:r w:rsidRPr="00AD3142">
        <w:rPr>
          <w:rFonts w:cs="Calibri"/>
        </w:rPr>
        <w:t>Movie</w:t>
      </w:r>
      <w:proofErr w:type="spellEnd"/>
      <w:r w:rsidRPr="00AD3142">
        <w:rPr>
          <w:rFonts w:cs="Calibri"/>
        </w:rPr>
        <w:t xml:space="preserve"> </w:t>
      </w:r>
      <w:proofErr w:type="spellStart"/>
      <w:r w:rsidRPr="00AD3142">
        <w:rPr>
          <w:rFonts w:cs="Calibri"/>
        </w:rPr>
        <w:t>Maker</w:t>
      </w:r>
      <w:proofErr w:type="spellEnd"/>
      <w:r w:rsidRPr="00AD3142">
        <w:rPr>
          <w:rFonts w:cs="Calibri"/>
        </w:rPr>
        <w:t xml:space="preserve"> este  o aplicaţie de creare şi editare video, inclusă în Microsoft Windows </w:t>
      </w:r>
      <w:proofErr w:type="spellStart"/>
      <w:r w:rsidRPr="00AD3142">
        <w:rPr>
          <w:rFonts w:cs="Calibri"/>
        </w:rPr>
        <w:t>Me</w:t>
      </w:r>
      <w:proofErr w:type="spellEnd"/>
      <w:r w:rsidRPr="00AD3142">
        <w:rPr>
          <w:rFonts w:cs="Calibri"/>
        </w:rPr>
        <w:t>, XP şi Vista. Aceasta conţine caracteristici cum ar fi efecte, tranziţii, titluri/ credite, piste audio, naraţiunea cronologică, etc. Poate fi folosit şi pentru editarea fişierelor audio. Pot fi importate imagini sau fişiere video.</w:t>
      </w:r>
    </w:p>
    <w:p w:rsidR="00893E58" w:rsidRPr="00AD3142" w:rsidRDefault="00893E58" w:rsidP="00870044">
      <w:pPr>
        <w:numPr>
          <w:ilvl w:val="1"/>
          <w:numId w:val="93"/>
        </w:numPr>
        <w:spacing w:line="360" w:lineRule="auto"/>
        <w:jc w:val="both"/>
        <w:rPr>
          <w:rFonts w:cs="Calibri"/>
        </w:rPr>
      </w:pPr>
      <w:r w:rsidRPr="00AD3142">
        <w:rPr>
          <w:rFonts w:cs="Calibri"/>
        </w:rPr>
        <w:t>Aplicaţia poate fi utilizată în activităţi didactice derulate la disciplinele din toate cele patru arii curriculare:</w:t>
      </w:r>
    </w:p>
    <w:p w:rsidR="00893E58" w:rsidRPr="00AD3142" w:rsidRDefault="00893E58" w:rsidP="00870044">
      <w:pPr>
        <w:numPr>
          <w:ilvl w:val="2"/>
          <w:numId w:val="93"/>
        </w:numPr>
        <w:spacing w:after="0" w:line="360" w:lineRule="auto"/>
        <w:jc w:val="both"/>
        <w:rPr>
          <w:rFonts w:cs="Calibri"/>
        </w:rPr>
      </w:pPr>
      <w:r w:rsidRPr="00AD3142">
        <w:rPr>
          <w:rFonts w:cs="Calibri"/>
          <w:i/>
        </w:rPr>
        <w:t>Limbă şi comunicare</w:t>
      </w:r>
      <w:r w:rsidRPr="00AD3142">
        <w:rPr>
          <w:rFonts w:cs="Calibri"/>
        </w:rPr>
        <w:t>: audiţii de texte literare; prezentarea unor structuri gramaticale;</w:t>
      </w:r>
    </w:p>
    <w:p w:rsidR="00893E58" w:rsidRPr="00AD3142" w:rsidRDefault="00893E58" w:rsidP="00870044">
      <w:pPr>
        <w:numPr>
          <w:ilvl w:val="2"/>
          <w:numId w:val="93"/>
        </w:numPr>
        <w:spacing w:after="0" w:line="360" w:lineRule="auto"/>
        <w:jc w:val="both"/>
        <w:rPr>
          <w:rFonts w:cs="Calibri"/>
        </w:rPr>
      </w:pPr>
      <w:r w:rsidRPr="00AD3142">
        <w:rPr>
          <w:rFonts w:cs="Calibri"/>
          <w:i/>
        </w:rPr>
        <w:t>Matematică şi ştiinţe</w:t>
      </w:r>
      <w:r w:rsidRPr="00AD3142">
        <w:rPr>
          <w:rFonts w:cs="Calibri"/>
        </w:rPr>
        <w:t>: reconstituirea unor corpuri geometrice, a structurii chimice a unor substanţe; simulări etc.</w:t>
      </w:r>
    </w:p>
    <w:p w:rsidR="00893E58" w:rsidRPr="00AD3142" w:rsidRDefault="00893E58" w:rsidP="00870044">
      <w:pPr>
        <w:numPr>
          <w:ilvl w:val="2"/>
          <w:numId w:val="93"/>
        </w:numPr>
        <w:spacing w:after="0" w:line="360" w:lineRule="auto"/>
        <w:jc w:val="both"/>
        <w:rPr>
          <w:rFonts w:cs="Calibri"/>
        </w:rPr>
      </w:pPr>
      <w:r w:rsidRPr="00AD3142">
        <w:rPr>
          <w:rFonts w:cs="Calibri"/>
          <w:i/>
        </w:rPr>
        <w:t>Om şi societate</w:t>
      </w:r>
      <w:r w:rsidRPr="00AD3142">
        <w:rPr>
          <w:rFonts w:cs="Calibri"/>
        </w:rPr>
        <w:t>: îmbinarea sunet-imagine pentru studierea vieţii şi activităţii unei personalităţi istorice, a desfăşurării unui eveniment, vizite virtuale;</w:t>
      </w:r>
    </w:p>
    <w:p w:rsidR="00893E58" w:rsidRPr="00AD3142" w:rsidRDefault="00893E58" w:rsidP="00870044">
      <w:pPr>
        <w:numPr>
          <w:ilvl w:val="2"/>
          <w:numId w:val="93"/>
        </w:numPr>
        <w:spacing w:after="0" w:line="360" w:lineRule="auto"/>
        <w:jc w:val="both"/>
        <w:rPr>
          <w:rFonts w:cs="Calibri"/>
        </w:rPr>
      </w:pPr>
      <w:r w:rsidRPr="00AD3142">
        <w:rPr>
          <w:rFonts w:cs="Calibri"/>
          <w:i/>
        </w:rPr>
        <w:t>Arte</w:t>
      </w:r>
      <w:r w:rsidRPr="00AD3142">
        <w:rPr>
          <w:rFonts w:cs="Calibri"/>
        </w:rPr>
        <w:t>: audiţii muzicale, reconstituirea sunetelor unor instrumente, studierea unor opere de artă etc.</w:t>
      </w:r>
    </w:p>
    <w:p w:rsidR="00893E58" w:rsidRPr="00AD3142" w:rsidRDefault="00893E58" w:rsidP="00870044">
      <w:pPr>
        <w:pStyle w:val="Listparagraf"/>
        <w:numPr>
          <w:ilvl w:val="0"/>
          <w:numId w:val="93"/>
        </w:numPr>
        <w:spacing w:before="80" w:after="0"/>
        <w:jc w:val="both"/>
        <w:rPr>
          <w:rFonts w:cs="Calibri"/>
          <w:b/>
        </w:rPr>
      </w:pPr>
      <w:r w:rsidRPr="00AD3142">
        <w:rPr>
          <w:rFonts w:cs="Calibri"/>
          <w:b/>
        </w:rPr>
        <w:t xml:space="preserve">Google </w:t>
      </w:r>
      <w:proofErr w:type="spellStart"/>
      <w:r w:rsidRPr="00AD3142">
        <w:rPr>
          <w:rFonts w:cs="Calibri"/>
          <w:b/>
        </w:rPr>
        <w:t>Docs</w:t>
      </w:r>
      <w:proofErr w:type="spellEnd"/>
    </w:p>
    <w:p w:rsidR="00893E58" w:rsidRPr="00AD3142" w:rsidRDefault="00FD05F3" w:rsidP="00870044">
      <w:pPr>
        <w:pStyle w:val="Listparagraf"/>
        <w:numPr>
          <w:ilvl w:val="1"/>
          <w:numId w:val="93"/>
        </w:numPr>
        <w:jc w:val="both"/>
        <w:rPr>
          <w:rFonts w:cs="Calibri"/>
        </w:rPr>
      </w:pPr>
      <w:hyperlink r:id="rId220" w:tgtFrame="_blank" w:history="1">
        <w:r w:rsidR="00893E58" w:rsidRPr="00AD3142">
          <w:rPr>
            <w:rStyle w:val="Hyperlink"/>
            <w:rFonts w:cs="Calibri"/>
          </w:rPr>
          <w:t>http://www.google.com/google-d-s/hpp/hpp_ro_ro.html</w:t>
        </w:r>
      </w:hyperlink>
    </w:p>
    <w:p w:rsidR="00893E58" w:rsidRPr="00AD3142" w:rsidRDefault="00893E58" w:rsidP="00870044">
      <w:pPr>
        <w:pStyle w:val="Listparagraf"/>
        <w:numPr>
          <w:ilvl w:val="1"/>
          <w:numId w:val="93"/>
        </w:numPr>
        <w:jc w:val="both"/>
        <w:rPr>
          <w:rFonts w:cs="Calibri"/>
        </w:rPr>
      </w:pPr>
      <w:r w:rsidRPr="00AD3142">
        <w:rPr>
          <w:rFonts w:cs="Calibri"/>
        </w:rPr>
        <w:t xml:space="preserve">Instrument on-line pentru creare în colaborare de documente, foi de calcul, prezentări, chestionare. Permite formatare, încărcare de imagini, comentarii, tabele, formule. Colaboratorii pot fi invitaţi prin email, există evidenţa modificărilor efectuate. Documentele sunt stocate online şi pot fi </w:t>
      </w:r>
      <w:proofErr w:type="spellStart"/>
      <w:r w:rsidRPr="00AD3142">
        <w:rPr>
          <w:rFonts w:cs="Calibri"/>
        </w:rPr>
        <w:t>acesate</w:t>
      </w:r>
      <w:proofErr w:type="spellEnd"/>
      <w:r w:rsidRPr="00AD3142">
        <w:rPr>
          <w:rFonts w:cs="Calibri"/>
        </w:rPr>
        <w:t xml:space="preserve"> de oriunde există acces la </w:t>
      </w:r>
      <w:proofErr w:type="spellStart"/>
      <w:r w:rsidRPr="00AD3142">
        <w:rPr>
          <w:rFonts w:cs="Calibri"/>
        </w:rPr>
        <w:t>Intenet</w:t>
      </w:r>
      <w:proofErr w:type="spellEnd"/>
      <w:r w:rsidRPr="00AD3142">
        <w:rPr>
          <w:rFonts w:cs="Calibri"/>
        </w:rPr>
        <w:t>. Ele pot fi postate pe blog sau publicate ca pagina web.</w:t>
      </w:r>
    </w:p>
    <w:p w:rsidR="00893E58" w:rsidRPr="00AD3142" w:rsidRDefault="00893E58" w:rsidP="00870044">
      <w:pPr>
        <w:pStyle w:val="Listparagraf"/>
        <w:numPr>
          <w:ilvl w:val="0"/>
          <w:numId w:val="93"/>
        </w:numPr>
        <w:spacing w:before="80" w:after="0"/>
        <w:jc w:val="both"/>
        <w:rPr>
          <w:rFonts w:cs="Calibri"/>
          <w:b/>
        </w:rPr>
      </w:pPr>
      <w:proofErr w:type="spellStart"/>
      <w:r w:rsidRPr="00AD3142">
        <w:rPr>
          <w:rFonts w:cs="Calibri"/>
          <w:b/>
        </w:rPr>
        <w:t>Wikispaces</w:t>
      </w:r>
      <w:proofErr w:type="spellEnd"/>
    </w:p>
    <w:p w:rsidR="00893E58" w:rsidRPr="00AD3142" w:rsidRDefault="00FD05F3" w:rsidP="00870044">
      <w:pPr>
        <w:pStyle w:val="Listparagraf"/>
        <w:numPr>
          <w:ilvl w:val="1"/>
          <w:numId w:val="93"/>
        </w:numPr>
        <w:jc w:val="both"/>
        <w:rPr>
          <w:rFonts w:cs="Calibri"/>
        </w:rPr>
      </w:pPr>
      <w:hyperlink r:id="rId221" w:tgtFrame="_blank" w:history="1">
        <w:r w:rsidR="00893E58" w:rsidRPr="00AD3142">
          <w:rPr>
            <w:rStyle w:val="Hyperlink"/>
            <w:rFonts w:cs="Calibri"/>
          </w:rPr>
          <w:t>http://www.wikispaces.com/</w:t>
        </w:r>
      </w:hyperlink>
    </w:p>
    <w:p w:rsidR="00893E58" w:rsidRPr="00AD3142" w:rsidRDefault="00893E58" w:rsidP="00870044">
      <w:pPr>
        <w:pStyle w:val="Listparagraf"/>
        <w:numPr>
          <w:ilvl w:val="1"/>
          <w:numId w:val="93"/>
        </w:numPr>
        <w:jc w:val="both"/>
        <w:rPr>
          <w:rFonts w:cs="Calibri"/>
        </w:rPr>
      </w:pPr>
      <w:r w:rsidRPr="00AD3142">
        <w:rPr>
          <w:rFonts w:cs="Calibri"/>
        </w:rPr>
        <w:t xml:space="preserve">Un </w:t>
      </w:r>
      <w:proofErr w:type="spellStart"/>
      <w:r w:rsidRPr="00AD3142">
        <w:rPr>
          <w:rFonts w:cs="Calibri"/>
        </w:rPr>
        <w:t>wiki</w:t>
      </w:r>
      <w:proofErr w:type="spellEnd"/>
      <w:r w:rsidRPr="00AD3142">
        <w:rPr>
          <w:rFonts w:cs="Calibri"/>
        </w:rPr>
        <w:t xml:space="preserve"> este o aplicaţie care permite crearea unui site web al cărui conţinut este creat în colaborare de către utilizatori, păstrând versiunile succesive. </w:t>
      </w:r>
      <w:proofErr w:type="spellStart"/>
      <w:r w:rsidRPr="00AD3142">
        <w:rPr>
          <w:rFonts w:cs="Calibri"/>
        </w:rPr>
        <w:t>Wikispaces</w:t>
      </w:r>
      <w:proofErr w:type="spellEnd"/>
      <w:r w:rsidRPr="00AD3142">
        <w:rPr>
          <w:rFonts w:cs="Calibri"/>
        </w:rPr>
        <w:t xml:space="preserve"> are o interfaţă simplă, conţine forum, inserare de fişiere, linkuri, imagini, statistici şi un număr nelimitat de pagini. Are o variantă gratuită.</w:t>
      </w:r>
    </w:p>
    <w:p w:rsidR="00893E58" w:rsidRPr="00AD3142" w:rsidRDefault="00893E58" w:rsidP="00870044">
      <w:pPr>
        <w:pStyle w:val="Listparagraf"/>
        <w:numPr>
          <w:ilvl w:val="0"/>
          <w:numId w:val="93"/>
        </w:numPr>
        <w:spacing w:before="80" w:after="0"/>
        <w:jc w:val="both"/>
        <w:rPr>
          <w:rFonts w:cs="Calibri"/>
          <w:b/>
        </w:rPr>
      </w:pPr>
      <w:proofErr w:type="spellStart"/>
      <w:r w:rsidRPr="00AD3142">
        <w:rPr>
          <w:rFonts w:cs="Calibri"/>
          <w:b/>
        </w:rPr>
        <w:t>Skype</w:t>
      </w:r>
      <w:proofErr w:type="spellEnd"/>
    </w:p>
    <w:p w:rsidR="00893E58" w:rsidRPr="00AD3142" w:rsidRDefault="00FD05F3" w:rsidP="00870044">
      <w:pPr>
        <w:pStyle w:val="Listparagraf"/>
        <w:numPr>
          <w:ilvl w:val="1"/>
          <w:numId w:val="93"/>
        </w:numPr>
        <w:jc w:val="both"/>
        <w:rPr>
          <w:rFonts w:cs="Calibri"/>
        </w:rPr>
      </w:pPr>
      <w:hyperlink r:id="rId222" w:tgtFrame="_blank" w:history="1">
        <w:r w:rsidR="00893E58" w:rsidRPr="00AD3142">
          <w:rPr>
            <w:rStyle w:val="Hyperlink"/>
            <w:rFonts w:cs="Calibri"/>
          </w:rPr>
          <w:t>http://www.skype.com/intl/en/home</w:t>
        </w:r>
      </w:hyperlink>
    </w:p>
    <w:p w:rsidR="00893E58" w:rsidRPr="00AD3142" w:rsidRDefault="00893E58" w:rsidP="00870044">
      <w:pPr>
        <w:pStyle w:val="Listparagraf"/>
        <w:numPr>
          <w:ilvl w:val="1"/>
          <w:numId w:val="93"/>
        </w:numPr>
        <w:jc w:val="both"/>
        <w:rPr>
          <w:rFonts w:cs="Calibri"/>
        </w:rPr>
      </w:pPr>
      <w:r w:rsidRPr="00AD3142">
        <w:rPr>
          <w:rFonts w:cs="Calibri"/>
        </w:rPr>
        <w:t xml:space="preserve">E un instrument gratuit de colaborare şi comunicare, care permite utilizatorilor să efectueze convorbiri telefonice prin Internet, cu numeroase facilităţi, de la mesaje text la convorbiri, videoconferinţe, transmitere de fişiere şi vizualizarea </w:t>
      </w:r>
      <w:proofErr w:type="spellStart"/>
      <w:r w:rsidRPr="00AD3142">
        <w:rPr>
          <w:rFonts w:cs="Calibri"/>
        </w:rPr>
        <w:t>desktopului</w:t>
      </w:r>
      <w:proofErr w:type="spellEnd"/>
      <w:r w:rsidRPr="00AD3142">
        <w:rPr>
          <w:rFonts w:cs="Calibri"/>
        </w:rPr>
        <w:t xml:space="preserve"> </w:t>
      </w:r>
      <w:proofErr w:type="spellStart"/>
      <w:r w:rsidRPr="00AD3142">
        <w:rPr>
          <w:rFonts w:cs="Calibri"/>
        </w:rPr>
        <w:t>partnenerului</w:t>
      </w:r>
      <w:proofErr w:type="spellEnd"/>
      <w:r w:rsidRPr="00AD3142">
        <w:rPr>
          <w:rFonts w:cs="Calibri"/>
        </w:rPr>
        <w:t>.</w:t>
      </w:r>
    </w:p>
    <w:p w:rsidR="00893E58" w:rsidRPr="00AD3142" w:rsidRDefault="00893E58" w:rsidP="00870044">
      <w:pPr>
        <w:pStyle w:val="Listparagraf"/>
        <w:numPr>
          <w:ilvl w:val="0"/>
          <w:numId w:val="93"/>
        </w:numPr>
        <w:spacing w:before="80" w:after="0"/>
        <w:jc w:val="both"/>
        <w:rPr>
          <w:rFonts w:cs="Calibri"/>
          <w:b/>
        </w:rPr>
      </w:pPr>
      <w:r w:rsidRPr="00AD3142">
        <w:rPr>
          <w:rFonts w:cs="Calibri"/>
          <w:b/>
        </w:rPr>
        <w:t xml:space="preserve">Google </w:t>
      </w:r>
      <w:proofErr w:type="spellStart"/>
      <w:r w:rsidRPr="00AD3142">
        <w:rPr>
          <w:rFonts w:cs="Calibri"/>
          <w:b/>
        </w:rPr>
        <w:t>Groups</w:t>
      </w:r>
      <w:proofErr w:type="spellEnd"/>
    </w:p>
    <w:p w:rsidR="00893E58" w:rsidRPr="00AD3142" w:rsidRDefault="00FD05F3" w:rsidP="00870044">
      <w:pPr>
        <w:pStyle w:val="Listparagraf"/>
        <w:numPr>
          <w:ilvl w:val="1"/>
          <w:numId w:val="93"/>
        </w:numPr>
        <w:jc w:val="both"/>
        <w:rPr>
          <w:rFonts w:cs="Calibri"/>
        </w:rPr>
      </w:pPr>
      <w:hyperlink r:id="rId223" w:tgtFrame="_blank" w:history="1">
        <w:r w:rsidR="00893E58" w:rsidRPr="00AD3142">
          <w:rPr>
            <w:rStyle w:val="Hyperlink"/>
            <w:rFonts w:cs="Calibri"/>
          </w:rPr>
          <w:t>http://groups.google.com/googlegroups/overview.html</w:t>
        </w:r>
      </w:hyperlink>
    </w:p>
    <w:p w:rsidR="00893E58" w:rsidRPr="00AD3142" w:rsidRDefault="00893E58" w:rsidP="00870044">
      <w:pPr>
        <w:pStyle w:val="Listparagraf"/>
        <w:numPr>
          <w:ilvl w:val="1"/>
          <w:numId w:val="93"/>
        </w:numPr>
        <w:jc w:val="both"/>
        <w:rPr>
          <w:rFonts w:cs="Calibri"/>
        </w:rPr>
      </w:pPr>
      <w:r w:rsidRPr="00AD3142">
        <w:rPr>
          <w:rFonts w:cs="Calibri"/>
        </w:rPr>
        <w:lastRenderedPageBreak/>
        <w:t xml:space="preserve">Este un serviciu gratuit oferit de Google pentru a crea grupuri de discuţii publice sau private bazate pe interese comune. Permite crearea de profile ale utilizatorilor, de mesaje şi fire de discuţie, postarea de fişiere. Mesajele pot fi </w:t>
      </w:r>
      <w:proofErr w:type="spellStart"/>
      <w:r w:rsidRPr="00AD3142">
        <w:rPr>
          <w:rFonts w:cs="Calibri"/>
        </w:rPr>
        <w:t>pimite</w:t>
      </w:r>
      <w:proofErr w:type="spellEnd"/>
      <w:r w:rsidRPr="00AD3142">
        <w:rPr>
          <w:rFonts w:cs="Calibri"/>
        </w:rPr>
        <w:t xml:space="preserve"> automat şi prin e-mail.</w:t>
      </w:r>
    </w:p>
    <w:p w:rsidR="00893E58" w:rsidRPr="00AD3142" w:rsidRDefault="00893E58" w:rsidP="00870044">
      <w:pPr>
        <w:pStyle w:val="Listparagraf"/>
        <w:numPr>
          <w:ilvl w:val="0"/>
          <w:numId w:val="93"/>
        </w:numPr>
        <w:spacing w:before="80" w:after="0"/>
        <w:jc w:val="both"/>
        <w:rPr>
          <w:rFonts w:cs="Calibri"/>
          <w:b/>
        </w:rPr>
      </w:pPr>
      <w:r w:rsidRPr="00AD3142">
        <w:rPr>
          <w:rFonts w:cs="Calibri"/>
          <w:b/>
        </w:rPr>
        <w:t>Slide</w:t>
      </w:r>
    </w:p>
    <w:p w:rsidR="00893E58" w:rsidRPr="00AD3142" w:rsidRDefault="00FD05F3" w:rsidP="00870044">
      <w:pPr>
        <w:pStyle w:val="Listparagraf"/>
        <w:numPr>
          <w:ilvl w:val="1"/>
          <w:numId w:val="93"/>
        </w:numPr>
        <w:jc w:val="both"/>
        <w:rPr>
          <w:rFonts w:cs="Calibri"/>
        </w:rPr>
      </w:pPr>
      <w:hyperlink r:id="rId224" w:tgtFrame="_blank" w:history="1">
        <w:r w:rsidR="00893E58" w:rsidRPr="00AD3142">
          <w:rPr>
            <w:rStyle w:val="Hyperlink"/>
            <w:rFonts w:cs="Calibri"/>
          </w:rPr>
          <w:t>http://www.slide.com/</w:t>
        </w:r>
      </w:hyperlink>
    </w:p>
    <w:p w:rsidR="00893E58" w:rsidRPr="00AD3142" w:rsidRDefault="00893E58" w:rsidP="00870044">
      <w:pPr>
        <w:pStyle w:val="Listparagraf"/>
        <w:numPr>
          <w:ilvl w:val="1"/>
          <w:numId w:val="93"/>
        </w:numPr>
        <w:jc w:val="both"/>
        <w:rPr>
          <w:rFonts w:cs="Calibri"/>
        </w:rPr>
      </w:pPr>
      <w:r w:rsidRPr="00AD3142">
        <w:rPr>
          <w:rFonts w:cs="Calibri"/>
        </w:rPr>
        <w:t xml:space="preserve">Instrument online gratuit pentru creare şi stocare de </w:t>
      </w:r>
      <w:proofErr w:type="spellStart"/>
      <w:r w:rsidRPr="00AD3142">
        <w:rPr>
          <w:rFonts w:cs="Calibri"/>
        </w:rPr>
        <w:t>slideshow-uri</w:t>
      </w:r>
      <w:proofErr w:type="spellEnd"/>
      <w:r w:rsidRPr="00AD3142">
        <w:rPr>
          <w:rFonts w:cs="Calibri"/>
        </w:rPr>
        <w:t>, incluzând efecte, tranziţii şi muzică. Ele pot fi apoi înglobate într-un blog sau pagina web. Interfaţă simplă, mai multe moduri de vizualizare.</w:t>
      </w:r>
    </w:p>
    <w:p w:rsidR="00893E58" w:rsidRPr="00AD3142" w:rsidRDefault="00893E58" w:rsidP="00870044">
      <w:pPr>
        <w:pStyle w:val="Listparagraf"/>
        <w:numPr>
          <w:ilvl w:val="0"/>
          <w:numId w:val="93"/>
        </w:numPr>
        <w:spacing w:before="80" w:after="0"/>
        <w:jc w:val="both"/>
        <w:rPr>
          <w:rFonts w:cs="Calibri"/>
          <w:b/>
        </w:rPr>
      </w:pPr>
      <w:r w:rsidRPr="00AD3142">
        <w:rPr>
          <w:rFonts w:cs="Calibri"/>
          <w:b/>
        </w:rPr>
        <w:t>Picasa</w:t>
      </w:r>
    </w:p>
    <w:p w:rsidR="00893E58" w:rsidRPr="00AD3142" w:rsidRDefault="00FD05F3" w:rsidP="00870044">
      <w:pPr>
        <w:pStyle w:val="Listparagraf"/>
        <w:numPr>
          <w:ilvl w:val="1"/>
          <w:numId w:val="93"/>
        </w:numPr>
        <w:jc w:val="both"/>
        <w:rPr>
          <w:rFonts w:cs="Calibri"/>
        </w:rPr>
      </w:pPr>
      <w:hyperlink r:id="rId225" w:tgtFrame="_blank" w:history="1">
        <w:r w:rsidR="00893E58" w:rsidRPr="00AD3142">
          <w:rPr>
            <w:rStyle w:val="Hyperlink"/>
            <w:rFonts w:cs="Calibri"/>
          </w:rPr>
          <w:t>http://picasa.google.com/</w:t>
        </w:r>
      </w:hyperlink>
    </w:p>
    <w:p w:rsidR="00893E58" w:rsidRPr="00AD3142" w:rsidRDefault="00893E58" w:rsidP="00870044">
      <w:pPr>
        <w:pStyle w:val="Listparagraf"/>
        <w:numPr>
          <w:ilvl w:val="1"/>
          <w:numId w:val="93"/>
        </w:numPr>
        <w:jc w:val="both"/>
        <w:rPr>
          <w:rFonts w:cs="Calibri"/>
        </w:rPr>
      </w:pPr>
      <w:r w:rsidRPr="00AD3142">
        <w:rPr>
          <w:rFonts w:cs="Calibri"/>
        </w:rPr>
        <w:t xml:space="preserve">Aplicaţie gratuită oferită de Google pentru organizare, stocare şi editare de fotografii. Oferă numeroase instrumente de editare, precum şi posibilitatea de a crea </w:t>
      </w:r>
      <w:proofErr w:type="spellStart"/>
      <w:r w:rsidRPr="00AD3142">
        <w:rPr>
          <w:rFonts w:cs="Calibri"/>
        </w:rPr>
        <w:t>slideshow-uri</w:t>
      </w:r>
      <w:proofErr w:type="spellEnd"/>
      <w:r w:rsidRPr="00AD3142">
        <w:rPr>
          <w:rFonts w:cs="Calibri"/>
        </w:rPr>
        <w:t xml:space="preserve">, colaje, publicare de albume pe Internet, pregătirea fotografiilor pentru utilizare externă (tipărire, email), </w:t>
      </w:r>
      <w:proofErr w:type="spellStart"/>
      <w:r w:rsidRPr="00AD3142">
        <w:rPr>
          <w:rFonts w:cs="Calibri"/>
        </w:rPr>
        <w:t>geo-tagging</w:t>
      </w:r>
      <w:proofErr w:type="spellEnd"/>
      <w:r w:rsidRPr="00AD3142">
        <w:rPr>
          <w:rFonts w:cs="Calibri"/>
        </w:rPr>
        <w:t xml:space="preserve">. Necesită </w:t>
      </w:r>
      <w:proofErr w:type="spellStart"/>
      <w:r w:rsidRPr="00AD3142">
        <w:rPr>
          <w:rFonts w:cs="Calibri"/>
        </w:rPr>
        <w:t>download</w:t>
      </w:r>
      <w:proofErr w:type="spellEnd"/>
      <w:r w:rsidRPr="00AD3142">
        <w:rPr>
          <w:rFonts w:cs="Calibri"/>
        </w:rPr>
        <w:t xml:space="preserve"> şi instalare.</w:t>
      </w:r>
    </w:p>
    <w:p w:rsidR="00893E58" w:rsidRPr="00AD3142" w:rsidRDefault="00893E58" w:rsidP="00870044">
      <w:pPr>
        <w:pStyle w:val="Listparagraf"/>
        <w:numPr>
          <w:ilvl w:val="0"/>
          <w:numId w:val="93"/>
        </w:numPr>
        <w:spacing w:before="80" w:after="0"/>
        <w:jc w:val="both"/>
        <w:rPr>
          <w:rFonts w:cs="Calibri"/>
          <w:b/>
        </w:rPr>
      </w:pPr>
      <w:proofErr w:type="spellStart"/>
      <w:r w:rsidRPr="00AD3142">
        <w:rPr>
          <w:rFonts w:cs="Calibri"/>
          <w:b/>
        </w:rPr>
        <w:t>Scribd</w:t>
      </w:r>
      <w:proofErr w:type="spellEnd"/>
    </w:p>
    <w:p w:rsidR="00893E58" w:rsidRPr="00AD3142" w:rsidRDefault="00FD05F3" w:rsidP="00870044">
      <w:pPr>
        <w:pStyle w:val="Listparagraf"/>
        <w:numPr>
          <w:ilvl w:val="1"/>
          <w:numId w:val="93"/>
        </w:numPr>
        <w:jc w:val="both"/>
        <w:rPr>
          <w:rFonts w:cs="Calibri"/>
        </w:rPr>
      </w:pPr>
      <w:hyperlink r:id="rId226" w:tgtFrame="_blank" w:history="1">
        <w:r w:rsidR="00893E58" w:rsidRPr="00AD3142">
          <w:rPr>
            <w:rStyle w:val="Hyperlink"/>
            <w:rFonts w:cs="Calibri"/>
          </w:rPr>
          <w:t>http://www.scribd.com/</w:t>
        </w:r>
      </w:hyperlink>
    </w:p>
    <w:p w:rsidR="00893E58" w:rsidRPr="00AD3142" w:rsidRDefault="00893E58" w:rsidP="00870044">
      <w:pPr>
        <w:pStyle w:val="Listparagraf"/>
        <w:numPr>
          <w:ilvl w:val="1"/>
          <w:numId w:val="93"/>
        </w:numPr>
        <w:jc w:val="both"/>
        <w:rPr>
          <w:rFonts w:cs="Calibri"/>
        </w:rPr>
      </w:pPr>
      <w:r w:rsidRPr="00AD3142">
        <w:rPr>
          <w:rFonts w:cs="Calibri"/>
        </w:rPr>
        <w:t xml:space="preserve">Publicare şi stocare gratuită online de documente în format doc, ppt, </w:t>
      </w:r>
      <w:proofErr w:type="spellStart"/>
      <w:r w:rsidRPr="00AD3142">
        <w:rPr>
          <w:rFonts w:cs="Calibri"/>
        </w:rPr>
        <w:t>pdf</w:t>
      </w:r>
      <w:proofErr w:type="spellEnd"/>
      <w:r w:rsidRPr="00AD3142">
        <w:rPr>
          <w:rFonts w:cs="Calibri"/>
        </w:rPr>
        <w:t xml:space="preserve">, xls, etc. </w:t>
      </w:r>
      <w:proofErr w:type="spellStart"/>
      <w:r w:rsidRPr="00AD3142">
        <w:rPr>
          <w:rFonts w:cs="Calibri"/>
        </w:rPr>
        <w:t>Scribd</w:t>
      </w:r>
      <w:proofErr w:type="spellEnd"/>
      <w:r w:rsidRPr="00AD3142">
        <w:rPr>
          <w:rFonts w:cs="Calibri"/>
        </w:rPr>
        <w:t xml:space="preserve"> are şi un aspect de reţea socială datorita profilelor, opţiunilor de subscriere, comentare şi clasificare. Documentele pot fi private sau pot fi înglobate în bloguri, reţele de socializare, pagini web şi pot fi găsite de motoarele de căutare. </w:t>
      </w:r>
    </w:p>
    <w:p w:rsidR="00893E58" w:rsidRPr="00AD3142" w:rsidRDefault="00893E58" w:rsidP="00870044">
      <w:pPr>
        <w:pStyle w:val="Listparagraf"/>
        <w:numPr>
          <w:ilvl w:val="0"/>
          <w:numId w:val="93"/>
        </w:numPr>
        <w:spacing w:before="80" w:after="0"/>
        <w:jc w:val="both"/>
        <w:rPr>
          <w:rFonts w:cs="Calibri"/>
          <w:b/>
        </w:rPr>
      </w:pPr>
      <w:proofErr w:type="spellStart"/>
      <w:r w:rsidRPr="00AD3142">
        <w:rPr>
          <w:rFonts w:cs="Calibri"/>
          <w:b/>
        </w:rPr>
        <w:t>Bubble.us</w:t>
      </w:r>
      <w:proofErr w:type="spellEnd"/>
    </w:p>
    <w:p w:rsidR="00893E58" w:rsidRPr="00AD3142" w:rsidRDefault="00FD05F3" w:rsidP="00870044">
      <w:pPr>
        <w:pStyle w:val="Listparagraf"/>
        <w:numPr>
          <w:ilvl w:val="1"/>
          <w:numId w:val="93"/>
        </w:numPr>
        <w:jc w:val="both"/>
        <w:rPr>
          <w:rFonts w:cs="Calibri"/>
        </w:rPr>
      </w:pPr>
      <w:hyperlink r:id="rId227" w:tgtFrame="_blank" w:history="1">
        <w:r w:rsidR="00893E58" w:rsidRPr="00AD3142">
          <w:rPr>
            <w:rStyle w:val="Hyperlink"/>
            <w:rFonts w:cs="Calibri"/>
          </w:rPr>
          <w:t>https://bubbl.us/beta/</w:t>
        </w:r>
      </w:hyperlink>
    </w:p>
    <w:p w:rsidR="00893E58" w:rsidRPr="00AD3142" w:rsidRDefault="00893E58" w:rsidP="00870044">
      <w:pPr>
        <w:pStyle w:val="Listparagraf"/>
        <w:numPr>
          <w:ilvl w:val="1"/>
          <w:numId w:val="93"/>
        </w:numPr>
        <w:jc w:val="both"/>
        <w:rPr>
          <w:rFonts w:cs="Calibri"/>
        </w:rPr>
      </w:pPr>
      <w:r w:rsidRPr="00AD3142">
        <w:rPr>
          <w:rFonts w:cs="Calibri"/>
        </w:rPr>
        <w:t xml:space="preserve">Aplicaţie simplă pentru crearea de hărţi conceptuale colaborative online. Hărţile pot fi  stocate sau exportate ca imagini sau </w:t>
      </w:r>
      <w:proofErr w:type="spellStart"/>
      <w:r w:rsidRPr="00AD3142">
        <w:rPr>
          <w:rFonts w:cs="Calibri"/>
        </w:rPr>
        <w:t>html</w:t>
      </w:r>
      <w:proofErr w:type="spellEnd"/>
      <w:r w:rsidRPr="00AD3142">
        <w:rPr>
          <w:rFonts w:cs="Calibri"/>
        </w:rPr>
        <w:t xml:space="preserve"> pentru a fi publicate pe blog sau în pagină web, pot fi printate sau trimise prin email.</w:t>
      </w:r>
    </w:p>
    <w:p w:rsidR="00893E58" w:rsidRPr="00AD3142" w:rsidRDefault="00893E58" w:rsidP="00870044">
      <w:pPr>
        <w:pStyle w:val="Listparagraf"/>
        <w:numPr>
          <w:ilvl w:val="0"/>
          <w:numId w:val="93"/>
        </w:numPr>
        <w:spacing w:before="80" w:after="0"/>
        <w:jc w:val="both"/>
        <w:rPr>
          <w:rFonts w:cs="Calibri"/>
          <w:b/>
        </w:rPr>
      </w:pPr>
      <w:proofErr w:type="spellStart"/>
      <w:r w:rsidRPr="00AD3142">
        <w:rPr>
          <w:rFonts w:cs="Calibri"/>
          <w:b/>
        </w:rPr>
        <w:t>Slideshare</w:t>
      </w:r>
      <w:proofErr w:type="spellEnd"/>
    </w:p>
    <w:p w:rsidR="00893E58" w:rsidRPr="00AD3142" w:rsidRDefault="00FD05F3" w:rsidP="00870044">
      <w:pPr>
        <w:pStyle w:val="Listparagraf"/>
        <w:numPr>
          <w:ilvl w:val="1"/>
          <w:numId w:val="93"/>
        </w:numPr>
        <w:jc w:val="both"/>
        <w:rPr>
          <w:rFonts w:cs="Calibri"/>
        </w:rPr>
      </w:pPr>
      <w:hyperlink r:id="rId228" w:tgtFrame="_blank" w:history="1">
        <w:r w:rsidR="00893E58" w:rsidRPr="00AD3142">
          <w:rPr>
            <w:rStyle w:val="Hyperlink"/>
            <w:rFonts w:cs="Calibri"/>
          </w:rPr>
          <w:t>http://www.slideshare.net/</w:t>
        </w:r>
      </w:hyperlink>
    </w:p>
    <w:p w:rsidR="00893E58" w:rsidRPr="00AD3142" w:rsidRDefault="00893E58" w:rsidP="00870044">
      <w:pPr>
        <w:pStyle w:val="Listparagraf"/>
        <w:numPr>
          <w:ilvl w:val="1"/>
          <w:numId w:val="93"/>
        </w:numPr>
        <w:jc w:val="both"/>
        <w:rPr>
          <w:rFonts w:cs="Calibri"/>
        </w:rPr>
      </w:pPr>
      <w:r w:rsidRPr="00AD3142">
        <w:rPr>
          <w:rFonts w:cs="Calibri"/>
        </w:rPr>
        <w:t xml:space="preserve">Site pentru stocarea şi publicarea gratuită de prezentări PowerPoint, Word sau </w:t>
      </w:r>
      <w:proofErr w:type="spellStart"/>
      <w:r w:rsidRPr="00AD3142">
        <w:rPr>
          <w:rFonts w:cs="Calibri"/>
        </w:rPr>
        <w:t>pdf</w:t>
      </w:r>
      <w:proofErr w:type="spellEnd"/>
      <w:r w:rsidRPr="00AD3142">
        <w:rPr>
          <w:rFonts w:cs="Calibri"/>
        </w:rPr>
        <w:t xml:space="preserve">. Se poate face trimitere ca  link  sau pot fi înglobate în blog sau pagină web. De asemenea, se pot sincroniza cu un fişier audio (MP3, </w:t>
      </w:r>
      <w:proofErr w:type="spellStart"/>
      <w:r w:rsidRPr="00AD3142">
        <w:rPr>
          <w:rFonts w:cs="Calibri"/>
        </w:rPr>
        <w:t>podcast</w:t>
      </w:r>
      <w:proofErr w:type="spellEnd"/>
      <w:r w:rsidRPr="00AD3142">
        <w:rPr>
          <w:rFonts w:cs="Calibri"/>
        </w:rPr>
        <w:t xml:space="preserve">) pentru a crea un </w:t>
      </w:r>
      <w:proofErr w:type="spellStart"/>
      <w:r w:rsidRPr="00AD3142">
        <w:rPr>
          <w:rFonts w:cs="Calibri"/>
        </w:rPr>
        <w:t>slidecast</w:t>
      </w:r>
      <w:proofErr w:type="spellEnd"/>
      <w:r w:rsidRPr="00AD3142">
        <w:rPr>
          <w:rFonts w:cs="Calibri"/>
        </w:rPr>
        <w:t xml:space="preserve"> - un mod mai puternic de a distribui prezentări sau </w:t>
      </w:r>
      <w:proofErr w:type="spellStart"/>
      <w:r w:rsidRPr="00AD3142">
        <w:rPr>
          <w:rFonts w:cs="Calibri"/>
        </w:rPr>
        <w:t>tutoriale</w:t>
      </w:r>
      <w:proofErr w:type="spellEnd"/>
      <w:r w:rsidRPr="00AD3142">
        <w:rPr>
          <w:rFonts w:cs="Calibri"/>
        </w:rPr>
        <w:t xml:space="preserve">. </w:t>
      </w:r>
      <w:proofErr w:type="spellStart"/>
      <w:r w:rsidRPr="00AD3142">
        <w:rPr>
          <w:rFonts w:cs="Calibri"/>
        </w:rPr>
        <w:t>Slideshare</w:t>
      </w:r>
      <w:proofErr w:type="spellEnd"/>
      <w:r w:rsidRPr="00AD3142">
        <w:rPr>
          <w:rFonts w:cs="Calibri"/>
        </w:rPr>
        <w:t xml:space="preserve"> este, de asemenea, un site valoros de resurse sub formă de prezentări.</w:t>
      </w:r>
    </w:p>
    <w:p w:rsidR="00893E58" w:rsidRPr="00AD3142" w:rsidRDefault="00893E58" w:rsidP="00870044">
      <w:pPr>
        <w:pStyle w:val="Listparagraf"/>
        <w:numPr>
          <w:ilvl w:val="0"/>
          <w:numId w:val="93"/>
        </w:numPr>
        <w:spacing w:before="80" w:after="0"/>
        <w:jc w:val="both"/>
        <w:rPr>
          <w:rFonts w:cs="Calibri"/>
          <w:b/>
        </w:rPr>
      </w:pPr>
      <w:r w:rsidRPr="00AD3142">
        <w:rPr>
          <w:rFonts w:cs="Calibri"/>
          <w:b/>
        </w:rPr>
        <w:t>Prezi</w:t>
      </w:r>
    </w:p>
    <w:p w:rsidR="00893E58" w:rsidRPr="00AD3142" w:rsidRDefault="00FD05F3" w:rsidP="00870044">
      <w:pPr>
        <w:pStyle w:val="Listparagraf"/>
        <w:numPr>
          <w:ilvl w:val="1"/>
          <w:numId w:val="93"/>
        </w:numPr>
        <w:jc w:val="both"/>
        <w:rPr>
          <w:rFonts w:cs="Calibri"/>
        </w:rPr>
      </w:pPr>
      <w:hyperlink r:id="rId229" w:tgtFrame="_blank" w:history="1">
        <w:r w:rsidR="00893E58" w:rsidRPr="00AD3142">
          <w:rPr>
            <w:rStyle w:val="Hyperlink"/>
            <w:rFonts w:cs="Calibri"/>
          </w:rPr>
          <w:t>http://prezi.com/</w:t>
        </w:r>
      </w:hyperlink>
    </w:p>
    <w:p w:rsidR="00893E58" w:rsidRPr="00AD3142" w:rsidRDefault="00893E58" w:rsidP="00870044">
      <w:pPr>
        <w:pStyle w:val="Listparagraf"/>
        <w:numPr>
          <w:ilvl w:val="1"/>
          <w:numId w:val="93"/>
        </w:numPr>
        <w:jc w:val="both"/>
        <w:rPr>
          <w:rFonts w:cs="Calibri"/>
        </w:rPr>
      </w:pPr>
      <w:r w:rsidRPr="00AD3142">
        <w:rPr>
          <w:rFonts w:cs="Calibri"/>
        </w:rPr>
        <w:lastRenderedPageBreak/>
        <w:t xml:space="preserve">Creare de prezentări non-lineare, cu posibilităţi ca: </w:t>
      </w:r>
      <w:proofErr w:type="spellStart"/>
      <w:r w:rsidRPr="00AD3142">
        <w:rPr>
          <w:rFonts w:cs="Calibri"/>
        </w:rPr>
        <w:t>zoom</w:t>
      </w:r>
      <w:proofErr w:type="spellEnd"/>
      <w:r w:rsidRPr="00AD3142">
        <w:rPr>
          <w:rFonts w:cs="Calibri"/>
        </w:rPr>
        <w:t xml:space="preserve">, itinerar al prezentării, inserare de legături, imagini, videoclipuri, texte, fişiere </w:t>
      </w:r>
      <w:proofErr w:type="spellStart"/>
      <w:r w:rsidRPr="00AD3142">
        <w:rPr>
          <w:rFonts w:cs="Calibri"/>
        </w:rPr>
        <w:t>pdf</w:t>
      </w:r>
      <w:proofErr w:type="spellEnd"/>
      <w:r w:rsidRPr="00AD3142">
        <w:rPr>
          <w:rFonts w:cs="Calibri"/>
        </w:rPr>
        <w:t>, desene. Un pas înainte faţă de “era PowerPoint”.</w:t>
      </w:r>
    </w:p>
    <w:p w:rsidR="00893E58" w:rsidRDefault="00893E58" w:rsidP="00870044">
      <w:pPr>
        <w:pStyle w:val="Listparagraf"/>
        <w:numPr>
          <w:ilvl w:val="0"/>
          <w:numId w:val="93"/>
        </w:numPr>
        <w:spacing w:before="80" w:after="0"/>
        <w:jc w:val="both"/>
        <w:rPr>
          <w:ins w:id="49" w:author="Claudia" w:date="2012-01-08T17:36:00Z"/>
          <w:rFonts w:cs="Calibri"/>
          <w:b/>
        </w:rPr>
      </w:pPr>
      <w:proofErr w:type="spellStart"/>
      <w:r w:rsidRPr="00AD3142">
        <w:rPr>
          <w:rFonts w:cs="Calibri"/>
          <w:b/>
        </w:rPr>
        <w:t>Teachertube</w:t>
      </w:r>
      <w:proofErr w:type="spellEnd"/>
    </w:p>
    <w:p w:rsidR="00CF1768" w:rsidRPr="00AD3142" w:rsidDel="00CF1768" w:rsidRDefault="00CF1768" w:rsidP="00870044">
      <w:pPr>
        <w:pStyle w:val="Listparagraf"/>
        <w:numPr>
          <w:ilvl w:val="0"/>
          <w:numId w:val="93"/>
        </w:numPr>
        <w:spacing w:before="80" w:after="0"/>
        <w:jc w:val="both"/>
        <w:rPr>
          <w:del w:id="50" w:author="Claudia" w:date="2012-01-08T17:37:00Z"/>
          <w:rFonts w:cs="Calibri"/>
          <w:b/>
        </w:rPr>
      </w:pPr>
    </w:p>
    <w:p w:rsidR="00893E58" w:rsidRPr="00AD3142" w:rsidRDefault="00FD05F3" w:rsidP="00870044">
      <w:pPr>
        <w:pStyle w:val="Listparagraf"/>
        <w:numPr>
          <w:ilvl w:val="1"/>
          <w:numId w:val="93"/>
        </w:numPr>
        <w:jc w:val="both"/>
        <w:rPr>
          <w:rFonts w:cs="Calibri"/>
        </w:rPr>
      </w:pPr>
      <w:hyperlink r:id="rId230" w:tgtFrame="_blank" w:history="1">
        <w:r w:rsidR="00893E58" w:rsidRPr="00AD3142">
          <w:rPr>
            <w:rStyle w:val="Hyperlink"/>
            <w:rFonts w:cs="Calibri"/>
          </w:rPr>
          <w:t>http://www.teachertube.com</w:t>
        </w:r>
      </w:hyperlink>
    </w:p>
    <w:p w:rsidR="007A77FE" w:rsidRDefault="00893E58" w:rsidP="00D9506D">
      <w:pPr>
        <w:pStyle w:val="Listparagraf"/>
        <w:numPr>
          <w:ilvl w:val="1"/>
          <w:numId w:val="93"/>
        </w:numPr>
        <w:rPr>
          <w:ins w:id="51" w:author="Claudia" w:date="2012-01-08T17:37:00Z"/>
          <w:rFonts w:cs="Calibri"/>
        </w:rPr>
      </w:pPr>
      <w:r w:rsidRPr="00AD3142">
        <w:rPr>
          <w:rFonts w:cs="Calibri"/>
        </w:rPr>
        <w:t>Găzduire de videoclipuri create de profesori în scopuri educaţionale. Poate fi şi o sursă de materiale utile.</w:t>
      </w:r>
    </w:p>
    <w:p w:rsidR="00000000" w:rsidRDefault="008968FA">
      <w:pPr>
        <w:pStyle w:val="Listparagraf"/>
        <w:numPr>
          <w:ilvl w:val="0"/>
          <w:numId w:val="93"/>
        </w:numPr>
        <w:rPr>
          <w:del w:id="52" w:author="Claudia" w:date="2012-01-08T17:37:00Z"/>
          <w:rFonts w:cs="Calibri"/>
        </w:rPr>
        <w:pPrChange w:id="53" w:author="Claudia" w:date="2012-01-08T17:37:00Z">
          <w:pPr>
            <w:pStyle w:val="Listparagraf"/>
            <w:numPr>
              <w:ilvl w:val="1"/>
              <w:numId w:val="93"/>
            </w:numPr>
            <w:ind w:left="1440" w:hanging="360"/>
          </w:pPr>
        </w:pPrChange>
      </w:pPr>
    </w:p>
    <w:p w:rsidR="002E64F7" w:rsidRDefault="00CF1768" w:rsidP="002E64F7">
      <w:pPr>
        <w:pStyle w:val="Listparagraf"/>
        <w:numPr>
          <w:ilvl w:val="0"/>
          <w:numId w:val="93"/>
        </w:numPr>
        <w:spacing w:before="80" w:after="0"/>
        <w:jc w:val="both"/>
        <w:rPr>
          <w:ins w:id="54" w:author="Claudia" w:date="2012-01-08T17:57:00Z"/>
          <w:rFonts w:cs="Calibri"/>
          <w:b/>
        </w:rPr>
      </w:pPr>
      <w:proofErr w:type="spellStart"/>
      <w:ins w:id="55" w:author="Claudia" w:date="2012-01-08T17:37:00Z">
        <w:r>
          <w:rPr>
            <w:rFonts w:cs="Calibri"/>
            <w:b/>
          </w:rPr>
          <w:t>Banci</w:t>
        </w:r>
        <w:proofErr w:type="spellEnd"/>
        <w:r>
          <w:rPr>
            <w:rFonts w:cs="Calibri"/>
            <w:b/>
          </w:rPr>
          <w:t xml:space="preserve"> de imagini grafice</w:t>
        </w:r>
      </w:ins>
      <w:ins w:id="56" w:author="Claudia" w:date="2012-01-08T17:53:00Z">
        <w:r w:rsidR="00224A0C">
          <w:rPr>
            <w:rFonts w:cs="Calibri"/>
            <w:b/>
          </w:rPr>
          <w:t xml:space="preserve"> </w:t>
        </w:r>
        <w:r w:rsidR="00224A0C" w:rsidRPr="00F7257E">
          <w:rPr>
            <w:rFonts w:cs="Calibri"/>
            <w:rPrChange w:id="57" w:author="Claudia" w:date="2012-01-08T18:56:00Z">
              <w:rPr>
                <w:rFonts w:cs="Calibri"/>
                <w:b/>
              </w:rPr>
            </w:rPrChange>
          </w:rPr>
          <w:t>(</w:t>
        </w:r>
      </w:ins>
      <w:ins w:id="58" w:author="Claudia" w:date="2012-01-08T17:54:00Z">
        <w:r w:rsidR="00224A0C" w:rsidRPr="00F7257E">
          <w:rPr>
            <w:rFonts w:cs="Calibri"/>
            <w:rPrChange w:id="59" w:author="Claudia" w:date="2012-01-08T18:56:00Z">
              <w:rPr>
                <w:rFonts w:cs="Calibri"/>
                <w:b/>
              </w:rPr>
            </w:rPrChange>
          </w:rPr>
          <w:t>pentru Limba franceza</w:t>
        </w:r>
        <w:r w:rsidR="00F7257E" w:rsidRPr="00F7257E">
          <w:rPr>
            <w:rFonts w:cs="Calibri"/>
            <w:rPrChange w:id="60" w:author="Claudia" w:date="2012-01-08T18:56:00Z">
              <w:rPr>
                <w:rFonts w:cs="Calibri"/>
                <w:b/>
              </w:rPr>
            </w:rPrChange>
          </w:rPr>
          <w:t xml:space="preserve"> si nu numai</w:t>
        </w:r>
      </w:ins>
      <w:ins w:id="61" w:author="Claudia" w:date="2012-01-08T18:56:00Z">
        <w:r w:rsidR="00F7257E" w:rsidRPr="00F7257E">
          <w:rPr>
            <w:rFonts w:cs="Calibri"/>
            <w:rPrChange w:id="62" w:author="Claudia" w:date="2012-01-08T18:56:00Z">
              <w:rPr>
                <w:rFonts w:cs="Calibri"/>
                <w:b/>
              </w:rPr>
            </w:rPrChange>
          </w:rPr>
          <w:t>, cu exemple de utilizare pedagogică)</w:t>
        </w:r>
      </w:ins>
    </w:p>
    <w:p w:rsidR="00000000" w:rsidRDefault="008968FA">
      <w:pPr>
        <w:spacing w:before="80" w:after="0"/>
        <w:ind w:left="360"/>
        <w:jc w:val="both"/>
        <w:rPr>
          <w:ins w:id="63" w:author="Claudia" w:date="2012-01-08T17:38:00Z"/>
          <w:rFonts w:cs="Calibri"/>
          <w:b/>
          <w:rPrChange w:id="64" w:author="Claudia" w:date="2012-01-08T17:57:00Z">
            <w:rPr>
              <w:ins w:id="65" w:author="Claudia" w:date="2012-01-08T17:38:00Z"/>
            </w:rPr>
          </w:rPrChange>
        </w:rPr>
        <w:pPrChange w:id="66" w:author="Claudia" w:date="2012-01-08T17:57:00Z">
          <w:pPr>
            <w:pStyle w:val="Listparagraf"/>
            <w:numPr>
              <w:numId w:val="93"/>
            </w:numPr>
            <w:spacing w:before="80" w:after="0"/>
            <w:ind w:hanging="360"/>
            <w:jc w:val="both"/>
          </w:pPr>
        </w:pPrChange>
      </w:pPr>
    </w:p>
    <w:p w:rsidR="00000000" w:rsidRDefault="00FD05F3">
      <w:pPr>
        <w:pStyle w:val="Listparagraf"/>
        <w:numPr>
          <w:ilvl w:val="0"/>
          <w:numId w:val="103"/>
        </w:numPr>
        <w:spacing w:before="80" w:after="0"/>
        <w:jc w:val="both"/>
        <w:rPr>
          <w:ins w:id="67" w:author="Claudia" w:date="2012-01-08T17:55:00Z"/>
          <w:rFonts w:cs="Calibri"/>
          <w:b/>
        </w:rPr>
        <w:pPrChange w:id="68" w:author="Claudia" w:date="2012-01-08T17:55:00Z">
          <w:pPr>
            <w:pStyle w:val="Listparagraf"/>
            <w:numPr>
              <w:numId w:val="93"/>
            </w:numPr>
            <w:spacing w:before="80" w:after="0"/>
            <w:ind w:hanging="360"/>
            <w:jc w:val="both"/>
          </w:pPr>
        </w:pPrChange>
      </w:pPr>
      <w:ins w:id="69" w:author="Claudia" w:date="2012-01-08T17:55:00Z">
        <w:r>
          <w:fldChar w:fldCharType="begin"/>
        </w:r>
        <w:r w:rsidR="002E64F7">
          <w:instrText xml:space="preserve"> HYPERLINK "http://commons.wikimedia.org/wiki/Main_Page?uselang=fr" \t "_blank" </w:instrText>
        </w:r>
        <w:r>
          <w:fldChar w:fldCharType="separate"/>
        </w:r>
        <w:r w:rsidR="002E64F7">
          <w:rPr>
            <w:rStyle w:val="Hyperlink"/>
          </w:rPr>
          <w:t>http://commons.wikimedia.org/wiki/Main_Page?uselang=fr</w:t>
        </w:r>
        <w:r>
          <w:fldChar w:fldCharType="end"/>
        </w:r>
      </w:ins>
    </w:p>
    <w:p w:rsidR="00000000" w:rsidRDefault="002E64F7">
      <w:pPr>
        <w:pStyle w:val="Listparagraf"/>
        <w:numPr>
          <w:ilvl w:val="0"/>
          <w:numId w:val="103"/>
        </w:numPr>
        <w:spacing w:before="80" w:after="0"/>
        <w:jc w:val="both"/>
        <w:rPr>
          <w:ins w:id="70" w:author="Claudia" w:date="2012-01-08T17:55:00Z"/>
          <w:lang w:val="fr-FR"/>
        </w:rPr>
        <w:pPrChange w:id="71" w:author="Claudia" w:date="2012-01-08T17:55:00Z">
          <w:pPr>
            <w:pStyle w:val="Listparagraf"/>
            <w:numPr>
              <w:numId w:val="93"/>
            </w:numPr>
            <w:spacing w:before="80" w:after="0"/>
            <w:ind w:hanging="360"/>
            <w:jc w:val="both"/>
          </w:pPr>
        </w:pPrChange>
      </w:pPr>
      <w:proofErr w:type="spellStart"/>
      <w:ins w:id="72" w:author="Claudia" w:date="2012-01-08T17:55:00Z">
        <w:r w:rsidRPr="002E64F7">
          <w:rPr>
            <w:lang w:val="fr-FR"/>
          </w:rPr>
          <w:t>Wikimedia</w:t>
        </w:r>
        <w:proofErr w:type="spellEnd"/>
        <w:r w:rsidRPr="002E64F7">
          <w:rPr>
            <w:lang w:val="fr-FR"/>
          </w:rPr>
          <w:t xml:space="preserve"> Commons: de </w:t>
        </w:r>
        <w:proofErr w:type="spellStart"/>
        <w:r w:rsidRPr="002E64F7">
          <w:rPr>
            <w:lang w:val="fr-FR"/>
          </w:rPr>
          <w:t>exemplu</w:t>
        </w:r>
        <w:proofErr w:type="spellEnd"/>
        <w:r w:rsidRPr="002E64F7">
          <w:rPr>
            <w:lang w:val="fr-FR"/>
          </w:rPr>
          <w:t xml:space="preserve">, a se </w:t>
        </w:r>
        <w:proofErr w:type="spellStart"/>
        <w:r w:rsidRPr="002E64F7">
          <w:rPr>
            <w:lang w:val="fr-FR"/>
          </w:rPr>
          <w:t>gasi</w:t>
        </w:r>
        <w:proofErr w:type="spellEnd"/>
        <w:r w:rsidRPr="002E64F7">
          <w:rPr>
            <w:lang w:val="fr-FR"/>
          </w:rPr>
          <w:t xml:space="preserve"> un </w:t>
        </w:r>
        <w:proofErr w:type="spellStart"/>
        <w:r w:rsidRPr="002E64F7">
          <w:rPr>
            <w:lang w:val="fr-FR"/>
          </w:rPr>
          <w:t>grafic</w:t>
        </w:r>
        <w:proofErr w:type="spellEnd"/>
        <w:r w:rsidRPr="002E64F7">
          <w:rPr>
            <w:lang w:val="fr-FR"/>
          </w:rPr>
          <w:t xml:space="preserve"> </w:t>
        </w:r>
        <w:proofErr w:type="spellStart"/>
        <w:r w:rsidRPr="002E64F7">
          <w:rPr>
            <w:lang w:val="fr-FR"/>
          </w:rPr>
          <w:t>comparativ</w:t>
        </w:r>
        <w:proofErr w:type="spellEnd"/>
        <w:r w:rsidRPr="002E64F7">
          <w:rPr>
            <w:lang w:val="fr-FR"/>
          </w:rPr>
          <w:t xml:space="preserve"> al </w:t>
        </w:r>
        <w:proofErr w:type="spellStart"/>
        <w:r w:rsidRPr="002E64F7">
          <w:rPr>
            <w:lang w:val="fr-FR"/>
          </w:rPr>
          <w:t>consumului</w:t>
        </w:r>
        <w:proofErr w:type="spellEnd"/>
        <w:r w:rsidRPr="002E64F7">
          <w:rPr>
            <w:lang w:val="fr-FR"/>
          </w:rPr>
          <w:t xml:space="preserve"> total de </w:t>
        </w:r>
        <w:proofErr w:type="spellStart"/>
        <w:r w:rsidRPr="002E64F7">
          <w:rPr>
            <w:lang w:val="fr-FR"/>
          </w:rPr>
          <w:t>energie</w:t>
        </w:r>
        <w:proofErr w:type="spellEnd"/>
        <w:r w:rsidRPr="002E64F7">
          <w:rPr>
            <w:lang w:val="fr-FR"/>
          </w:rPr>
          <w:t xml:space="preserve"> </w:t>
        </w:r>
        <w:proofErr w:type="spellStart"/>
        <w:r w:rsidRPr="002E64F7">
          <w:rPr>
            <w:lang w:val="fr-FR"/>
          </w:rPr>
          <w:t>electrică</w:t>
        </w:r>
        <w:proofErr w:type="spellEnd"/>
        <w:r w:rsidRPr="002E64F7">
          <w:rPr>
            <w:lang w:val="fr-FR"/>
          </w:rPr>
          <w:t xml:space="preserve"> </w:t>
        </w:r>
        <w:proofErr w:type="spellStart"/>
        <w:r w:rsidRPr="002E64F7">
          <w:rPr>
            <w:lang w:val="fr-FR"/>
          </w:rPr>
          <w:t>şi</w:t>
        </w:r>
        <w:proofErr w:type="spellEnd"/>
        <w:r w:rsidRPr="002E64F7">
          <w:rPr>
            <w:lang w:val="fr-FR"/>
          </w:rPr>
          <w:t xml:space="preserve"> de </w:t>
        </w:r>
        <w:proofErr w:type="spellStart"/>
        <w:r w:rsidRPr="002E64F7">
          <w:rPr>
            <w:lang w:val="fr-FR"/>
          </w:rPr>
          <w:t>energie</w:t>
        </w:r>
        <w:proofErr w:type="spellEnd"/>
        <w:r w:rsidRPr="002E64F7">
          <w:rPr>
            <w:lang w:val="fr-FR"/>
          </w:rPr>
          <w:t xml:space="preserve"> </w:t>
        </w:r>
        <w:proofErr w:type="spellStart"/>
        <w:r w:rsidRPr="002E64F7">
          <w:rPr>
            <w:lang w:val="fr-FR"/>
          </w:rPr>
          <w:t>electrică</w:t>
        </w:r>
        <w:proofErr w:type="spellEnd"/>
        <w:r w:rsidRPr="002E64F7">
          <w:rPr>
            <w:lang w:val="fr-FR"/>
          </w:rPr>
          <w:t xml:space="preserve"> de </w:t>
        </w:r>
        <w:proofErr w:type="spellStart"/>
        <w:r w:rsidRPr="002E64F7">
          <w:rPr>
            <w:lang w:val="fr-FR"/>
          </w:rPr>
          <w:t>energie</w:t>
        </w:r>
        <w:proofErr w:type="spellEnd"/>
        <w:r w:rsidRPr="002E64F7">
          <w:rPr>
            <w:lang w:val="fr-FR"/>
          </w:rPr>
          <w:t xml:space="preserve"> </w:t>
        </w:r>
        <w:proofErr w:type="spellStart"/>
        <w:r w:rsidRPr="002E64F7">
          <w:rPr>
            <w:lang w:val="fr-FR"/>
          </w:rPr>
          <w:t>regenerabilă</w:t>
        </w:r>
        <w:proofErr w:type="spellEnd"/>
        <w:r w:rsidRPr="002E64F7">
          <w:rPr>
            <w:lang w:val="fr-FR"/>
          </w:rPr>
          <w:t xml:space="preserve"> </w:t>
        </w:r>
        <w:proofErr w:type="spellStart"/>
        <w:r w:rsidRPr="002E64F7">
          <w:rPr>
            <w:lang w:val="fr-FR"/>
          </w:rPr>
          <w:t>în</w:t>
        </w:r>
        <w:proofErr w:type="spellEnd"/>
        <w:r w:rsidRPr="002E64F7">
          <w:rPr>
            <w:lang w:val="fr-FR"/>
          </w:rPr>
          <w:t xml:space="preserve"> </w:t>
        </w:r>
        <w:proofErr w:type="spellStart"/>
        <w:r w:rsidRPr="002E64F7">
          <w:rPr>
            <w:lang w:val="fr-FR"/>
          </w:rPr>
          <w:t>ţările</w:t>
        </w:r>
        <w:proofErr w:type="spellEnd"/>
        <w:r w:rsidRPr="002E64F7">
          <w:rPr>
            <w:lang w:val="fr-FR"/>
          </w:rPr>
          <w:t xml:space="preserve"> </w:t>
        </w:r>
        <w:proofErr w:type="spellStart"/>
        <w:r w:rsidRPr="002E64F7">
          <w:rPr>
            <w:lang w:val="fr-FR"/>
          </w:rPr>
          <w:t>europene</w:t>
        </w:r>
        <w:proofErr w:type="spellEnd"/>
      </w:ins>
    </w:p>
    <w:p w:rsidR="00000000" w:rsidRDefault="008968FA">
      <w:pPr>
        <w:spacing w:before="80" w:after="0"/>
        <w:ind w:left="1080"/>
        <w:jc w:val="both"/>
        <w:rPr>
          <w:ins w:id="73" w:author="Claudia" w:date="2012-01-08T17:55:00Z"/>
          <w:lang w:val="fr-FR"/>
        </w:rPr>
        <w:pPrChange w:id="74" w:author="Claudia" w:date="2012-01-08T17:56:00Z">
          <w:pPr>
            <w:pStyle w:val="Listparagraf"/>
            <w:numPr>
              <w:numId w:val="93"/>
            </w:numPr>
            <w:spacing w:before="80" w:after="0"/>
            <w:ind w:hanging="360"/>
            <w:jc w:val="both"/>
          </w:pPr>
        </w:pPrChange>
      </w:pPr>
    </w:p>
    <w:p w:rsidR="00000000" w:rsidRDefault="00FD05F3">
      <w:pPr>
        <w:pStyle w:val="Listparagraf"/>
        <w:numPr>
          <w:ilvl w:val="0"/>
          <w:numId w:val="103"/>
        </w:numPr>
        <w:spacing w:before="80" w:after="0"/>
        <w:jc w:val="both"/>
        <w:rPr>
          <w:ins w:id="75" w:author="Claudia" w:date="2012-01-08T17:55:00Z"/>
          <w:lang w:val="en-US"/>
        </w:rPr>
        <w:pPrChange w:id="76" w:author="Claudia" w:date="2012-01-08T17:55:00Z">
          <w:pPr>
            <w:pStyle w:val="Listparagraf"/>
            <w:numPr>
              <w:numId w:val="93"/>
            </w:numPr>
            <w:spacing w:before="80" w:after="0"/>
            <w:ind w:hanging="360"/>
            <w:jc w:val="both"/>
          </w:pPr>
        </w:pPrChange>
      </w:pPr>
      <w:ins w:id="77" w:author="Claudia" w:date="2012-01-08T17:55:00Z">
        <w:r>
          <w:fldChar w:fldCharType="begin"/>
        </w:r>
        <w:r w:rsidR="002E64F7" w:rsidRPr="002E64F7">
          <w:rPr>
            <w:lang w:val="en-US"/>
          </w:rPr>
          <w:instrText xml:space="preserve"> HYPERLINK "http://www.infovisual.info/05/pano_fr.html" \t "_blank" </w:instrText>
        </w:r>
        <w:r>
          <w:fldChar w:fldCharType="separate"/>
        </w:r>
        <w:r w:rsidR="002E64F7" w:rsidRPr="002E64F7">
          <w:rPr>
            <w:rStyle w:val="Hyperlink"/>
            <w:lang w:val="en-US"/>
          </w:rPr>
          <w:t>http://www.infovisual.info/05 / pano_fr.html</w:t>
        </w:r>
        <w:r>
          <w:fldChar w:fldCharType="end"/>
        </w:r>
        <w:r w:rsidR="002E64F7" w:rsidRPr="002E64F7">
          <w:rPr>
            <w:lang w:val="en-US"/>
          </w:rPr>
          <w:t xml:space="preserve"> </w:t>
        </w:r>
      </w:ins>
    </w:p>
    <w:p w:rsidR="00000000" w:rsidRDefault="002E64F7">
      <w:pPr>
        <w:pStyle w:val="Listparagraf"/>
        <w:numPr>
          <w:ilvl w:val="0"/>
          <w:numId w:val="103"/>
        </w:numPr>
        <w:spacing w:before="80" w:after="0"/>
        <w:jc w:val="both"/>
        <w:rPr>
          <w:ins w:id="78" w:author="Claudia" w:date="2012-01-08T17:56:00Z"/>
          <w:lang w:val="en-US"/>
        </w:rPr>
        <w:pPrChange w:id="79" w:author="Claudia" w:date="2012-01-08T17:55:00Z">
          <w:pPr>
            <w:pStyle w:val="Listparagraf"/>
            <w:numPr>
              <w:numId w:val="93"/>
            </w:numPr>
            <w:spacing w:before="80" w:after="0"/>
            <w:ind w:hanging="360"/>
            <w:jc w:val="both"/>
          </w:pPr>
        </w:pPrChange>
      </w:pPr>
      <w:proofErr w:type="spellStart"/>
      <w:ins w:id="80" w:author="Claudia" w:date="2012-01-08T17:55:00Z">
        <w:r w:rsidRPr="002E64F7">
          <w:rPr>
            <w:lang w:val="en-US"/>
          </w:rPr>
          <w:t>Infovisual</w:t>
        </w:r>
        <w:proofErr w:type="spellEnd"/>
        <w:r w:rsidRPr="002E64F7">
          <w:rPr>
            <w:lang w:val="en-US"/>
          </w:rPr>
          <w:t xml:space="preserve"> </w:t>
        </w:r>
        <w:proofErr w:type="spellStart"/>
        <w:r w:rsidRPr="002E64F7">
          <w:rPr>
            <w:lang w:val="en-US"/>
          </w:rPr>
          <w:t>dicţionar</w:t>
        </w:r>
        <w:proofErr w:type="spellEnd"/>
        <w:r w:rsidRPr="002E64F7">
          <w:rPr>
            <w:lang w:val="en-US"/>
          </w:rPr>
          <w:t xml:space="preserve"> </w:t>
        </w:r>
        <w:proofErr w:type="spellStart"/>
        <w:r w:rsidRPr="002E64F7">
          <w:rPr>
            <w:lang w:val="en-US"/>
          </w:rPr>
          <w:t>vizual</w:t>
        </w:r>
        <w:proofErr w:type="spellEnd"/>
        <w:r w:rsidRPr="002E64F7">
          <w:rPr>
            <w:lang w:val="en-US"/>
          </w:rPr>
          <w:t xml:space="preserve">: de </w:t>
        </w:r>
        <w:proofErr w:type="spellStart"/>
        <w:r w:rsidRPr="002E64F7">
          <w:rPr>
            <w:lang w:val="en-US"/>
          </w:rPr>
          <w:t>exemplu</w:t>
        </w:r>
        <w:proofErr w:type="spellEnd"/>
        <w:r w:rsidRPr="002E64F7">
          <w:rPr>
            <w:lang w:val="en-US"/>
          </w:rPr>
          <w:t xml:space="preserve">, a se </w:t>
        </w:r>
        <w:proofErr w:type="spellStart"/>
        <w:r w:rsidRPr="002E64F7">
          <w:rPr>
            <w:lang w:val="en-US"/>
          </w:rPr>
          <w:t>gasi</w:t>
        </w:r>
        <w:proofErr w:type="spellEnd"/>
        <w:r w:rsidRPr="002E64F7">
          <w:rPr>
            <w:lang w:val="en-US"/>
          </w:rPr>
          <w:t xml:space="preserve"> </w:t>
        </w:r>
        <w:r>
          <w:t xml:space="preserve">o </w:t>
        </w:r>
        <w:r w:rsidRPr="002E64F7">
          <w:rPr>
            <w:lang w:val="en-US"/>
          </w:rPr>
          <w:t>diagram</w:t>
        </w:r>
        <w:r>
          <w:t>ă</w:t>
        </w:r>
        <w:r w:rsidRPr="002E64F7">
          <w:rPr>
            <w:lang w:val="en-US"/>
          </w:rPr>
          <w:t xml:space="preserve"> care </w:t>
        </w:r>
        <w:proofErr w:type="spellStart"/>
        <w:r w:rsidRPr="002E64F7">
          <w:rPr>
            <w:lang w:val="en-US"/>
          </w:rPr>
          <w:t>să</w:t>
        </w:r>
        <w:proofErr w:type="spellEnd"/>
        <w:r w:rsidRPr="002E64F7">
          <w:rPr>
            <w:lang w:val="en-US"/>
          </w:rPr>
          <w:t xml:space="preserve"> </w:t>
        </w:r>
        <w:proofErr w:type="spellStart"/>
        <w:r w:rsidRPr="002E64F7">
          <w:rPr>
            <w:lang w:val="en-US"/>
          </w:rPr>
          <w:t>arate</w:t>
        </w:r>
        <w:proofErr w:type="spellEnd"/>
        <w:r w:rsidRPr="002E64F7">
          <w:rPr>
            <w:lang w:val="en-US"/>
          </w:rPr>
          <w:t xml:space="preserve"> un </w:t>
        </w:r>
        <w:proofErr w:type="spellStart"/>
        <w:r w:rsidRPr="002E64F7">
          <w:rPr>
            <w:lang w:val="en-US"/>
          </w:rPr>
          <w:t>schelet</w:t>
        </w:r>
        <w:proofErr w:type="spellEnd"/>
        <w:r w:rsidRPr="002E64F7">
          <w:rPr>
            <w:lang w:val="en-US"/>
          </w:rPr>
          <w:t xml:space="preserve"> </w:t>
        </w:r>
        <w:proofErr w:type="spellStart"/>
        <w:r w:rsidRPr="002E64F7">
          <w:rPr>
            <w:lang w:val="en-US"/>
          </w:rPr>
          <w:t>uman</w:t>
        </w:r>
        <w:proofErr w:type="spellEnd"/>
        <w:r w:rsidRPr="002E64F7">
          <w:rPr>
            <w:lang w:val="en-US"/>
          </w:rPr>
          <w:t xml:space="preserve">, </w:t>
        </w:r>
        <w:proofErr w:type="spellStart"/>
        <w:r w:rsidRPr="002E64F7">
          <w:rPr>
            <w:lang w:val="en-US"/>
          </w:rPr>
          <w:t>provenind</w:t>
        </w:r>
        <w:proofErr w:type="spellEnd"/>
        <w:r w:rsidRPr="002E64F7">
          <w:rPr>
            <w:lang w:val="en-US"/>
          </w:rPr>
          <w:t xml:space="preserve"> din </w:t>
        </w:r>
        <w:proofErr w:type="spellStart"/>
        <w:r w:rsidRPr="002E64F7">
          <w:rPr>
            <w:lang w:val="en-US"/>
          </w:rPr>
          <w:t>faţă</w:t>
        </w:r>
        <w:proofErr w:type="spellEnd"/>
        <w:r w:rsidRPr="002E64F7">
          <w:rPr>
            <w:lang w:val="en-US"/>
          </w:rPr>
          <w:t xml:space="preserve"> </w:t>
        </w:r>
        <w:proofErr w:type="spellStart"/>
        <w:r w:rsidRPr="002E64F7">
          <w:rPr>
            <w:lang w:val="en-US"/>
          </w:rPr>
          <w:t>şi</w:t>
        </w:r>
        <w:proofErr w:type="spellEnd"/>
        <w:r w:rsidRPr="002E64F7">
          <w:rPr>
            <w:lang w:val="en-US"/>
          </w:rPr>
          <w:t xml:space="preserve"> cu </w:t>
        </w:r>
        <w:proofErr w:type="spellStart"/>
        <w:r w:rsidRPr="002E64F7">
          <w:rPr>
            <w:lang w:val="en-US"/>
          </w:rPr>
          <w:t>numele</w:t>
        </w:r>
        <w:proofErr w:type="spellEnd"/>
        <w:r w:rsidRPr="002E64F7">
          <w:rPr>
            <w:lang w:val="en-US"/>
          </w:rPr>
          <w:t xml:space="preserve"> de </w:t>
        </w:r>
        <w:proofErr w:type="spellStart"/>
        <w:r w:rsidRPr="002E64F7">
          <w:rPr>
            <w:lang w:val="en-US"/>
          </w:rPr>
          <w:t>oase</w:t>
        </w:r>
        <w:proofErr w:type="spellEnd"/>
        <w:r w:rsidRPr="002E64F7">
          <w:rPr>
            <w:lang w:val="en-US"/>
          </w:rPr>
          <w:t xml:space="preserve"> </w:t>
        </w:r>
        <w:proofErr w:type="spellStart"/>
        <w:r w:rsidRPr="002E64F7">
          <w:rPr>
            <w:lang w:val="en-US"/>
          </w:rPr>
          <w:t>majore</w:t>
        </w:r>
        <w:proofErr w:type="spellEnd"/>
        <w:r w:rsidRPr="002E64F7">
          <w:rPr>
            <w:lang w:val="en-US"/>
          </w:rPr>
          <w:t xml:space="preserve"> </w:t>
        </w:r>
      </w:ins>
    </w:p>
    <w:p w:rsidR="00000000" w:rsidRDefault="008968FA">
      <w:pPr>
        <w:spacing w:before="80" w:after="0"/>
        <w:ind w:left="1080"/>
        <w:jc w:val="both"/>
        <w:rPr>
          <w:ins w:id="81" w:author="Claudia" w:date="2012-01-08T17:55:00Z"/>
          <w:lang w:val="en-US"/>
        </w:rPr>
        <w:pPrChange w:id="82" w:author="Claudia" w:date="2012-01-08T17:56:00Z">
          <w:pPr>
            <w:pStyle w:val="Listparagraf"/>
            <w:numPr>
              <w:numId w:val="93"/>
            </w:numPr>
            <w:spacing w:before="80" w:after="0"/>
            <w:ind w:hanging="360"/>
            <w:jc w:val="both"/>
          </w:pPr>
        </w:pPrChange>
      </w:pPr>
    </w:p>
    <w:p w:rsidR="00000000" w:rsidRDefault="00FD05F3">
      <w:pPr>
        <w:pStyle w:val="Listparagraf"/>
        <w:numPr>
          <w:ilvl w:val="0"/>
          <w:numId w:val="103"/>
        </w:numPr>
        <w:spacing w:before="80" w:after="0"/>
        <w:jc w:val="both"/>
        <w:rPr>
          <w:ins w:id="83" w:author="Claudia" w:date="2012-01-08T17:55:00Z"/>
        </w:rPr>
        <w:pPrChange w:id="84" w:author="Claudia" w:date="2012-01-08T17:55:00Z">
          <w:pPr>
            <w:pStyle w:val="Listparagraf"/>
            <w:numPr>
              <w:numId w:val="93"/>
            </w:numPr>
            <w:spacing w:before="80" w:after="0"/>
            <w:ind w:hanging="360"/>
            <w:jc w:val="both"/>
          </w:pPr>
        </w:pPrChange>
      </w:pPr>
      <w:ins w:id="85" w:author="Claudia" w:date="2012-01-08T17:55:00Z">
        <w:r>
          <w:fldChar w:fldCharType="begin"/>
        </w:r>
        <w:r w:rsidR="002E64F7" w:rsidRPr="002E64F7">
          <w:rPr>
            <w:lang w:val="en-US"/>
          </w:rPr>
          <w:instrText xml:space="preserve"> HYPERLINK "http://www.ikonet.com/fr/ledictionnairevisuel/" \t "_blank" </w:instrText>
        </w:r>
        <w:r>
          <w:fldChar w:fldCharType="separate"/>
        </w:r>
        <w:r w:rsidR="002E64F7" w:rsidRPr="002E64F7">
          <w:rPr>
            <w:rStyle w:val="Hyperlink"/>
            <w:lang w:val="en-US"/>
          </w:rPr>
          <w:t>http://www.ikonet.com/fr/ledictionnairevisuel/</w:t>
        </w:r>
        <w:r>
          <w:fldChar w:fldCharType="end"/>
        </w:r>
        <w:r w:rsidR="002E64F7" w:rsidRPr="002E64F7">
          <w:rPr>
            <w:lang w:val="en-US"/>
          </w:rPr>
          <w:t xml:space="preserve"> </w:t>
        </w:r>
      </w:ins>
    </w:p>
    <w:p w:rsidR="00000000" w:rsidRDefault="002E64F7">
      <w:pPr>
        <w:pStyle w:val="Listparagraf"/>
        <w:numPr>
          <w:ilvl w:val="0"/>
          <w:numId w:val="103"/>
        </w:numPr>
        <w:spacing w:before="80" w:after="0"/>
        <w:jc w:val="both"/>
        <w:rPr>
          <w:ins w:id="86" w:author="Claudia" w:date="2012-01-08T17:56:00Z"/>
          <w:lang w:val="fr-FR"/>
        </w:rPr>
        <w:pPrChange w:id="87" w:author="Claudia" w:date="2012-01-08T17:55:00Z">
          <w:pPr>
            <w:pStyle w:val="Listparagraf"/>
            <w:numPr>
              <w:numId w:val="93"/>
            </w:numPr>
            <w:spacing w:before="80" w:after="0"/>
            <w:ind w:hanging="360"/>
            <w:jc w:val="both"/>
          </w:pPr>
        </w:pPrChange>
      </w:pPr>
      <w:proofErr w:type="spellStart"/>
      <w:ins w:id="88" w:author="Claudia" w:date="2012-01-08T17:55:00Z">
        <w:r w:rsidRPr="002E64F7">
          <w:rPr>
            <w:lang w:val="fr-FR"/>
          </w:rPr>
          <w:t>Ikonet</w:t>
        </w:r>
        <w:proofErr w:type="spellEnd"/>
        <w:r w:rsidRPr="002E64F7">
          <w:rPr>
            <w:lang w:val="fr-FR"/>
          </w:rPr>
          <w:t xml:space="preserve"> </w:t>
        </w:r>
        <w:proofErr w:type="spellStart"/>
        <w:r w:rsidRPr="002E64F7">
          <w:rPr>
            <w:lang w:val="fr-FR"/>
          </w:rPr>
          <w:t>dicţionar</w:t>
        </w:r>
        <w:proofErr w:type="spellEnd"/>
        <w:r w:rsidRPr="002E64F7">
          <w:rPr>
            <w:lang w:val="fr-FR"/>
          </w:rPr>
          <w:t xml:space="preserve"> </w:t>
        </w:r>
        <w:proofErr w:type="spellStart"/>
        <w:r w:rsidRPr="002E64F7">
          <w:rPr>
            <w:lang w:val="fr-FR"/>
          </w:rPr>
          <w:t>vizual</w:t>
        </w:r>
        <w:proofErr w:type="spellEnd"/>
        <w:r w:rsidRPr="002E64F7">
          <w:rPr>
            <w:lang w:val="fr-FR"/>
          </w:rPr>
          <w:t xml:space="preserve">: de </w:t>
        </w:r>
        <w:proofErr w:type="spellStart"/>
        <w:r w:rsidRPr="002E64F7">
          <w:rPr>
            <w:lang w:val="fr-FR"/>
          </w:rPr>
          <w:t>exemplu</w:t>
        </w:r>
        <w:proofErr w:type="spellEnd"/>
        <w:r w:rsidRPr="002E64F7">
          <w:rPr>
            <w:lang w:val="fr-FR"/>
          </w:rPr>
          <w:t xml:space="preserve">, a se </w:t>
        </w:r>
        <w:proofErr w:type="spellStart"/>
        <w:r w:rsidRPr="002E64F7">
          <w:rPr>
            <w:lang w:val="fr-FR"/>
          </w:rPr>
          <w:t>gasi</w:t>
        </w:r>
        <w:proofErr w:type="spellEnd"/>
        <w:r w:rsidRPr="002E64F7">
          <w:rPr>
            <w:lang w:val="fr-FR"/>
          </w:rPr>
          <w:t xml:space="preserve"> o </w:t>
        </w:r>
        <w:proofErr w:type="spellStart"/>
        <w:r w:rsidRPr="002E64F7">
          <w:rPr>
            <w:lang w:val="fr-FR"/>
          </w:rPr>
          <w:t>diagramă</w:t>
        </w:r>
        <w:proofErr w:type="spellEnd"/>
        <w:r w:rsidRPr="002E64F7">
          <w:rPr>
            <w:lang w:val="fr-FR"/>
          </w:rPr>
          <w:t xml:space="preserve"> care </w:t>
        </w:r>
        <w:proofErr w:type="spellStart"/>
        <w:r w:rsidRPr="002E64F7">
          <w:rPr>
            <w:lang w:val="fr-FR"/>
          </w:rPr>
          <w:t>să</w:t>
        </w:r>
        <w:proofErr w:type="spellEnd"/>
        <w:r w:rsidRPr="002E64F7">
          <w:rPr>
            <w:lang w:val="fr-FR"/>
          </w:rPr>
          <w:t xml:space="preserve"> </w:t>
        </w:r>
        <w:proofErr w:type="spellStart"/>
        <w:r w:rsidRPr="002E64F7">
          <w:rPr>
            <w:lang w:val="fr-FR"/>
          </w:rPr>
          <w:t>arate</w:t>
        </w:r>
        <w:proofErr w:type="spellEnd"/>
        <w:r w:rsidRPr="002E64F7">
          <w:rPr>
            <w:lang w:val="fr-FR"/>
          </w:rPr>
          <w:t xml:space="preserve"> </w:t>
        </w:r>
        <w:proofErr w:type="spellStart"/>
        <w:r w:rsidRPr="002E64F7">
          <w:rPr>
            <w:lang w:val="fr-FR"/>
          </w:rPr>
          <w:t>starile</w:t>
        </w:r>
        <w:proofErr w:type="spellEnd"/>
        <w:r w:rsidRPr="002E64F7">
          <w:rPr>
            <w:lang w:val="fr-FR"/>
          </w:rPr>
          <w:t xml:space="preserve"> </w:t>
        </w:r>
        <w:proofErr w:type="spellStart"/>
        <w:r w:rsidRPr="002E64F7">
          <w:rPr>
            <w:lang w:val="fr-FR"/>
          </w:rPr>
          <w:t>materiei</w:t>
        </w:r>
      </w:ins>
      <w:proofErr w:type="spellEnd"/>
    </w:p>
    <w:p w:rsidR="00000000" w:rsidRDefault="008968FA">
      <w:pPr>
        <w:spacing w:before="80" w:after="0"/>
        <w:ind w:left="1080"/>
        <w:jc w:val="both"/>
        <w:rPr>
          <w:ins w:id="89" w:author="Claudia" w:date="2012-01-08T17:55:00Z"/>
          <w:lang w:val="fr-FR"/>
        </w:rPr>
        <w:pPrChange w:id="90" w:author="Claudia" w:date="2012-01-08T17:56:00Z">
          <w:pPr>
            <w:pStyle w:val="Listparagraf"/>
            <w:numPr>
              <w:numId w:val="93"/>
            </w:numPr>
            <w:spacing w:before="80" w:after="0"/>
            <w:ind w:hanging="360"/>
            <w:jc w:val="both"/>
          </w:pPr>
        </w:pPrChange>
      </w:pPr>
    </w:p>
    <w:p w:rsidR="00000000" w:rsidRDefault="002E64F7">
      <w:pPr>
        <w:pStyle w:val="Listparagraf"/>
        <w:numPr>
          <w:ilvl w:val="0"/>
          <w:numId w:val="103"/>
        </w:numPr>
        <w:spacing w:before="80" w:after="0"/>
        <w:jc w:val="both"/>
        <w:rPr>
          <w:ins w:id="91" w:author="Claudia" w:date="2012-01-08T17:55:00Z"/>
          <w:lang w:val="fr-FR"/>
        </w:rPr>
        <w:pPrChange w:id="92" w:author="Claudia" w:date="2012-01-08T17:55:00Z">
          <w:pPr>
            <w:pStyle w:val="Listparagraf"/>
            <w:numPr>
              <w:numId w:val="93"/>
            </w:numPr>
            <w:spacing w:before="80" w:after="0"/>
            <w:ind w:hanging="360"/>
            <w:jc w:val="both"/>
          </w:pPr>
        </w:pPrChange>
      </w:pPr>
      <w:ins w:id="93" w:author="Claudia" w:date="2012-01-08T17:55:00Z">
        <w:r w:rsidRPr="002E64F7">
          <w:rPr>
            <w:lang w:val="fr-FR"/>
          </w:rPr>
          <w:t xml:space="preserve"> </w:t>
        </w:r>
        <w:r w:rsidR="00FD05F3">
          <w:fldChar w:fldCharType="begin"/>
        </w:r>
        <w:r w:rsidRPr="002E64F7">
          <w:rPr>
            <w:lang w:val="fr-FR"/>
          </w:rPr>
          <w:instrText xml:space="preserve"> HYPERLINK "http://www.imagiers.net/imagiers/" \t "_blank" </w:instrText>
        </w:r>
        <w:r w:rsidR="00FD05F3">
          <w:fldChar w:fldCharType="separate"/>
        </w:r>
        <w:r w:rsidRPr="002E64F7">
          <w:rPr>
            <w:rStyle w:val="Hyperlink"/>
            <w:lang w:val="fr-FR"/>
          </w:rPr>
          <w:t>http://www.imagiers.net/imagiers/</w:t>
        </w:r>
        <w:r w:rsidR="00FD05F3">
          <w:fldChar w:fldCharType="end"/>
        </w:r>
        <w:r w:rsidRPr="002E64F7">
          <w:rPr>
            <w:lang w:val="fr-FR"/>
          </w:rPr>
          <w:t xml:space="preserve"> </w:t>
        </w:r>
      </w:ins>
    </w:p>
    <w:p w:rsidR="00000000" w:rsidRDefault="002E64F7">
      <w:pPr>
        <w:pStyle w:val="Listparagraf"/>
        <w:numPr>
          <w:ilvl w:val="0"/>
          <w:numId w:val="103"/>
        </w:numPr>
        <w:spacing w:before="80" w:after="0"/>
        <w:jc w:val="both"/>
        <w:rPr>
          <w:ins w:id="94" w:author="Claudia" w:date="2012-01-08T17:56:00Z"/>
          <w:lang w:val="fr-FR"/>
        </w:rPr>
        <w:pPrChange w:id="95" w:author="Claudia" w:date="2012-01-08T17:55:00Z">
          <w:pPr>
            <w:pStyle w:val="Listparagraf"/>
            <w:numPr>
              <w:numId w:val="93"/>
            </w:numPr>
            <w:spacing w:before="80" w:after="0"/>
            <w:ind w:hanging="360"/>
            <w:jc w:val="both"/>
          </w:pPr>
        </w:pPrChange>
      </w:pPr>
      <w:ins w:id="96" w:author="Claudia" w:date="2012-01-08T17:55:00Z">
        <w:r w:rsidRPr="002E64F7">
          <w:rPr>
            <w:lang w:val="fr-FR"/>
          </w:rPr>
          <w:t xml:space="preserve">Imagiers.net: de </w:t>
        </w:r>
        <w:proofErr w:type="spellStart"/>
        <w:r w:rsidRPr="002E64F7">
          <w:rPr>
            <w:lang w:val="fr-FR"/>
          </w:rPr>
          <w:t>exemplu</w:t>
        </w:r>
        <w:proofErr w:type="spellEnd"/>
        <w:r w:rsidRPr="002E64F7">
          <w:rPr>
            <w:lang w:val="fr-FR"/>
          </w:rPr>
          <w:t xml:space="preserve">, a se </w:t>
        </w:r>
        <w:proofErr w:type="spellStart"/>
        <w:r w:rsidRPr="002E64F7">
          <w:rPr>
            <w:lang w:val="fr-FR"/>
          </w:rPr>
          <w:t>gasi</w:t>
        </w:r>
        <w:proofErr w:type="spellEnd"/>
        <w:r w:rsidRPr="002E64F7">
          <w:rPr>
            <w:lang w:val="fr-FR"/>
          </w:rPr>
          <w:t xml:space="preserve"> </w:t>
        </w:r>
        <w:proofErr w:type="spellStart"/>
        <w:r w:rsidRPr="002E64F7">
          <w:rPr>
            <w:lang w:val="fr-FR"/>
          </w:rPr>
          <w:t>imagini</w:t>
        </w:r>
        <w:proofErr w:type="spellEnd"/>
        <w:r w:rsidRPr="002E64F7">
          <w:rPr>
            <w:lang w:val="fr-FR"/>
          </w:rPr>
          <w:t xml:space="preserve"> de </w:t>
        </w:r>
        <w:proofErr w:type="spellStart"/>
        <w:r w:rsidRPr="002E64F7">
          <w:rPr>
            <w:lang w:val="fr-FR"/>
          </w:rPr>
          <w:t>îmbrăcăminte</w:t>
        </w:r>
        <w:proofErr w:type="spellEnd"/>
        <w:r w:rsidRPr="002E64F7">
          <w:rPr>
            <w:lang w:val="fr-FR"/>
          </w:rPr>
          <w:t xml:space="preserve"> </w:t>
        </w:r>
        <w:proofErr w:type="spellStart"/>
        <w:r w:rsidRPr="002E64F7">
          <w:rPr>
            <w:lang w:val="fr-FR"/>
          </w:rPr>
          <w:t>pentru</w:t>
        </w:r>
        <w:proofErr w:type="spellEnd"/>
        <w:r w:rsidRPr="002E64F7">
          <w:rPr>
            <w:lang w:val="fr-FR"/>
          </w:rPr>
          <w:t xml:space="preserve"> </w:t>
        </w:r>
        <w:proofErr w:type="spellStart"/>
        <w:r w:rsidRPr="002E64F7">
          <w:rPr>
            <w:lang w:val="fr-FR"/>
          </w:rPr>
          <w:t>bărbaţi</w:t>
        </w:r>
        <w:proofErr w:type="spellEnd"/>
        <w:r w:rsidRPr="002E64F7">
          <w:rPr>
            <w:lang w:val="fr-FR"/>
          </w:rPr>
          <w:t xml:space="preserve"> </w:t>
        </w:r>
      </w:ins>
    </w:p>
    <w:p w:rsidR="00000000" w:rsidRDefault="008968FA">
      <w:pPr>
        <w:spacing w:before="80" w:after="0"/>
        <w:ind w:left="1080"/>
        <w:jc w:val="both"/>
        <w:rPr>
          <w:ins w:id="97" w:author="Claudia" w:date="2012-01-08T17:55:00Z"/>
          <w:lang w:val="fr-FR"/>
        </w:rPr>
        <w:pPrChange w:id="98" w:author="Claudia" w:date="2012-01-08T17:56:00Z">
          <w:pPr>
            <w:pStyle w:val="Listparagraf"/>
            <w:numPr>
              <w:numId w:val="93"/>
            </w:numPr>
            <w:spacing w:before="80" w:after="0"/>
            <w:ind w:hanging="360"/>
            <w:jc w:val="both"/>
          </w:pPr>
        </w:pPrChange>
      </w:pPr>
    </w:p>
    <w:p w:rsidR="00000000" w:rsidRDefault="00FD05F3">
      <w:pPr>
        <w:pStyle w:val="Listparagraf"/>
        <w:numPr>
          <w:ilvl w:val="0"/>
          <w:numId w:val="103"/>
        </w:numPr>
        <w:spacing w:before="80" w:after="0"/>
        <w:jc w:val="both"/>
        <w:rPr>
          <w:ins w:id="99" w:author="Claudia" w:date="2012-01-08T17:55:00Z"/>
          <w:lang w:val="fr-FR"/>
        </w:rPr>
        <w:pPrChange w:id="100" w:author="Claudia" w:date="2012-01-08T17:55:00Z">
          <w:pPr>
            <w:pStyle w:val="Listparagraf"/>
            <w:numPr>
              <w:numId w:val="93"/>
            </w:numPr>
            <w:spacing w:before="80" w:after="0"/>
            <w:ind w:hanging="360"/>
            <w:jc w:val="both"/>
          </w:pPr>
        </w:pPrChange>
      </w:pPr>
      <w:ins w:id="101" w:author="Claudia" w:date="2012-01-08T17:55:00Z">
        <w:r>
          <w:fldChar w:fldCharType="begin"/>
        </w:r>
        <w:r w:rsidR="002E64F7" w:rsidRPr="002E64F7">
          <w:rPr>
            <w:lang w:val="fr-FR"/>
          </w:rPr>
          <w:instrText xml:space="preserve"> HYPERLINK "http://www.imagiers.net/anime/" \t "_blank" </w:instrText>
        </w:r>
        <w:r>
          <w:fldChar w:fldCharType="separate"/>
        </w:r>
        <w:r w:rsidR="002E64F7" w:rsidRPr="002E64F7">
          <w:rPr>
            <w:rStyle w:val="Hyperlink"/>
            <w:lang w:val="fr-FR"/>
          </w:rPr>
          <w:t>http://www.imagiers.net/anime/</w:t>
        </w:r>
        <w:r>
          <w:fldChar w:fldCharType="end"/>
        </w:r>
        <w:r w:rsidR="002E64F7" w:rsidRPr="002E64F7">
          <w:rPr>
            <w:lang w:val="fr-FR"/>
          </w:rPr>
          <w:t xml:space="preserve"> </w:t>
        </w:r>
      </w:ins>
    </w:p>
    <w:p w:rsidR="00000000" w:rsidRDefault="002E64F7">
      <w:pPr>
        <w:pStyle w:val="Listparagraf"/>
        <w:numPr>
          <w:ilvl w:val="0"/>
          <w:numId w:val="103"/>
        </w:numPr>
        <w:spacing w:before="80" w:after="0"/>
        <w:jc w:val="both"/>
        <w:rPr>
          <w:ins w:id="102" w:author="Claudia" w:date="2012-01-08T17:56:00Z"/>
          <w:lang w:val="fr-FR"/>
        </w:rPr>
        <w:pPrChange w:id="103" w:author="Claudia" w:date="2012-01-08T17:55:00Z">
          <w:pPr>
            <w:pStyle w:val="Listparagraf"/>
            <w:numPr>
              <w:numId w:val="93"/>
            </w:numPr>
            <w:spacing w:before="80" w:after="0"/>
            <w:ind w:hanging="360"/>
            <w:jc w:val="both"/>
          </w:pPr>
        </w:pPrChange>
      </w:pPr>
      <w:proofErr w:type="spellStart"/>
      <w:ins w:id="104" w:author="Claudia" w:date="2012-01-08T17:55:00Z">
        <w:r w:rsidRPr="002E64F7">
          <w:rPr>
            <w:lang w:val="fr-FR"/>
          </w:rPr>
          <w:t>învaţă</w:t>
        </w:r>
        <w:proofErr w:type="spellEnd"/>
        <w:r w:rsidRPr="002E64F7">
          <w:rPr>
            <w:lang w:val="fr-FR"/>
          </w:rPr>
          <w:t xml:space="preserve"> </w:t>
        </w:r>
        <w:proofErr w:type="spellStart"/>
        <w:r w:rsidRPr="002E64F7">
          <w:rPr>
            <w:lang w:val="fr-FR"/>
          </w:rPr>
          <w:t>franceză</w:t>
        </w:r>
        <w:proofErr w:type="spellEnd"/>
        <w:r w:rsidRPr="002E64F7">
          <w:rPr>
            <w:lang w:val="fr-FR"/>
          </w:rPr>
          <w:t xml:space="preserve"> </w:t>
        </w:r>
        <w:proofErr w:type="spellStart"/>
        <w:r w:rsidRPr="002E64F7">
          <w:rPr>
            <w:lang w:val="fr-FR"/>
          </w:rPr>
          <w:t>cu</w:t>
        </w:r>
        <w:proofErr w:type="spellEnd"/>
        <w:r w:rsidRPr="002E64F7">
          <w:rPr>
            <w:lang w:val="fr-FR"/>
          </w:rPr>
          <w:t xml:space="preserve"> Imagiers.net: de </w:t>
        </w:r>
        <w:proofErr w:type="spellStart"/>
        <w:r w:rsidRPr="002E64F7">
          <w:rPr>
            <w:lang w:val="fr-FR"/>
          </w:rPr>
          <w:t>exemplu</w:t>
        </w:r>
        <w:proofErr w:type="spellEnd"/>
        <w:r w:rsidRPr="002E64F7">
          <w:rPr>
            <w:lang w:val="fr-FR"/>
          </w:rPr>
          <w:t xml:space="preserve">, a se </w:t>
        </w:r>
        <w:proofErr w:type="spellStart"/>
        <w:r w:rsidRPr="002E64F7">
          <w:rPr>
            <w:lang w:val="fr-FR"/>
          </w:rPr>
          <w:t>gasi</w:t>
        </w:r>
        <w:proofErr w:type="spellEnd"/>
        <w:r w:rsidRPr="002E64F7">
          <w:rPr>
            <w:lang w:val="fr-FR"/>
          </w:rPr>
          <w:t xml:space="preserve"> o carte </w:t>
        </w:r>
        <w:proofErr w:type="spellStart"/>
        <w:r w:rsidRPr="002E64F7">
          <w:rPr>
            <w:lang w:val="fr-FR"/>
          </w:rPr>
          <w:t>cu</w:t>
        </w:r>
        <w:proofErr w:type="spellEnd"/>
        <w:r w:rsidRPr="002E64F7">
          <w:rPr>
            <w:lang w:val="fr-FR"/>
          </w:rPr>
          <w:t xml:space="preserve"> </w:t>
        </w:r>
        <w:proofErr w:type="spellStart"/>
        <w:r w:rsidRPr="002E64F7">
          <w:rPr>
            <w:lang w:val="fr-FR"/>
          </w:rPr>
          <w:t>poze</w:t>
        </w:r>
        <w:proofErr w:type="spellEnd"/>
        <w:r w:rsidRPr="002E64F7">
          <w:rPr>
            <w:lang w:val="fr-FR"/>
          </w:rPr>
          <w:t xml:space="preserve"> </w:t>
        </w:r>
        <w:proofErr w:type="spellStart"/>
        <w:r w:rsidRPr="002E64F7">
          <w:rPr>
            <w:lang w:val="fr-FR"/>
          </w:rPr>
          <w:t>animate</w:t>
        </w:r>
        <w:proofErr w:type="spellEnd"/>
        <w:r w:rsidRPr="002E64F7">
          <w:rPr>
            <w:lang w:val="fr-FR"/>
          </w:rPr>
          <w:t xml:space="preserve"> </w:t>
        </w:r>
        <w:proofErr w:type="spellStart"/>
        <w:r w:rsidRPr="002E64F7">
          <w:rPr>
            <w:lang w:val="fr-FR"/>
          </w:rPr>
          <w:t>despre</w:t>
        </w:r>
        <w:proofErr w:type="spellEnd"/>
        <w:r w:rsidRPr="002E64F7">
          <w:rPr>
            <w:lang w:val="fr-FR"/>
          </w:rPr>
          <w:t xml:space="preserve"> </w:t>
        </w:r>
        <w:proofErr w:type="spellStart"/>
        <w:r w:rsidRPr="002E64F7">
          <w:rPr>
            <w:lang w:val="fr-FR"/>
          </w:rPr>
          <w:t>culori</w:t>
        </w:r>
      </w:ins>
      <w:proofErr w:type="spellEnd"/>
    </w:p>
    <w:p w:rsidR="00000000" w:rsidRDefault="008968FA">
      <w:pPr>
        <w:spacing w:before="80" w:after="0"/>
        <w:jc w:val="both"/>
        <w:rPr>
          <w:ins w:id="105" w:author="Claudia" w:date="2012-01-08T17:55:00Z"/>
          <w:lang w:val="fr-FR"/>
        </w:rPr>
        <w:pPrChange w:id="106" w:author="Claudia" w:date="2012-01-08T17:57:00Z">
          <w:pPr>
            <w:pStyle w:val="Listparagraf"/>
            <w:numPr>
              <w:numId w:val="93"/>
            </w:numPr>
            <w:spacing w:before="80" w:after="0"/>
            <w:ind w:hanging="360"/>
            <w:jc w:val="both"/>
          </w:pPr>
        </w:pPrChange>
      </w:pPr>
    </w:p>
    <w:p w:rsidR="00000000" w:rsidRDefault="00FD05F3">
      <w:pPr>
        <w:pStyle w:val="Listparagraf"/>
        <w:numPr>
          <w:ilvl w:val="0"/>
          <w:numId w:val="103"/>
        </w:numPr>
        <w:spacing w:before="80" w:after="0"/>
        <w:jc w:val="both"/>
        <w:rPr>
          <w:ins w:id="107" w:author="Claudia" w:date="2012-01-08T17:55:00Z"/>
          <w:lang w:val="fr-FR"/>
        </w:rPr>
        <w:pPrChange w:id="108" w:author="Claudia" w:date="2012-01-08T17:55:00Z">
          <w:pPr>
            <w:pStyle w:val="Listparagraf"/>
            <w:numPr>
              <w:numId w:val="93"/>
            </w:numPr>
            <w:spacing w:before="80" w:after="0"/>
            <w:ind w:hanging="360"/>
            <w:jc w:val="both"/>
          </w:pPr>
        </w:pPrChange>
      </w:pPr>
      <w:ins w:id="109" w:author="Claudia" w:date="2012-01-08T17:55:00Z">
        <w:r>
          <w:lastRenderedPageBreak/>
          <w:fldChar w:fldCharType="begin"/>
        </w:r>
        <w:r w:rsidR="002E64F7" w:rsidRPr="002E64F7">
          <w:rPr>
            <w:lang w:val="fr-FR"/>
          </w:rPr>
          <w:instrText xml:space="preserve"> HYPERLINK "http://www.picto.qc.ca/" \t "_blank" </w:instrText>
        </w:r>
        <w:r>
          <w:fldChar w:fldCharType="separate"/>
        </w:r>
        <w:r w:rsidR="002E64F7" w:rsidRPr="002E64F7">
          <w:rPr>
            <w:rStyle w:val="Hyperlink"/>
            <w:lang w:val="fr-FR"/>
          </w:rPr>
          <w:t>http://www.picto.qc.ca/</w:t>
        </w:r>
        <w:r>
          <w:fldChar w:fldCharType="end"/>
        </w:r>
        <w:r w:rsidR="002E64F7" w:rsidRPr="002E64F7">
          <w:rPr>
            <w:lang w:val="fr-FR"/>
          </w:rPr>
          <w:t xml:space="preserve"> </w:t>
        </w:r>
      </w:ins>
    </w:p>
    <w:p w:rsidR="00000000" w:rsidRDefault="002E64F7">
      <w:pPr>
        <w:pStyle w:val="Listparagraf"/>
        <w:numPr>
          <w:ilvl w:val="0"/>
          <w:numId w:val="103"/>
        </w:numPr>
        <w:spacing w:before="80" w:after="0"/>
        <w:jc w:val="both"/>
        <w:rPr>
          <w:ins w:id="110" w:author="Claudia" w:date="2012-01-08T17:57:00Z"/>
          <w:lang w:val="fr-FR"/>
        </w:rPr>
        <w:pPrChange w:id="111" w:author="Claudia" w:date="2012-01-08T17:55:00Z">
          <w:pPr>
            <w:pStyle w:val="Listparagraf"/>
            <w:numPr>
              <w:numId w:val="93"/>
            </w:numPr>
            <w:spacing w:before="80" w:after="0"/>
            <w:ind w:hanging="360"/>
            <w:jc w:val="both"/>
          </w:pPr>
        </w:pPrChange>
      </w:pPr>
      <w:proofErr w:type="spellStart"/>
      <w:ins w:id="112" w:author="Claudia" w:date="2012-01-08T17:55:00Z">
        <w:r w:rsidRPr="002E64F7">
          <w:rPr>
            <w:lang w:val="fr-FR"/>
          </w:rPr>
          <w:t>Picto</w:t>
        </w:r>
        <w:proofErr w:type="spellEnd"/>
        <w:r w:rsidRPr="002E64F7">
          <w:rPr>
            <w:lang w:val="fr-FR"/>
          </w:rPr>
          <w:t xml:space="preserve">: de </w:t>
        </w:r>
        <w:proofErr w:type="spellStart"/>
        <w:r w:rsidRPr="002E64F7">
          <w:rPr>
            <w:lang w:val="fr-FR"/>
          </w:rPr>
          <w:t>exemplu</w:t>
        </w:r>
        <w:proofErr w:type="spellEnd"/>
        <w:r w:rsidRPr="002E64F7">
          <w:rPr>
            <w:lang w:val="fr-FR"/>
          </w:rPr>
          <w:t xml:space="preserve">, a se </w:t>
        </w:r>
        <w:proofErr w:type="spellStart"/>
        <w:r w:rsidRPr="002E64F7">
          <w:rPr>
            <w:lang w:val="fr-FR"/>
          </w:rPr>
          <w:t>gasi</w:t>
        </w:r>
        <w:proofErr w:type="spellEnd"/>
        <w:r w:rsidRPr="002E64F7">
          <w:rPr>
            <w:lang w:val="fr-FR"/>
          </w:rPr>
          <w:t xml:space="preserve"> </w:t>
        </w:r>
        <w:proofErr w:type="spellStart"/>
        <w:r w:rsidRPr="002E64F7">
          <w:rPr>
            <w:lang w:val="fr-FR"/>
          </w:rPr>
          <w:t>desene</w:t>
        </w:r>
        <w:proofErr w:type="spellEnd"/>
        <w:r w:rsidRPr="002E64F7">
          <w:rPr>
            <w:lang w:val="fr-FR"/>
          </w:rPr>
          <w:t xml:space="preserve"> de </w:t>
        </w:r>
        <w:proofErr w:type="spellStart"/>
        <w:r w:rsidRPr="002E64F7">
          <w:rPr>
            <w:lang w:val="fr-FR"/>
          </w:rPr>
          <w:t>profesii</w:t>
        </w:r>
        <w:proofErr w:type="spellEnd"/>
        <w:r w:rsidRPr="002E64F7">
          <w:rPr>
            <w:lang w:val="fr-FR"/>
          </w:rPr>
          <w:t xml:space="preserve"> </w:t>
        </w:r>
      </w:ins>
    </w:p>
    <w:p w:rsidR="00000000" w:rsidRDefault="008968FA">
      <w:pPr>
        <w:spacing w:before="80" w:after="0"/>
        <w:jc w:val="both"/>
        <w:rPr>
          <w:ins w:id="113" w:author="Claudia" w:date="2012-01-08T17:55:00Z"/>
          <w:lang w:val="fr-FR"/>
        </w:rPr>
        <w:pPrChange w:id="114" w:author="Claudia" w:date="2012-01-08T17:57:00Z">
          <w:pPr>
            <w:pStyle w:val="Listparagraf"/>
            <w:numPr>
              <w:numId w:val="93"/>
            </w:numPr>
            <w:spacing w:before="80" w:after="0"/>
            <w:ind w:hanging="360"/>
            <w:jc w:val="both"/>
          </w:pPr>
        </w:pPrChange>
      </w:pPr>
    </w:p>
    <w:p w:rsidR="00000000" w:rsidRDefault="00FD05F3">
      <w:pPr>
        <w:pStyle w:val="Listparagraf"/>
        <w:numPr>
          <w:ilvl w:val="0"/>
          <w:numId w:val="103"/>
        </w:numPr>
        <w:spacing w:before="80" w:after="0"/>
        <w:jc w:val="both"/>
        <w:rPr>
          <w:ins w:id="115" w:author="Claudia" w:date="2012-01-08T17:55:00Z"/>
          <w:lang w:val="en-US"/>
        </w:rPr>
        <w:pPrChange w:id="116" w:author="Claudia" w:date="2012-01-08T17:55:00Z">
          <w:pPr>
            <w:pStyle w:val="Listparagraf"/>
            <w:numPr>
              <w:numId w:val="93"/>
            </w:numPr>
            <w:spacing w:before="80" w:after="0"/>
            <w:ind w:hanging="360"/>
            <w:jc w:val="both"/>
          </w:pPr>
        </w:pPrChange>
      </w:pPr>
      <w:ins w:id="117" w:author="Claudia" w:date="2012-01-08T17:55:00Z">
        <w:r>
          <w:fldChar w:fldCharType="begin"/>
        </w:r>
        <w:r w:rsidR="002E64F7" w:rsidRPr="002E64F7">
          <w:rPr>
            <w:lang w:val="en-US"/>
          </w:rPr>
          <w:instrText xml:space="preserve"> HYPERLINK "http://histgeo.ac-aix-marseille.fr/carto/index.htm" \t "_blank" </w:instrText>
        </w:r>
        <w:r>
          <w:fldChar w:fldCharType="separate"/>
        </w:r>
        <w:r w:rsidR="002E64F7" w:rsidRPr="002E64F7">
          <w:rPr>
            <w:rStyle w:val="Hyperlink"/>
            <w:lang w:val="en-US"/>
          </w:rPr>
          <w:t xml:space="preserve">http://histgeo.ac-aix-marseille.fr/carto/index </w:t>
        </w:r>
        <w:proofErr w:type="spellStart"/>
        <w:r w:rsidR="002E64F7" w:rsidRPr="002E64F7">
          <w:rPr>
            <w:rStyle w:val="Hyperlink"/>
            <w:lang w:val="en-US"/>
          </w:rPr>
          <w:t>htm</w:t>
        </w:r>
        <w:proofErr w:type="spellEnd"/>
        <w:r>
          <w:fldChar w:fldCharType="end"/>
        </w:r>
      </w:ins>
    </w:p>
    <w:p w:rsidR="00000000" w:rsidRDefault="002E64F7">
      <w:pPr>
        <w:pStyle w:val="Listparagraf"/>
        <w:numPr>
          <w:ilvl w:val="0"/>
          <w:numId w:val="103"/>
        </w:numPr>
        <w:spacing w:before="80" w:after="0"/>
        <w:jc w:val="both"/>
        <w:rPr>
          <w:ins w:id="118" w:author="Claudia" w:date="2012-01-08T17:57:00Z"/>
          <w:rFonts w:cs="Calibri"/>
          <w:b/>
          <w:lang w:val="fr-FR"/>
          <w:rPrChange w:id="119" w:author="Claudia" w:date="2012-01-08T17:57:00Z">
            <w:rPr>
              <w:ins w:id="120" w:author="Claudia" w:date="2012-01-08T17:57:00Z"/>
              <w:lang w:val="fr-FR"/>
            </w:rPr>
          </w:rPrChange>
        </w:rPr>
        <w:pPrChange w:id="121" w:author="Claudia" w:date="2012-01-08T17:55:00Z">
          <w:pPr>
            <w:pStyle w:val="Listparagraf"/>
            <w:numPr>
              <w:numId w:val="93"/>
            </w:numPr>
            <w:spacing w:before="80" w:after="0"/>
            <w:ind w:hanging="360"/>
            <w:jc w:val="both"/>
          </w:pPr>
        </w:pPrChange>
      </w:pPr>
      <w:proofErr w:type="spellStart"/>
      <w:ins w:id="122" w:author="Claudia" w:date="2012-01-08T17:55:00Z">
        <w:r w:rsidRPr="002E64F7">
          <w:rPr>
            <w:lang w:val="fr-FR"/>
          </w:rPr>
          <w:t>Cartotecă</w:t>
        </w:r>
        <w:proofErr w:type="spellEnd"/>
        <w:r w:rsidRPr="002E64F7">
          <w:rPr>
            <w:lang w:val="fr-FR"/>
          </w:rPr>
          <w:t xml:space="preserve">: de </w:t>
        </w:r>
        <w:proofErr w:type="spellStart"/>
        <w:r w:rsidRPr="002E64F7">
          <w:rPr>
            <w:lang w:val="fr-FR"/>
          </w:rPr>
          <w:t>exemplu</w:t>
        </w:r>
        <w:proofErr w:type="spellEnd"/>
        <w:r w:rsidRPr="002E64F7">
          <w:rPr>
            <w:lang w:val="fr-FR"/>
          </w:rPr>
          <w:t xml:space="preserve">, a se </w:t>
        </w:r>
        <w:proofErr w:type="spellStart"/>
        <w:r w:rsidRPr="002E64F7">
          <w:rPr>
            <w:lang w:val="fr-FR"/>
          </w:rPr>
          <w:t>găsi</w:t>
        </w:r>
        <w:proofErr w:type="spellEnd"/>
        <w:r w:rsidRPr="002E64F7">
          <w:rPr>
            <w:lang w:val="fr-FR"/>
          </w:rPr>
          <w:t xml:space="preserve"> o </w:t>
        </w:r>
        <w:proofErr w:type="spellStart"/>
        <w:r w:rsidRPr="002E64F7">
          <w:rPr>
            <w:lang w:val="fr-FR"/>
          </w:rPr>
          <w:t>schiţă</w:t>
        </w:r>
        <w:proofErr w:type="spellEnd"/>
        <w:r w:rsidRPr="002E64F7">
          <w:rPr>
            <w:lang w:val="fr-FR"/>
          </w:rPr>
          <w:t>/</w:t>
        </w:r>
        <w:proofErr w:type="spellStart"/>
        <w:r w:rsidRPr="002E64F7">
          <w:rPr>
            <w:lang w:val="fr-FR"/>
          </w:rPr>
          <w:t>hartă</w:t>
        </w:r>
        <w:proofErr w:type="spellEnd"/>
        <w:r w:rsidRPr="002E64F7">
          <w:rPr>
            <w:lang w:val="fr-FR"/>
          </w:rPr>
          <w:t xml:space="preserve"> a </w:t>
        </w:r>
        <w:proofErr w:type="spellStart"/>
        <w:r w:rsidRPr="002E64F7">
          <w:rPr>
            <w:lang w:val="fr-FR"/>
          </w:rPr>
          <w:t>Europei</w:t>
        </w:r>
        <w:proofErr w:type="spellEnd"/>
        <w:r w:rsidRPr="002E64F7">
          <w:rPr>
            <w:lang w:val="fr-FR"/>
          </w:rPr>
          <w:t xml:space="preserve"> </w:t>
        </w:r>
        <w:proofErr w:type="spellStart"/>
        <w:r w:rsidRPr="002E64F7">
          <w:rPr>
            <w:lang w:val="fr-FR"/>
          </w:rPr>
          <w:t>cu</w:t>
        </w:r>
        <w:proofErr w:type="spellEnd"/>
        <w:r w:rsidRPr="002E64F7">
          <w:rPr>
            <w:lang w:val="fr-FR"/>
          </w:rPr>
          <w:t xml:space="preserve"> </w:t>
        </w:r>
        <w:proofErr w:type="spellStart"/>
        <w:r w:rsidRPr="002E64F7">
          <w:rPr>
            <w:lang w:val="fr-FR"/>
          </w:rPr>
          <w:t>liniile</w:t>
        </w:r>
        <w:proofErr w:type="spellEnd"/>
        <w:r w:rsidRPr="002E64F7">
          <w:rPr>
            <w:lang w:val="fr-FR"/>
          </w:rPr>
          <w:t xml:space="preserve"> de </w:t>
        </w:r>
        <w:proofErr w:type="spellStart"/>
        <w:r w:rsidRPr="002E64F7">
          <w:rPr>
            <w:lang w:val="fr-FR"/>
          </w:rPr>
          <w:t>coastă</w:t>
        </w:r>
        <w:proofErr w:type="spellEnd"/>
        <w:r w:rsidRPr="002E64F7">
          <w:rPr>
            <w:lang w:val="fr-FR"/>
          </w:rPr>
          <w:t xml:space="preserve"> </w:t>
        </w:r>
        <w:proofErr w:type="spellStart"/>
        <w:r w:rsidRPr="002E64F7">
          <w:rPr>
            <w:lang w:val="fr-FR"/>
          </w:rPr>
          <w:t>extinse</w:t>
        </w:r>
        <w:proofErr w:type="spellEnd"/>
        <w:r w:rsidRPr="002E64F7">
          <w:rPr>
            <w:lang w:val="fr-FR"/>
          </w:rPr>
          <w:t xml:space="preserve">, </w:t>
        </w:r>
        <w:proofErr w:type="spellStart"/>
        <w:r w:rsidRPr="002E64F7">
          <w:rPr>
            <w:lang w:val="fr-FR"/>
          </w:rPr>
          <w:t>Frontierele</w:t>
        </w:r>
        <w:proofErr w:type="spellEnd"/>
        <w:r w:rsidRPr="002E64F7">
          <w:rPr>
            <w:lang w:val="fr-FR"/>
          </w:rPr>
          <w:t xml:space="preserve"> de stat </w:t>
        </w:r>
        <w:proofErr w:type="spellStart"/>
        <w:r w:rsidRPr="002E64F7">
          <w:rPr>
            <w:lang w:val="fr-FR"/>
          </w:rPr>
          <w:t>şi</w:t>
        </w:r>
        <w:proofErr w:type="spellEnd"/>
        <w:r w:rsidRPr="002E64F7">
          <w:rPr>
            <w:lang w:val="fr-FR"/>
          </w:rPr>
          <w:t xml:space="preserve"> de la </w:t>
        </w:r>
        <w:proofErr w:type="spellStart"/>
        <w:r w:rsidRPr="002E64F7">
          <w:rPr>
            <w:lang w:val="fr-FR"/>
          </w:rPr>
          <w:t>Marea</w:t>
        </w:r>
        <w:proofErr w:type="spellEnd"/>
        <w:r w:rsidRPr="002E64F7">
          <w:rPr>
            <w:lang w:val="fr-FR"/>
          </w:rPr>
          <w:t xml:space="preserve"> </w:t>
        </w:r>
        <w:proofErr w:type="spellStart"/>
        <w:r w:rsidRPr="002E64F7">
          <w:rPr>
            <w:lang w:val="fr-FR"/>
          </w:rPr>
          <w:t>Neagră</w:t>
        </w:r>
        <w:proofErr w:type="spellEnd"/>
        <w:r w:rsidRPr="002E64F7">
          <w:rPr>
            <w:lang w:val="fr-FR"/>
          </w:rPr>
          <w:t xml:space="preserve">, </w:t>
        </w:r>
        <w:proofErr w:type="spellStart"/>
        <w:r w:rsidRPr="002E64F7">
          <w:rPr>
            <w:lang w:val="fr-FR"/>
          </w:rPr>
          <w:t>Locul</w:t>
        </w:r>
        <w:proofErr w:type="spellEnd"/>
        <w:r w:rsidRPr="002E64F7">
          <w:rPr>
            <w:lang w:val="fr-FR"/>
          </w:rPr>
          <w:t xml:space="preserve"> de </w:t>
        </w:r>
        <w:proofErr w:type="spellStart"/>
        <w:r w:rsidRPr="002E64F7">
          <w:rPr>
            <w:lang w:val="fr-FR"/>
          </w:rPr>
          <w:t>amplasare</w:t>
        </w:r>
        <w:proofErr w:type="spellEnd"/>
        <w:r w:rsidRPr="002E64F7">
          <w:rPr>
            <w:lang w:val="fr-FR"/>
          </w:rPr>
          <w:t xml:space="preserve"> a </w:t>
        </w:r>
        <w:proofErr w:type="spellStart"/>
        <w:r w:rsidRPr="002E64F7">
          <w:rPr>
            <w:lang w:val="fr-FR"/>
          </w:rPr>
          <w:t>capitalelor</w:t>
        </w:r>
      </w:ins>
      <w:proofErr w:type="spellEnd"/>
    </w:p>
    <w:p w:rsidR="00000000" w:rsidRDefault="008968FA">
      <w:pPr>
        <w:jc w:val="both"/>
        <w:rPr>
          <w:ins w:id="123" w:author="Claudia" w:date="2012-01-08T18:00:00Z"/>
          <w:rFonts w:cs="Calibri"/>
          <w:b/>
          <w:lang w:val="fr-FR"/>
        </w:rPr>
        <w:pPrChange w:id="124" w:author="Claudia" w:date="2012-01-08T18:00:00Z">
          <w:pPr>
            <w:pStyle w:val="Listparagraf"/>
            <w:numPr>
              <w:numId w:val="93"/>
            </w:numPr>
            <w:spacing w:before="80" w:after="0"/>
            <w:ind w:hanging="360"/>
            <w:jc w:val="both"/>
          </w:pPr>
        </w:pPrChange>
      </w:pPr>
    </w:p>
    <w:p w:rsidR="00000000" w:rsidRDefault="00FD05F3">
      <w:pPr>
        <w:pStyle w:val="Listparagraf"/>
        <w:numPr>
          <w:ilvl w:val="0"/>
          <w:numId w:val="104"/>
        </w:numPr>
        <w:jc w:val="both"/>
        <w:rPr>
          <w:ins w:id="125" w:author="Claudia" w:date="2012-01-08T17:37:00Z"/>
          <w:rStyle w:val="Hyperlink"/>
          <w:b/>
          <w:u w:val="none"/>
          <w:rPrChange w:id="126" w:author="Claudia" w:date="2012-01-08T18:06:00Z">
            <w:rPr>
              <w:ins w:id="127" w:author="Claudia" w:date="2012-01-08T17:37:00Z"/>
            </w:rPr>
          </w:rPrChange>
        </w:rPr>
        <w:pPrChange w:id="128" w:author="Claudia" w:date="2012-01-08T18:06:00Z">
          <w:pPr>
            <w:pStyle w:val="Listparagraf"/>
            <w:numPr>
              <w:numId w:val="93"/>
            </w:numPr>
            <w:spacing w:before="80" w:after="0"/>
            <w:ind w:hanging="360"/>
            <w:jc w:val="both"/>
          </w:pPr>
        </w:pPrChange>
      </w:pPr>
      <w:ins w:id="129" w:author="Claudia" w:date="2012-01-08T18:00:00Z">
        <w:r w:rsidRPr="00FD05F3">
          <w:rPr>
            <w:rStyle w:val="Hyperlink"/>
            <w:b/>
            <w:u w:val="none"/>
            <w:rPrChange w:id="130" w:author="Claudia" w:date="2012-01-08T18:00:00Z">
              <w:rPr>
                <w:rStyle w:val="Hyperlink"/>
              </w:rPr>
            </w:rPrChange>
          </w:rPr>
          <w:t>Resurse de sunete</w:t>
        </w:r>
      </w:ins>
      <w:ins w:id="131" w:author="Claudia" w:date="2012-01-08T18:01:00Z">
        <w:r w:rsidR="002E64F7">
          <w:rPr>
            <w:rStyle w:val="Hyperlink"/>
            <w:b/>
            <w:u w:val="none"/>
          </w:rPr>
          <w:t xml:space="preserve"> (de bază in studiul Limbii Franceze)</w:t>
        </w:r>
      </w:ins>
    </w:p>
    <w:p w:rsidR="00000000" w:rsidRDefault="002E64F7">
      <w:pPr>
        <w:pStyle w:val="Listparagraf"/>
        <w:numPr>
          <w:ilvl w:val="1"/>
          <w:numId w:val="93"/>
        </w:numPr>
        <w:jc w:val="both"/>
        <w:rPr>
          <w:ins w:id="132" w:author="Claudia" w:date="2012-01-08T18:02:00Z"/>
          <w:color w:val="0000FF"/>
          <w:u w:val="single"/>
          <w:rPrChange w:id="133" w:author="Claudia" w:date="2012-01-08T18:02:00Z">
            <w:rPr>
              <w:ins w:id="134" w:author="Claudia" w:date="2012-01-08T18:02:00Z"/>
              <w:sz w:val="20"/>
              <w:szCs w:val="20"/>
            </w:rPr>
          </w:rPrChange>
        </w:rPr>
        <w:pPrChange w:id="135" w:author="Claudia" w:date="2012-01-08T17:38:00Z">
          <w:pPr/>
        </w:pPrChange>
      </w:pPr>
      <w:ins w:id="136" w:author="Claudia" w:date="2012-01-08T18:02:00Z">
        <w:r>
          <w:rPr>
            <w:sz w:val="20"/>
            <w:szCs w:val="20"/>
          </w:rPr>
          <w:t xml:space="preserve">Fonetică: </w:t>
        </w:r>
        <w:r w:rsidR="00FD05F3">
          <w:rPr>
            <w:sz w:val="20"/>
            <w:szCs w:val="20"/>
          </w:rPr>
          <w:fldChar w:fldCharType="begin"/>
        </w:r>
        <w:r>
          <w:rPr>
            <w:sz w:val="20"/>
            <w:szCs w:val="20"/>
          </w:rPr>
          <w:instrText xml:space="preserve"> HYPERLINK "http://phonetique.free.fr/" \t "_blank" </w:instrText>
        </w:r>
        <w:r w:rsidR="00FD05F3">
          <w:rPr>
            <w:sz w:val="20"/>
            <w:szCs w:val="20"/>
          </w:rPr>
          <w:fldChar w:fldCharType="separate"/>
        </w:r>
        <w:r>
          <w:rPr>
            <w:rStyle w:val="Hyperlink"/>
            <w:sz w:val="20"/>
            <w:szCs w:val="20"/>
          </w:rPr>
          <w:t>http://phonetique.free.fr/</w:t>
        </w:r>
        <w:r w:rsidR="00FD05F3">
          <w:rPr>
            <w:sz w:val="20"/>
            <w:szCs w:val="20"/>
          </w:rPr>
          <w:fldChar w:fldCharType="end"/>
        </w:r>
      </w:ins>
    </w:p>
    <w:p w:rsidR="00000000" w:rsidRDefault="002E64F7">
      <w:pPr>
        <w:pStyle w:val="Listparagraf"/>
        <w:numPr>
          <w:ilvl w:val="1"/>
          <w:numId w:val="93"/>
        </w:numPr>
        <w:jc w:val="both"/>
        <w:rPr>
          <w:ins w:id="137" w:author="Claudia" w:date="2012-01-08T18:03:00Z"/>
          <w:color w:val="0000FF"/>
          <w:u w:val="single"/>
          <w:rPrChange w:id="138" w:author="Claudia" w:date="2012-01-08T18:03:00Z">
            <w:rPr>
              <w:ins w:id="139" w:author="Claudia" w:date="2012-01-08T18:03:00Z"/>
              <w:sz w:val="20"/>
              <w:szCs w:val="20"/>
            </w:rPr>
          </w:rPrChange>
        </w:rPr>
        <w:pPrChange w:id="140" w:author="Claudia" w:date="2012-01-08T17:38:00Z">
          <w:pPr/>
        </w:pPrChange>
      </w:pPr>
      <w:ins w:id="141" w:author="Claudia" w:date="2012-01-08T18:02:00Z">
        <w:r>
          <w:rPr>
            <w:sz w:val="20"/>
            <w:szCs w:val="20"/>
          </w:rPr>
          <w:t xml:space="preserve">Glosar: </w:t>
        </w:r>
        <w:r w:rsidR="00FD05F3">
          <w:rPr>
            <w:sz w:val="20"/>
            <w:szCs w:val="20"/>
          </w:rPr>
          <w:fldChar w:fldCharType="begin"/>
        </w:r>
        <w:r>
          <w:rPr>
            <w:sz w:val="20"/>
            <w:szCs w:val="20"/>
          </w:rPr>
          <w:instrText xml:space="preserve"> HYPERLINK "http://lexiquefle.free.fr/" \t "_blank" </w:instrText>
        </w:r>
        <w:r w:rsidR="00FD05F3">
          <w:rPr>
            <w:sz w:val="20"/>
            <w:szCs w:val="20"/>
          </w:rPr>
          <w:fldChar w:fldCharType="separate"/>
        </w:r>
        <w:r>
          <w:rPr>
            <w:rStyle w:val="Hyperlink"/>
            <w:sz w:val="20"/>
            <w:szCs w:val="20"/>
          </w:rPr>
          <w:t>http://lexiquefle.free.fr/</w:t>
        </w:r>
        <w:r w:rsidR="00FD05F3">
          <w:rPr>
            <w:sz w:val="20"/>
            <w:szCs w:val="20"/>
          </w:rPr>
          <w:fldChar w:fldCharType="end"/>
        </w:r>
      </w:ins>
    </w:p>
    <w:p w:rsidR="00000000" w:rsidRDefault="002E64F7">
      <w:pPr>
        <w:pStyle w:val="Listparagraf"/>
        <w:numPr>
          <w:ilvl w:val="1"/>
          <w:numId w:val="93"/>
        </w:numPr>
        <w:jc w:val="both"/>
        <w:rPr>
          <w:ins w:id="142" w:author="Claudia" w:date="2012-01-08T18:04:00Z"/>
          <w:color w:val="0000FF"/>
          <w:u w:val="single"/>
          <w:rPrChange w:id="143" w:author="Claudia" w:date="2012-01-08T18:04:00Z">
            <w:rPr>
              <w:ins w:id="144" w:author="Claudia" w:date="2012-01-08T18:04:00Z"/>
            </w:rPr>
          </w:rPrChange>
        </w:rPr>
        <w:pPrChange w:id="145" w:author="Claudia" w:date="2012-01-08T17:38:00Z">
          <w:pPr/>
        </w:pPrChange>
      </w:pPr>
      <w:ins w:id="146" w:author="Claudia" w:date="2012-01-08T18:03:00Z">
        <w:r>
          <w:rPr>
            <w:sz w:val="20"/>
            <w:szCs w:val="20"/>
          </w:rPr>
          <w:t>Muzicale:</w:t>
        </w:r>
        <w:r>
          <w:t xml:space="preserve"> </w:t>
        </w:r>
      </w:ins>
      <w:ins w:id="147" w:author="Claudia" w:date="2012-01-08T18:04:00Z">
        <w:r w:rsidR="00FD05F3">
          <w:fldChar w:fldCharType="begin"/>
        </w:r>
        <w:r>
          <w:instrText xml:space="preserve"> HYPERLINK "</w:instrText>
        </w:r>
      </w:ins>
      <w:ins w:id="148" w:author="Claudia" w:date="2012-01-08T18:03:00Z">
        <w:r w:rsidR="00FD05F3" w:rsidRPr="00FD05F3">
          <w:rPr>
            <w:rPrChange w:id="149" w:author="Claudia" w:date="2012-01-08T18:04:00Z">
              <w:rPr>
                <w:rStyle w:val="Hyperlink"/>
              </w:rPr>
            </w:rPrChange>
          </w:rPr>
          <w:instrText xml:space="preserve">http://www.deezer.com/; </w:instrText>
        </w:r>
      </w:ins>
      <w:ins w:id="150" w:author="Claudia" w:date="2012-01-08T18:04:00Z">
        <w:r>
          <w:instrText xml:space="preserve">" </w:instrText>
        </w:r>
        <w:r w:rsidR="00FD05F3">
          <w:fldChar w:fldCharType="separate"/>
        </w:r>
      </w:ins>
      <w:ins w:id="151" w:author="Claudia" w:date="2012-01-08T18:03:00Z">
        <w:r w:rsidRPr="004F7EC4">
          <w:rPr>
            <w:rStyle w:val="Hyperlink"/>
          </w:rPr>
          <w:t xml:space="preserve">http://www.deezer.com/; </w:t>
        </w:r>
      </w:ins>
      <w:ins w:id="152" w:author="Claudia" w:date="2012-01-08T18:04:00Z">
        <w:r w:rsidR="00FD05F3">
          <w:fldChar w:fldCharType="end"/>
        </w:r>
      </w:ins>
      <w:ins w:id="153" w:author="Claudia" w:date="2012-01-08T18:03:00Z">
        <w:r w:rsidR="00FD05F3">
          <w:fldChar w:fldCharType="begin"/>
        </w:r>
        <w:r>
          <w:instrText xml:space="preserve"> HYPERLINK "http://www.musicme.com/" \t "_blank" </w:instrText>
        </w:r>
        <w:r w:rsidR="00FD05F3">
          <w:fldChar w:fldCharType="separate"/>
        </w:r>
        <w:r>
          <w:rPr>
            <w:rStyle w:val="Hyperlink"/>
          </w:rPr>
          <w:t>http://www.musicme.com/</w:t>
        </w:r>
        <w:r w:rsidR="00FD05F3">
          <w:fldChar w:fldCharType="end"/>
        </w:r>
      </w:ins>
      <w:ins w:id="154" w:author="Claudia" w:date="2012-01-08T18:15:00Z">
        <w:r w:rsidR="00E275D7">
          <w:t xml:space="preserve">; </w:t>
        </w:r>
        <w:r w:rsidR="00FD05F3">
          <w:fldChar w:fldCharType="begin"/>
        </w:r>
        <w:r w:rsidR="00E275D7">
          <w:instrText xml:space="preserve"> HYPERLINK "http://www.formationsfle.fr/chanson/" \t "_blank" </w:instrText>
        </w:r>
        <w:r w:rsidR="00FD05F3">
          <w:fldChar w:fldCharType="separate"/>
        </w:r>
        <w:r w:rsidR="00E275D7">
          <w:rPr>
            <w:rStyle w:val="Hyperlink"/>
          </w:rPr>
          <w:t>http://www.formationsfle.fr/chanson/</w:t>
        </w:r>
        <w:r w:rsidR="00FD05F3">
          <w:fldChar w:fldCharType="end"/>
        </w:r>
      </w:ins>
    </w:p>
    <w:p w:rsidR="00000000" w:rsidRDefault="00003E04">
      <w:pPr>
        <w:pStyle w:val="Listparagraf"/>
        <w:numPr>
          <w:ilvl w:val="1"/>
          <w:numId w:val="93"/>
        </w:numPr>
        <w:jc w:val="both"/>
        <w:rPr>
          <w:ins w:id="155" w:author="Claudia" w:date="2012-01-08T18:06:00Z"/>
          <w:color w:val="0000FF"/>
          <w:u w:val="single"/>
          <w:rPrChange w:id="156" w:author="Claudia" w:date="2012-01-08T18:06:00Z">
            <w:rPr>
              <w:ins w:id="157" w:author="Claudia" w:date="2012-01-08T18:06:00Z"/>
            </w:rPr>
          </w:rPrChange>
        </w:rPr>
        <w:pPrChange w:id="158" w:author="Claudia" w:date="2012-01-08T17:38:00Z">
          <w:pPr/>
        </w:pPrChange>
      </w:pPr>
      <w:ins w:id="159" w:author="Claudia" w:date="2012-01-08T18:05:00Z">
        <w:r>
          <w:rPr>
            <w:sz w:val="20"/>
            <w:szCs w:val="20"/>
          </w:rPr>
          <w:t xml:space="preserve">Free </w:t>
        </w:r>
      </w:ins>
      <w:proofErr w:type="spellStart"/>
      <w:ins w:id="160" w:author="Claudia" w:date="2012-01-08T18:04:00Z">
        <w:r w:rsidR="002E64F7">
          <w:rPr>
            <w:sz w:val="20"/>
            <w:szCs w:val="20"/>
          </w:rPr>
          <w:t>Download</w:t>
        </w:r>
        <w:proofErr w:type="spellEnd"/>
        <w:r w:rsidR="002E64F7">
          <w:rPr>
            <w:sz w:val="20"/>
            <w:szCs w:val="20"/>
          </w:rPr>
          <w:t>:</w:t>
        </w:r>
        <w:r w:rsidR="002E64F7">
          <w:t xml:space="preserve"> </w:t>
        </w:r>
        <w:r w:rsidR="00FD05F3">
          <w:fldChar w:fldCharType="begin"/>
        </w:r>
        <w:r w:rsidR="002E64F7">
          <w:instrText xml:space="preserve"> HYPERLINK "http://www.sound-fishing.net/" \t "_blank" </w:instrText>
        </w:r>
        <w:r w:rsidR="00FD05F3">
          <w:fldChar w:fldCharType="separate"/>
        </w:r>
        <w:r w:rsidR="002E64F7">
          <w:rPr>
            <w:rStyle w:val="Hyperlink"/>
          </w:rPr>
          <w:t>http://www.sound-fishing.net/</w:t>
        </w:r>
        <w:r w:rsidR="00FD05F3">
          <w:fldChar w:fldCharType="end"/>
        </w:r>
      </w:ins>
    </w:p>
    <w:p w:rsidR="00000000" w:rsidRDefault="008968FA">
      <w:pPr>
        <w:ind w:left="360"/>
        <w:jc w:val="both"/>
        <w:rPr>
          <w:ins w:id="161" w:author="Claudia" w:date="2012-01-08T18:05:00Z"/>
          <w:color w:val="0000FF"/>
          <w:u w:val="single"/>
          <w:rPrChange w:id="162" w:author="Claudia" w:date="2012-01-08T18:06:00Z">
            <w:rPr>
              <w:ins w:id="163" w:author="Claudia" w:date="2012-01-08T18:05:00Z"/>
            </w:rPr>
          </w:rPrChange>
        </w:rPr>
        <w:pPrChange w:id="164" w:author="Claudia" w:date="2012-01-08T18:06:00Z">
          <w:pPr/>
        </w:pPrChange>
      </w:pPr>
    </w:p>
    <w:p w:rsidR="00000000" w:rsidRDefault="00FD05F3">
      <w:pPr>
        <w:pStyle w:val="Listparagraf"/>
        <w:numPr>
          <w:ilvl w:val="0"/>
          <w:numId w:val="93"/>
        </w:numPr>
        <w:jc w:val="both"/>
        <w:rPr>
          <w:ins w:id="165" w:author="Claudia" w:date="2012-01-08T18:09:00Z"/>
          <w:b/>
          <w:color w:val="0000FF"/>
          <w:u w:val="single"/>
          <w:rPrChange w:id="166" w:author="Claudia" w:date="2012-01-08T18:09:00Z">
            <w:rPr>
              <w:ins w:id="167" w:author="Claudia" w:date="2012-01-08T18:09:00Z"/>
              <w:b/>
            </w:rPr>
          </w:rPrChange>
        </w:rPr>
        <w:pPrChange w:id="168" w:author="Claudia" w:date="2012-01-08T18:05:00Z">
          <w:pPr/>
        </w:pPrChange>
      </w:pPr>
      <w:ins w:id="169" w:author="Claudia" w:date="2012-01-08T18:05:00Z">
        <w:r w:rsidRPr="00FD05F3">
          <w:rPr>
            <w:b/>
            <w:rPrChange w:id="170" w:author="Claudia" w:date="2012-01-08T18:06:00Z">
              <w:rPr>
                <w:color w:val="0000FF"/>
                <w:u w:val="single"/>
              </w:rPr>
            </w:rPrChange>
          </w:rPr>
          <w:t>Prelucrare sunete</w:t>
        </w:r>
      </w:ins>
    </w:p>
    <w:p w:rsidR="00000000" w:rsidRDefault="00003E04">
      <w:pPr>
        <w:pStyle w:val="Listparagraf"/>
        <w:numPr>
          <w:ilvl w:val="0"/>
          <w:numId w:val="105"/>
        </w:numPr>
        <w:jc w:val="both"/>
        <w:rPr>
          <w:ins w:id="171" w:author="Claudia" w:date="2012-01-08T18:10:00Z"/>
          <w:b/>
          <w:color w:val="0000FF"/>
          <w:u w:val="single"/>
          <w:rPrChange w:id="172" w:author="Claudia" w:date="2012-01-08T18:11:00Z">
            <w:rPr>
              <w:ins w:id="173" w:author="Claudia" w:date="2012-01-08T18:10:00Z"/>
            </w:rPr>
          </w:rPrChange>
        </w:rPr>
        <w:pPrChange w:id="174" w:author="Claudia" w:date="2012-01-08T18:11:00Z">
          <w:pPr/>
        </w:pPrChange>
      </w:pPr>
      <w:proofErr w:type="spellStart"/>
      <w:ins w:id="175" w:author="Claudia" w:date="2012-01-08T18:09:00Z">
        <w:r>
          <w:rPr>
            <w:rStyle w:val="Hyperlink"/>
            <w:b/>
          </w:rPr>
          <w:t>Audacity</w:t>
        </w:r>
      </w:ins>
      <w:proofErr w:type="spellEnd"/>
      <w:ins w:id="176" w:author="Claudia" w:date="2012-01-08T18:10:00Z">
        <w:r>
          <w:rPr>
            <w:rStyle w:val="Hyperlink"/>
            <w:b/>
          </w:rPr>
          <w:t xml:space="preserve"> - </w:t>
        </w:r>
        <w:r>
          <w:t>software gratuit pentru manipularea audio digitale</w:t>
        </w:r>
      </w:ins>
      <w:ins w:id="177" w:author="Claudia" w:date="2012-01-08T18:11:00Z">
        <w:r>
          <w:t xml:space="preserve"> (</w:t>
        </w:r>
      </w:ins>
      <w:ins w:id="178" w:author="Claudia" w:date="2012-01-08T18:10:00Z">
        <w:r>
          <w:t xml:space="preserve">Se poate înregistra audio digital prin intermediul </w:t>
        </w:r>
        <w:proofErr w:type="spellStart"/>
        <w:r>
          <w:t>cardurilor</w:t>
        </w:r>
        <w:proofErr w:type="spellEnd"/>
        <w:r>
          <w:t xml:space="preserve"> de sunet linie / microfon / CD</w:t>
        </w:r>
      </w:ins>
      <w:ins w:id="179" w:author="Claudia" w:date="2012-01-08T18:11:00Z">
        <w:r>
          <w:t>;</w:t>
        </w:r>
      </w:ins>
      <w:ins w:id="180" w:author="Claudia" w:date="2012-01-08T18:10:00Z">
        <w:r>
          <w:t xml:space="preserve"> vă permite să editaţi (copiere, lipire, tăi</w:t>
        </w:r>
      </w:ins>
      <w:ins w:id="181" w:author="Claudia" w:date="2012-01-08T18:11:00Z">
        <w:r>
          <w:t>ere</w:t>
        </w:r>
      </w:ins>
      <w:ins w:id="182" w:author="Claudia" w:date="2012-01-08T18:10:00Z">
        <w:r>
          <w:t xml:space="preserve"> ,...) sunete </w:t>
        </w:r>
      </w:ins>
      <w:ins w:id="183" w:author="Claudia" w:date="2012-01-08T18:11:00Z">
        <w:r>
          <w:t xml:space="preserve">de </w:t>
        </w:r>
      </w:ins>
      <w:ins w:id="184" w:author="Claudia" w:date="2012-01-08T18:10:00Z">
        <w:r>
          <w:t xml:space="preserve">pe mai multe piese, şi este însoţită de diverse filtre şi efecte: TEMPO, </w:t>
        </w:r>
        <w:proofErr w:type="spellStart"/>
        <w:r>
          <w:t>echo</w:t>
        </w:r>
        <w:proofErr w:type="spellEnd"/>
        <w:r>
          <w:t xml:space="preserve">, </w:t>
        </w:r>
        <w:proofErr w:type="spellStart"/>
        <w:r>
          <w:t>wahwah</w:t>
        </w:r>
        <w:proofErr w:type="spellEnd"/>
      </w:ins>
    </w:p>
    <w:p w:rsidR="00000000" w:rsidRDefault="00003E04">
      <w:pPr>
        <w:pStyle w:val="Listparagraf"/>
        <w:numPr>
          <w:ilvl w:val="0"/>
          <w:numId w:val="105"/>
        </w:numPr>
        <w:jc w:val="both"/>
        <w:rPr>
          <w:ins w:id="185" w:author="Claudia" w:date="2012-01-08T18:16:00Z"/>
          <w:rStyle w:val="Hyperlink"/>
          <w:b/>
          <w:rPrChange w:id="186" w:author="Claudia" w:date="2012-01-08T18:16:00Z">
            <w:rPr>
              <w:ins w:id="187" w:author="Claudia" w:date="2012-01-08T18:16:00Z"/>
              <w:rStyle w:val="Hyperlink"/>
            </w:rPr>
          </w:rPrChange>
        </w:rPr>
        <w:pPrChange w:id="188" w:author="Claudia" w:date="2012-01-08T18:09:00Z">
          <w:pPr/>
        </w:pPrChange>
      </w:pPr>
      <w:proofErr w:type="spellStart"/>
      <w:ins w:id="189" w:author="Claudia" w:date="2012-01-08T18:12:00Z">
        <w:r>
          <w:rPr>
            <w:rStyle w:val="Hyperlink"/>
            <w:b/>
          </w:rPr>
          <w:t>Download</w:t>
        </w:r>
      </w:ins>
      <w:proofErr w:type="spellEnd"/>
      <w:ins w:id="190" w:author="Claudia" w:date="2012-01-08T18:13:00Z">
        <w:r>
          <w:rPr>
            <w:rStyle w:val="Hyperlink"/>
            <w:b/>
          </w:rPr>
          <w:t xml:space="preserve"> </w:t>
        </w:r>
        <w:r>
          <w:rPr>
            <w:rStyle w:val="Hyperlink"/>
          </w:rPr>
          <w:t xml:space="preserve">(cu </w:t>
        </w:r>
        <w:proofErr w:type="spellStart"/>
        <w:r>
          <w:rPr>
            <w:rStyle w:val="Hyperlink"/>
          </w:rPr>
          <w:t>indicatii</w:t>
        </w:r>
        <w:proofErr w:type="spellEnd"/>
        <w:r>
          <w:rPr>
            <w:rStyle w:val="Hyperlink"/>
          </w:rPr>
          <w:t>)</w:t>
        </w:r>
      </w:ins>
      <w:ins w:id="191" w:author="Claudia" w:date="2012-01-08T18:12:00Z">
        <w:r>
          <w:rPr>
            <w:rStyle w:val="Hyperlink"/>
            <w:b/>
          </w:rPr>
          <w:t xml:space="preserve">: </w:t>
        </w:r>
      </w:ins>
      <w:ins w:id="192" w:author="Claudia" w:date="2012-01-08T18:13:00Z">
        <w:r w:rsidR="00FD05F3">
          <w:rPr>
            <w:rStyle w:val="Hyperlink"/>
          </w:rPr>
          <w:fldChar w:fldCharType="begin"/>
        </w:r>
        <w:r>
          <w:rPr>
            <w:rStyle w:val="Hyperlink"/>
          </w:rPr>
          <w:instrText xml:space="preserve"> HYPERLINK "</w:instrText>
        </w:r>
      </w:ins>
      <w:ins w:id="193" w:author="Claudia" w:date="2012-01-08T18:12:00Z">
        <w:r w:rsidR="00FD05F3" w:rsidRPr="00FD05F3">
          <w:rPr>
            <w:rStyle w:val="Hyperlink"/>
            <w:rPrChange w:id="194" w:author="Claudia" w:date="2012-01-08T18:12:00Z">
              <w:rPr>
                <w:rStyle w:val="Hyperlink"/>
                <w:b/>
              </w:rPr>
            </w:rPrChange>
          </w:rPr>
          <w:instrText>http://www.01net.com/telecharger/windows/Multimedia/edition_audio/fiches/19762.html</w:instrText>
        </w:r>
      </w:ins>
      <w:ins w:id="195" w:author="Claudia" w:date="2012-01-08T18:13:00Z">
        <w:r>
          <w:rPr>
            <w:rStyle w:val="Hyperlink"/>
          </w:rPr>
          <w:instrText xml:space="preserve">" </w:instrText>
        </w:r>
        <w:r w:rsidR="00FD05F3">
          <w:rPr>
            <w:rStyle w:val="Hyperlink"/>
          </w:rPr>
          <w:fldChar w:fldCharType="separate"/>
        </w:r>
      </w:ins>
      <w:ins w:id="196" w:author="Claudia" w:date="2012-01-08T18:12:00Z">
        <w:r w:rsidR="00FD05F3" w:rsidRPr="00FD05F3">
          <w:rPr>
            <w:rStyle w:val="Hyperlink"/>
            <w:rPrChange w:id="197" w:author="Claudia" w:date="2012-01-08T18:12:00Z">
              <w:rPr>
                <w:rStyle w:val="Hyperlink"/>
                <w:b/>
              </w:rPr>
            </w:rPrChange>
          </w:rPr>
          <w:t>http://www.01net.com/telecharger/windows/Multimedia/edition_audio/fiches/19762.html</w:t>
        </w:r>
      </w:ins>
      <w:ins w:id="198" w:author="Claudia" w:date="2012-01-08T18:13:00Z">
        <w:r w:rsidR="00FD05F3">
          <w:rPr>
            <w:rStyle w:val="Hyperlink"/>
          </w:rPr>
          <w:fldChar w:fldCharType="end"/>
        </w:r>
        <w:r>
          <w:rPr>
            <w:rStyle w:val="Hyperlink"/>
          </w:rPr>
          <w:t xml:space="preserve"> </w:t>
        </w:r>
      </w:ins>
    </w:p>
    <w:p w:rsidR="00000000" w:rsidRDefault="008968FA">
      <w:pPr>
        <w:jc w:val="both"/>
        <w:rPr>
          <w:ins w:id="199" w:author="Claudia" w:date="2012-01-08T18:16:00Z"/>
          <w:rStyle w:val="Hyperlink"/>
          <w:b/>
          <w:rPrChange w:id="200" w:author="Claudia" w:date="2012-01-08T18:16:00Z">
            <w:rPr>
              <w:ins w:id="201" w:author="Claudia" w:date="2012-01-08T18:16:00Z"/>
              <w:rStyle w:val="Hyperlink"/>
            </w:rPr>
          </w:rPrChange>
        </w:rPr>
        <w:pPrChange w:id="202" w:author="Claudia" w:date="2012-01-08T18:16:00Z">
          <w:pPr/>
        </w:pPrChange>
      </w:pPr>
    </w:p>
    <w:p w:rsidR="00000000" w:rsidRDefault="00E275D7">
      <w:pPr>
        <w:pStyle w:val="Listparagraf"/>
        <w:numPr>
          <w:ilvl w:val="0"/>
          <w:numId w:val="106"/>
        </w:numPr>
        <w:jc w:val="both"/>
        <w:rPr>
          <w:ins w:id="203" w:author="Claudia" w:date="2012-01-08T18:17:00Z"/>
          <w:rStyle w:val="Hyperlink"/>
          <w:b/>
        </w:rPr>
        <w:pPrChange w:id="204" w:author="Claudia" w:date="2012-01-08T18:16:00Z">
          <w:pPr/>
        </w:pPrChange>
      </w:pPr>
      <w:ins w:id="205" w:author="Claudia" w:date="2012-01-08T18:16:00Z">
        <w:r>
          <w:rPr>
            <w:rStyle w:val="Hyperlink"/>
            <w:b/>
          </w:rPr>
          <w:t>Resurse video</w:t>
        </w:r>
      </w:ins>
    </w:p>
    <w:p w:rsidR="00000000" w:rsidRDefault="00E275D7">
      <w:pPr>
        <w:pStyle w:val="Listparagraf"/>
        <w:numPr>
          <w:ilvl w:val="1"/>
          <w:numId w:val="106"/>
        </w:numPr>
        <w:jc w:val="both"/>
        <w:rPr>
          <w:ins w:id="206" w:author="Claudia" w:date="2012-01-08T18:18:00Z"/>
          <w:b/>
          <w:color w:val="0000FF"/>
          <w:u w:val="single"/>
          <w:rPrChange w:id="207" w:author="Claudia" w:date="2012-01-08T18:18:00Z">
            <w:rPr>
              <w:ins w:id="208" w:author="Claudia" w:date="2012-01-08T18:18:00Z"/>
            </w:rPr>
          </w:rPrChange>
        </w:rPr>
        <w:pPrChange w:id="209" w:author="Claudia" w:date="2012-01-08T18:17:00Z">
          <w:pPr/>
        </w:pPrChange>
      </w:pPr>
      <w:ins w:id="210" w:author="Claudia" w:date="2012-01-08T18:18:00Z">
        <w:r>
          <w:t xml:space="preserve">Noutăţi pentru copii: </w:t>
        </w:r>
      </w:ins>
      <w:ins w:id="211" w:author="Claudia" w:date="2012-01-08T18:17:00Z">
        <w:r w:rsidR="00FD05F3">
          <w:fldChar w:fldCharType="begin"/>
        </w:r>
        <w:r>
          <w:instrText xml:space="preserve"> HYPERLINK "http://www.dailymotion.com/MonQuotidien" \t "_blank" </w:instrText>
        </w:r>
        <w:r w:rsidR="00FD05F3">
          <w:fldChar w:fldCharType="separate"/>
        </w:r>
        <w:r>
          <w:rPr>
            <w:rStyle w:val="Hyperlink"/>
          </w:rPr>
          <w:t>http://www.dailymotion.com/MonQuotidien</w:t>
        </w:r>
        <w:r w:rsidR="00FD05F3">
          <w:fldChar w:fldCharType="end"/>
        </w:r>
      </w:ins>
    </w:p>
    <w:p w:rsidR="00000000" w:rsidRDefault="00E275D7">
      <w:pPr>
        <w:pStyle w:val="Listparagraf"/>
        <w:numPr>
          <w:ilvl w:val="1"/>
          <w:numId w:val="106"/>
        </w:numPr>
        <w:jc w:val="both"/>
        <w:rPr>
          <w:ins w:id="212" w:author="Claudia" w:date="2012-01-08T18:18:00Z"/>
          <w:b/>
          <w:color w:val="0000FF"/>
          <w:u w:val="single"/>
          <w:rPrChange w:id="213" w:author="Claudia" w:date="2012-01-08T18:18:00Z">
            <w:rPr>
              <w:ins w:id="214" w:author="Claudia" w:date="2012-01-08T18:18:00Z"/>
            </w:rPr>
          </w:rPrChange>
        </w:rPr>
        <w:pPrChange w:id="215" w:author="Claudia" w:date="2012-01-08T18:17:00Z">
          <w:pPr/>
        </w:pPrChange>
      </w:pPr>
      <w:ins w:id="216" w:author="Claudia" w:date="2012-01-08T18:18:00Z">
        <w:r>
          <w:t xml:space="preserve">Istorie: Momente importante din istoria timpului nostru: </w:t>
        </w:r>
        <w:r w:rsidR="00FD05F3">
          <w:fldChar w:fldCharType="begin"/>
        </w:r>
        <w:r>
          <w:instrText xml:space="preserve"> HYPERLINK "http://www.ina.fr/fresques/jalons/accueil" \t "_blank" </w:instrText>
        </w:r>
        <w:r w:rsidR="00FD05F3">
          <w:fldChar w:fldCharType="separate"/>
        </w:r>
        <w:r>
          <w:rPr>
            <w:rStyle w:val="Hyperlink"/>
          </w:rPr>
          <w:t>http://www.ina.fr/fresques/jalons/accueil</w:t>
        </w:r>
        <w:r w:rsidR="00FD05F3">
          <w:fldChar w:fldCharType="end"/>
        </w:r>
      </w:ins>
    </w:p>
    <w:p w:rsidR="00000000" w:rsidRDefault="00E275D7">
      <w:pPr>
        <w:pStyle w:val="Listparagraf"/>
        <w:numPr>
          <w:ilvl w:val="1"/>
          <w:numId w:val="106"/>
        </w:numPr>
        <w:jc w:val="both"/>
        <w:rPr>
          <w:ins w:id="217" w:author="Claudia" w:date="2012-01-08T18:19:00Z"/>
          <w:b/>
          <w:color w:val="0000FF"/>
          <w:u w:val="single"/>
          <w:rPrChange w:id="218" w:author="Claudia" w:date="2012-01-08T18:19:00Z">
            <w:rPr>
              <w:ins w:id="219" w:author="Claudia" w:date="2012-01-08T18:19:00Z"/>
            </w:rPr>
          </w:rPrChange>
        </w:rPr>
        <w:pPrChange w:id="220" w:author="Claudia" w:date="2012-01-08T18:19:00Z">
          <w:pPr/>
        </w:pPrChange>
      </w:pPr>
      <w:ins w:id="221" w:author="Claudia" w:date="2012-01-08T18:18:00Z">
        <w:r>
          <w:t xml:space="preserve">ştiinţe: </w:t>
        </w:r>
        <w:r w:rsidR="00FD05F3">
          <w:fldChar w:fldCharType="begin"/>
        </w:r>
        <w:r>
          <w:instrText xml:space="preserve"> HYPERLINK "http://twig-it.com/films" \t "_blank" </w:instrText>
        </w:r>
        <w:r w:rsidR="00FD05F3">
          <w:fldChar w:fldCharType="separate"/>
        </w:r>
        <w:r>
          <w:rPr>
            <w:rStyle w:val="Hyperlink"/>
          </w:rPr>
          <w:t>http://twig-it.com/films</w:t>
        </w:r>
        <w:r w:rsidR="00FD05F3">
          <w:fldChar w:fldCharType="end"/>
        </w:r>
        <w:r>
          <w:t xml:space="preserve"> (în engleză)</w:t>
        </w:r>
      </w:ins>
    </w:p>
    <w:p w:rsidR="00000000" w:rsidRDefault="008968FA">
      <w:pPr>
        <w:jc w:val="both"/>
        <w:rPr>
          <w:ins w:id="222" w:author="Claudia" w:date="2012-01-08T18:20:00Z"/>
          <w:b/>
          <w:color w:val="0000FF"/>
          <w:u w:val="single"/>
          <w:rPrChange w:id="223" w:author="Claudia" w:date="2012-01-08T18:23:00Z">
            <w:rPr>
              <w:ins w:id="224" w:author="Claudia" w:date="2012-01-08T18:20:00Z"/>
            </w:rPr>
          </w:rPrChange>
        </w:rPr>
        <w:pPrChange w:id="225" w:author="Claudia" w:date="2012-01-08T18:23:00Z">
          <w:pPr/>
        </w:pPrChange>
      </w:pPr>
    </w:p>
    <w:p w:rsidR="00000000" w:rsidRDefault="008968FA">
      <w:pPr>
        <w:jc w:val="both"/>
        <w:rPr>
          <w:ins w:id="226" w:author="Claudia" w:date="2012-01-08T18:20:00Z"/>
          <w:b/>
          <w:color w:val="0000FF"/>
          <w:u w:val="single"/>
          <w:rPrChange w:id="227" w:author="Claudia" w:date="2012-01-08T18:23:00Z">
            <w:rPr>
              <w:ins w:id="228" w:author="Claudia" w:date="2012-01-08T18:20:00Z"/>
            </w:rPr>
          </w:rPrChange>
        </w:rPr>
        <w:pPrChange w:id="229" w:author="Claudia" w:date="2012-01-08T18:23:00Z">
          <w:pPr/>
        </w:pPrChange>
      </w:pPr>
    </w:p>
    <w:p w:rsidR="00000000" w:rsidRDefault="00FD05F3">
      <w:pPr>
        <w:pStyle w:val="Listparagraf"/>
        <w:numPr>
          <w:ilvl w:val="0"/>
          <w:numId w:val="106"/>
        </w:numPr>
        <w:jc w:val="both"/>
        <w:rPr>
          <w:ins w:id="230" w:author="Claudia" w:date="2012-01-08T18:20:00Z"/>
          <w:b/>
          <w:color w:val="0000FF"/>
          <w:u w:val="single"/>
          <w:rPrChange w:id="231" w:author="Claudia" w:date="2012-01-08T18:23:00Z">
            <w:rPr>
              <w:ins w:id="232" w:author="Claudia" w:date="2012-01-08T18:20:00Z"/>
            </w:rPr>
          </w:rPrChange>
        </w:rPr>
        <w:pPrChange w:id="233" w:author="Claudia" w:date="2012-01-08T18:19:00Z">
          <w:pPr/>
        </w:pPrChange>
      </w:pPr>
      <w:ins w:id="234" w:author="Claudia" w:date="2012-01-08T18:19:00Z">
        <w:r w:rsidRPr="00FD05F3">
          <w:rPr>
            <w:b/>
            <w:rPrChange w:id="235" w:author="Claudia" w:date="2012-01-08T18:23:00Z">
              <w:rPr>
                <w:color w:val="0000FF"/>
                <w:u w:val="single"/>
              </w:rPr>
            </w:rPrChange>
          </w:rPr>
          <w:t>Prelucrare video</w:t>
        </w:r>
      </w:ins>
    </w:p>
    <w:p w:rsidR="00000000" w:rsidRDefault="00FD05F3">
      <w:pPr>
        <w:pStyle w:val="Listparagraf"/>
        <w:numPr>
          <w:ilvl w:val="1"/>
          <w:numId w:val="106"/>
        </w:numPr>
        <w:spacing w:after="240"/>
        <w:rPr>
          <w:ins w:id="236" w:author="Claudia" w:date="2012-01-08T18:23:00Z"/>
        </w:rPr>
        <w:pPrChange w:id="237" w:author="Claudia" w:date="2012-01-08T18:21:00Z">
          <w:pPr>
            <w:spacing w:after="240"/>
          </w:pPr>
        </w:pPrChange>
      </w:pPr>
      <w:proofErr w:type="spellStart"/>
      <w:ins w:id="238" w:author="Claudia" w:date="2012-01-08T18:20:00Z">
        <w:r w:rsidRPr="00FD05F3">
          <w:rPr>
            <w:b/>
            <w:rPrChange w:id="239" w:author="Claudia" w:date="2012-01-08T18:23:00Z">
              <w:rPr>
                <w:color w:val="0000FF"/>
                <w:u w:val="single"/>
              </w:rPr>
            </w:rPrChange>
          </w:rPr>
          <w:t>DownloadHelper</w:t>
        </w:r>
        <w:proofErr w:type="spellEnd"/>
        <w:r w:rsidR="00E275D7">
          <w:t xml:space="preserve">:  se integrează cu browser-ul Mozilla Firefox. </w:t>
        </w:r>
      </w:ins>
    </w:p>
    <w:p w:rsidR="00000000" w:rsidRDefault="00E275D7">
      <w:pPr>
        <w:pStyle w:val="Listparagraf"/>
        <w:numPr>
          <w:ilvl w:val="1"/>
          <w:numId w:val="106"/>
        </w:numPr>
        <w:spacing w:after="240"/>
        <w:rPr>
          <w:ins w:id="240" w:author="Claudia" w:date="2012-01-08T18:23:00Z"/>
        </w:rPr>
        <w:pPrChange w:id="241" w:author="Claudia" w:date="2012-01-08T18:21:00Z">
          <w:pPr>
            <w:spacing w:after="240"/>
          </w:pPr>
        </w:pPrChange>
      </w:pPr>
      <w:ins w:id="242" w:author="Claudia" w:date="2012-01-08T18:20:00Z">
        <w:r>
          <w:t xml:space="preserve">Descarcă: </w:t>
        </w:r>
        <w:r w:rsidR="00FD05F3">
          <w:fldChar w:fldCharType="begin"/>
        </w:r>
        <w:r>
          <w:instrText xml:space="preserve"> HYPERLINK "https://addons.mozilla.org/fr/firefox/addon/video-downloadhelper/" \t "_blank" </w:instrText>
        </w:r>
        <w:r w:rsidR="00FD05F3">
          <w:fldChar w:fldCharType="separate"/>
        </w:r>
        <w:r>
          <w:rPr>
            <w:rStyle w:val="Hyperlink"/>
          </w:rPr>
          <w:t>https://addons.mozilla.org/fr/firefox/addon/video-downloadhelper/</w:t>
        </w:r>
        <w:r w:rsidR="00FD05F3">
          <w:fldChar w:fldCharType="end"/>
        </w:r>
      </w:ins>
    </w:p>
    <w:p w:rsidR="00E275D7" w:rsidRDefault="00E275D7" w:rsidP="00E275D7">
      <w:pPr>
        <w:spacing w:after="240"/>
        <w:rPr>
          <w:ins w:id="243" w:author="Claudia" w:date="2012-01-08T18:20:00Z"/>
        </w:rPr>
      </w:pPr>
    </w:p>
    <w:p w:rsidR="00000000" w:rsidRDefault="00FD05F3">
      <w:pPr>
        <w:pStyle w:val="Listparagraf"/>
        <w:numPr>
          <w:ilvl w:val="1"/>
          <w:numId w:val="106"/>
        </w:numPr>
        <w:spacing w:before="100" w:beforeAutospacing="1" w:after="100" w:afterAutospacing="1" w:line="240" w:lineRule="auto"/>
        <w:jc w:val="both"/>
        <w:rPr>
          <w:ins w:id="244" w:author="Claudia" w:date="2012-01-08T18:23:00Z"/>
          <w:b/>
          <w:color w:val="0000FF"/>
          <w:u w:val="single"/>
          <w:rPrChange w:id="245" w:author="Claudia" w:date="2012-01-08T18:23:00Z">
            <w:rPr>
              <w:ins w:id="246" w:author="Claudia" w:date="2012-01-08T18:23:00Z"/>
            </w:rPr>
          </w:rPrChange>
        </w:rPr>
        <w:pPrChange w:id="247" w:author="Claudia" w:date="2012-01-08T18:20:00Z">
          <w:pPr/>
        </w:pPrChange>
      </w:pPr>
      <w:ins w:id="248" w:author="Claudia" w:date="2012-01-08T18:20:00Z">
        <w:r w:rsidRPr="00FD05F3">
          <w:rPr>
            <w:b/>
            <w:rPrChange w:id="249" w:author="Claudia" w:date="2012-01-08T18:23:00Z">
              <w:rPr>
                <w:color w:val="0000FF"/>
                <w:u w:val="single"/>
              </w:rPr>
            </w:rPrChange>
          </w:rPr>
          <w:t>Real Player</w:t>
        </w:r>
      </w:ins>
      <w:ins w:id="250" w:author="Claudia" w:date="2012-01-08T18:21:00Z">
        <w:r w:rsidR="00E275D7">
          <w:t>:</w:t>
        </w:r>
      </w:ins>
      <w:ins w:id="251" w:author="Claudia" w:date="2012-01-08T18:22:00Z">
        <w:r w:rsidR="00E275D7">
          <w:t xml:space="preserve"> </w:t>
        </w:r>
      </w:ins>
      <w:ins w:id="252" w:author="Claudia" w:date="2012-01-08T18:20:00Z">
        <w:r w:rsidR="00E275D7">
          <w:t>player media furnizat cu ghidul servicii</w:t>
        </w:r>
      </w:ins>
      <w:ins w:id="253" w:author="Claudia" w:date="2012-01-08T18:23:00Z">
        <w:r w:rsidR="00E275D7">
          <w:t>lor</w:t>
        </w:r>
      </w:ins>
    </w:p>
    <w:p w:rsidR="00000000" w:rsidRDefault="00E275D7">
      <w:pPr>
        <w:pStyle w:val="Listparagraf"/>
        <w:numPr>
          <w:ilvl w:val="1"/>
          <w:numId w:val="106"/>
        </w:numPr>
        <w:spacing w:before="100" w:beforeAutospacing="1" w:after="100" w:afterAutospacing="1" w:line="240" w:lineRule="auto"/>
        <w:jc w:val="both"/>
        <w:rPr>
          <w:ins w:id="254" w:author="Claudia" w:date="2012-01-08T18:47:00Z"/>
          <w:b/>
          <w:color w:val="0000FF"/>
          <w:u w:val="single"/>
          <w:rPrChange w:id="255" w:author="Claudia" w:date="2012-01-08T18:47:00Z">
            <w:rPr>
              <w:ins w:id="256" w:author="Claudia" w:date="2012-01-08T18:47:00Z"/>
            </w:rPr>
          </w:rPrChange>
        </w:rPr>
        <w:pPrChange w:id="257" w:author="Claudia" w:date="2012-01-08T18:20:00Z">
          <w:pPr/>
        </w:pPrChange>
      </w:pPr>
      <w:ins w:id="258" w:author="Claudia" w:date="2012-01-08T18:20:00Z">
        <w:r>
          <w:t xml:space="preserve">Descarcă (versiunea gratuită): </w:t>
        </w:r>
        <w:r w:rsidR="00FD05F3">
          <w:fldChar w:fldCharType="begin"/>
        </w:r>
        <w:r>
          <w:instrText xml:space="preserve"> HYPERLINK "http://france.real.com/realplayer/" \t "_blank" </w:instrText>
        </w:r>
        <w:r w:rsidR="00FD05F3">
          <w:fldChar w:fldCharType="separate"/>
        </w:r>
        <w:r>
          <w:rPr>
            <w:rStyle w:val="Hyperlink"/>
          </w:rPr>
          <w:t>http://france.real.com/realplayer/</w:t>
        </w:r>
        <w:r w:rsidR="00FD05F3">
          <w:fldChar w:fldCharType="end"/>
        </w:r>
        <w:r>
          <w:t xml:space="preserve"> </w:t>
        </w:r>
      </w:ins>
    </w:p>
    <w:p w:rsidR="00000000" w:rsidRDefault="008968FA">
      <w:pPr>
        <w:spacing w:before="100" w:beforeAutospacing="1" w:after="100" w:afterAutospacing="1" w:line="240" w:lineRule="auto"/>
        <w:jc w:val="both"/>
        <w:rPr>
          <w:ins w:id="259" w:author="Claudia" w:date="2012-01-08T18:47:00Z"/>
          <w:rStyle w:val="Hyperlink"/>
          <w:b/>
        </w:rPr>
        <w:pPrChange w:id="260" w:author="Claudia" w:date="2012-01-08T18:47:00Z">
          <w:pPr/>
        </w:pPrChange>
      </w:pPr>
    </w:p>
    <w:p w:rsidR="005D230D" w:rsidRPr="005D230D" w:rsidRDefault="00FD05F3" w:rsidP="005D230D">
      <w:pPr>
        <w:spacing w:after="240"/>
        <w:rPr>
          <w:ins w:id="261" w:author="Claudia" w:date="2012-01-08T18:47:00Z"/>
          <w:b/>
          <w:lang w:val="fr-FR"/>
          <w:rPrChange w:id="262" w:author="Claudia" w:date="2012-01-08T18:47:00Z">
            <w:rPr>
              <w:ins w:id="263" w:author="Claudia" w:date="2012-01-08T18:47:00Z"/>
              <w:lang w:val="fr-FR"/>
            </w:rPr>
          </w:rPrChange>
        </w:rPr>
      </w:pPr>
      <w:proofErr w:type="spellStart"/>
      <w:ins w:id="264" w:author="Claudia" w:date="2012-01-08T18:47:00Z">
        <w:r w:rsidRPr="00FD05F3">
          <w:rPr>
            <w:b/>
            <w:lang w:val="fr-FR"/>
            <w:rPrChange w:id="265" w:author="Claudia" w:date="2012-01-08T18:47:00Z">
              <w:rPr>
                <w:color w:val="0000FF"/>
                <w:u w:val="single"/>
                <w:lang w:val="fr-FR"/>
              </w:rPr>
            </w:rPrChange>
          </w:rPr>
          <w:t>Resurse</w:t>
        </w:r>
        <w:proofErr w:type="spellEnd"/>
        <w:r w:rsidRPr="00FD05F3">
          <w:rPr>
            <w:b/>
            <w:lang w:val="fr-FR"/>
            <w:rPrChange w:id="266" w:author="Claudia" w:date="2012-01-08T18:47:00Z">
              <w:rPr>
                <w:color w:val="0000FF"/>
                <w:u w:val="single"/>
                <w:lang w:val="fr-FR"/>
              </w:rPr>
            </w:rPrChange>
          </w:rPr>
          <w:t xml:space="preserve"> </w:t>
        </w:r>
        <w:proofErr w:type="spellStart"/>
        <w:r w:rsidRPr="00FD05F3">
          <w:rPr>
            <w:b/>
            <w:lang w:val="fr-FR"/>
            <w:rPrChange w:id="267" w:author="Claudia" w:date="2012-01-08T18:47:00Z">
              <w:rPr>
                <w:color w:val="0000FF"/>
                <w:u w:val="single"/>
                <w:lang w:val="fr-FR"/>
              </w:rPr>
            </w:rPrChange>
          </w:rPr>
          <w:t>pedagogice</w:t>
        </w:r>
        <w:proofErr w:type="spellEnd"/>
        <w:r w:rsidRPr="00FD05F3">
          <w:rPr>
            <w:b/>
            <w:lang w:val="fr-FR"/>
            <w:rPrChange w:id="268" w:author="Claudia" w:date="2012-01-08T18:47:00Z">
              <w:rPr>
                <w:color w:val="0000FF"/>
                <w:u w:val="single"/>
                <w:lang w:val="fr-FR"/>
              </w:rPr>
            </w:rPrChange>
          </w:rPr>
          <w:t xml:space="preserve"> </w:t>
        </w:r>
        <w:proofErr w:type="spellStart"/>
        <w:r w:rsidRPr="00FD05F3">
          <w:rPr>
            <w:b/>
            <w:lang w:val="fr-FR"/>
            <w:rPrChange w:id="269" w:author="Claudia" w:date="2012-01-08T18:47:00Z">
              <w:rPr>
                <w:color w:val="0000FF"/>
                <w:u w:val="single"/>
                <w:lang w:val="fr-FR"/>
              </w:rPr>
            </w:rPrChange>
          </w:rPr>
          <w:t>pentru</w:t>
        </w:r>
        <w:proofErr w:type="spellEnd"/>
        <w:r w:rsidRPr="00FD05F3">
          <w:rPr>
            <w:b/>
            <w:lang w:val="fr-FR"/>
            <w:rPrChange w:id="270" w:author="Claudia" w:date="2012-01-08T18:47:00Z">
              <w:rPr>
                <w:color w:val="0000FF"/>
                <w:u w:val="single"/>
                <w:lang w:val="fr-FR"/>
              </w:rPr>
            </w:rPrChange>
          </w:rPr>
          <w:t xml:space="preserve"> </w:t>
        </w:r>
        <w:proofErr w:type="spellStart"/>
        <w:r w:rsidRPr="00FD05F3">
          <w:rPr>
            <w:b/>
            <w:lang w:val="fr-FR"/>
            <w:rPrChange w:id="271" w:author="Claudia" w:date="2012-01-08T18:47:00Z">
              <w:rPr>
                <w:color w:val="0000FF"/>
                <w:u w:val="single"/>
                <w:lang w:val="fr-FR"/>
              </w:rPr>
            </w:rPrChange>
          </w:rPr>
          <w:t>disciplinele</w:t>
        </w:r>
        <w:proofErr w:type="spellEnd"/>
        <w:r w:rsidRPr="00FD05F3">
          <w:rPr>
            <w:b/>
            <w:lang w:val="fr-FR"/>
            <w:rPrChange w:id="272" w:author="Claudia" w:date="2012-01-08T18:47:00Z">
              <w:rPr>
                <w:color w:val="0000FF"/>
                <w:u w:val="single"/>
                <w:lang w:val="fr-FR"/>
              </w:rPr>
            </w:rPrChange>
          </w:rPr>
          <w:t xml:space="preserve"> </w:t>
        </w:r>
        <w:proofErr w:type="spellStart"/>
        <w:r w:rsidRPr="00FD05F3">
          <w:rPr>
            <w:b/>
            <w:lang w:val="fr-FR"/>
            <w:rPrChange w:id="273" w:author="Claudia" w:date="2012-01-08T18:47:00Z">
              <w:rPr>
                <w:color w:val="0000FF"/>
                <w:u w:val="single"/>
                <w:lang w:val="fr-FR"/>
              </w:rPr>
            </w:rPrChange>
          </w:rPr>
          <w:t>franceză</w:t>
        </w:r>
        <w:proofErr w:type="spellEnd"/>
        <w:r w:rsidRPr="00FD05F3">
          <w:rPr>
            <w:b/>
            <w:lang w:val="fr-FR"/>
            <w:rPrChange w:id="274" w:author="Claudia" w:date="2012-01-08T18:47:00Z">
              <w:rPr>
                <w:color w:val="0000FF"/>
                <w:u w:val="single"/>
                <w:lang w:val="fr-FR"/>
              </w:rPr>
            </w:rPrChange>
          </w:rPr>
          <w:t xml:space="preserve"> </w:t>
        </w:r>
        <w:proofErr w:type="spellStart"/>
        <w:r w:rsidRPr="00FD05F3">
          <w:rPr>
            <w:b/>
            <w:lang w:val="fr-FR"/>
            <w:rPrChange w:id="275" w:author="Claudia" w:date="2012-01-08T18:47:00Z">
              <w:rPr>
                <w:color w:val="0000FF"/>
                <w:u w:val="single"/>
                <w:lang w:val="fr-FR"/>
              </w:rPr>
            </w:rPrChange>
          </w:rPr>
          <w:t>şi</w:t>
        </w:r>
        <w:proofErr w:type="spellEnd"/>
        <w:r w:rsidRPr="00FD05F3">
          <w:rPr>
            <w:b/>
            <w:lang w:val="fr-FR"/>
            <w:rPrChange w:id="276" w:author="Claudia" w:date="2012-01-08T18:47:00Z">
              <w:rPr>
                <w:color w:val="0000FF"/>
                <w:u w:val="single"/>
                <w:lang w:val="fr-FR"/>
              </w:rPr>
            </w:rPrChange>
          </w:rPr>
          <w:t xml:space="preserve"> non-</w:t>
        </w:r>
        <w:proofErr w:type="spellStart"/>
        <w:r w:rsidRPr="00FD05F3">
          <w:rPr>
            <w:b/>
            <w:lang w:val="fr-FR"/>
            <w:rPrChange w:id="277" w:author="Claudia" w:date="2012-01-08T18:47:00Z">
              <w:rPr>
                <w:color w:val="0000FF"/>
                <w:u w:val="single"/>
                <w:lang w:val="fr-FR"/>
              </w:rPr>
            </w:rPrChange>
          </w:rPr>
          <w:t>lingvistice</w:t>
        </w:r>
        <w:proofErr w:type="spellEnd"/>
        <w:r w:rsidRPr="00FD05F3">
          <w:rPr>
            <w:b/>
            <w:lang w:val="fr-FR"/>
            <w:rPrChange w:id="278" w:author="Claudia" w:date="2012-01-08T18:47:00Z">
              <w:rPr>
                <w:color w:val="0000FF"/>
                <w:u w:val="single"/>
                <w:lang w:val="fr-FR"/>
              </w:rPr>
            </w:rPrChange>
          </w:rPr>
          <w:t xml:space="preserve">, </w:t>
        </w:r>
        <w:proofErr w:type="spellStart"/>
        <w:r w:rsidRPr="00FD05F3">
          <w:rPr>
            <w:b/>
            <w:lang w:val="fr-FR"/>
            <w:rPrChange w:id="279" w:author="Claudia" w:date="2012-01-08T18:47:00Z">
              <w:rPr>
                <w:color w:val="0000FF"/>
                <w:u w:val="single"/>
                <w:lang w:val="fr-FR"/>
              </w:rPr>
            </w:rPrChange>
          </w:rPr>
          <w:t>inclusiv</w:t>
        </w:r>
        <w:proofErr w:type="spellEnd"/>
        <w:r w:rsidRPr="00FD05F3">
          <w:rPr>
            <w:b/>
            <w:lang w:val="fr-FR"/>
            <w:rPrChange w:id="280" w:author="Claudia" w:date="2012-01-08T18:47:00Z">
              <w:rPr>
                <w:color w:val="0000FF"/>
                <w:u w:val="single"/>
                <w:lang w:val="fr-FR"/>
              </w:rPr>
            </w:rPrChange>
          </w:rPr>
          <w:t xml:space="preserve"> </w:t>
        </w:r>
        <w:proofErr w:type="spellStart"/>
        <w:r w:rsidRPr="00FD05F3">
          <w:rPr>
            <w:b/>
            <w:lang w:val="fr-FR"/>
            <w:rPrChange w:id="281" w:author="Claudia" w:date="2012-01-08T18:47:00Z">
              <w:rPr>
                <w:color w:val="0000FF"/>
                <w:u w:val="single"/>
                <w:lang w:val="fr-FR"/>
              </w:rPr>
            </w:rPrChange>
          </w:rPr>
          <w:t>animaţii</w:t>
        </w:r>
        <w:proofErr w:type="spellEnd"/>
        <w:r w:rsidRPr="00FD05F3">
          <w:rPr>
            <w:b/>
            <w:lang w:val="fr-FR"/>
            <w:rPrChange w:id="282" w:author="Claudia" w:date="2012-01-08T18:47:00Z">
              <w:rPr>
                <w:color w:val="0000FF"/>
                <w:u w:val="single"/>
                <w:lang w:val="fr-FR"/>
              </w:rPr>
            </w:rPrChange>
          </w:rPr>
          <w:t xml:space="preserve"> </w:t>
        </w:r>
        <w:proofErr w:type="spellStart"/>
        <w:r w:rsidRPr="00FD05F3">
          <w:rPr>
            <w:b/>
            <w:lang w:val="fr-FR"/>
            <w:rPrChange w:id="283" w:author="Claudia" w:date="2012-01-08T18:47:00Z">
              <w:rPr>
                <w:color w:val="0000FF"/>
                <w:u w:val="single"/>
                <w:lang w:val="fr-FR"/>
              </w:rPr>
            </w:rPrChange>
          </w:rPr>
          <w:t>şi</w:t>
        </w:r>
        <w:proofErr w:type="spellEnd"/>
        <w:r w:rsidRPr="00FD05F3">
          <w:rPr>
            <w:b/>
            <w:lang w:val="fr-FR"/>
            <w:rPrChange w:id="284" w:author="Claudia" w:date="2012-01-08T18:47:00Z">
              <w:rPr>
                <w:color w:val="0000FF"/>
                <w:u w:val="single"/>
                <w:lang w:val="fr-FR"/>
              </w:rPr>
            </w:rPrChange>
          </w:rPr>
          <w:t xml:space="preserve"> filme </w:t>
        </w:r>
        <w:proofErr w:type="spellStart"/>
        <w:r w:rsidRPr="00FD05F3">
          <w:rPr>
            <w:b/>
            <w:lang w:val="fr-FR"/>
            <w:rPrChange w:id="285" w:author="Claudia" w:date="2012-01-08T18:47:00Z">
              <w:rPr>
                <w:color w:val="0000FF"/>
                <w:u w:val="single"/>
                <w:lang w:val="fr-FR"/>
              </w:rPr>
            </w:rPrChange>
          </w:rPr>
          <w:t>pentru</w:t>
        </w:r>
        <w:proofErr w:type="spellEnd"/>
        <w:r w:rsidRPr="00FD05F3">
          <w:rPr>
            <w:b/>
            <w:lang w:val="fr-FR"/>
            <w:rPrChange w:id="286" w:author="Claudia" w:date="2012-01-08T18:47:00Z">
              <w:rPr>
                <w:color w:val="0000FF"/>
                <w:u w:val="single"/>
                <w:lang w:val="fr-FR"/>
              </w:rPr>
            </w:rPrChange>
          </w:rPr>
          <w:t xml:space="preserve">  </w:t>
        </w:r>
        <w:proofErr w:type="spellStart"/>
        <w:r w:rsidRPr="00FD05F3">
          <w:rPr>
            <w:b/>
            <w:lang w:val="fr-FR"/>
            <w:rPrChange w:id="287" w:author="Claudia" w:date="2012-01-08T18:47:00Z">
              <w:rPr>
                <w:color w:val="0000FF"/>
                <w:u w:val="single"/>
                <w:lang w:val="fr-FR"/>
              </w:rPr>
            </w:rPrChange>
          </w:rPr>
          <w:t>profesorii</w:t>
        </w:r>
        <w:proofErr w:type="spellEnd"/>
        <w:r w:rsidRPr="00FD05F3">
          <w:rPr>
            <w:b/>
            <w:lang w:val="fr-FR"/>
            <w:rPrChange w:id="288" w:author="Claudia" w:date="2012-01-08T18:47:00Z">
              <w:rPr>
                <w:color w:val="0000FF"/>
                <w:u w:val="single"/>
                <w:lang w:val="fr-FR"/>
              </w:rPr>
            </w:rPrChange>
          </w:rPr>
          <w:t xml:space="preserve"> de </w:t>
        </w:r>
        <w:proofErr w:type="spellStart"/>
        <w:r w:rsidRPr="00FD05F3">
          <w:rPr>
            <w:b/>
            <w:lang w:val="fr-FR"/>
            <w:rPrChange w:id="289" w:author="Claudia" w:date="2012-01-08T18:47:00Z">
              <w:rPr>
                <w:color w:val="0000FF"/>
                <w:u w:val="single"/>
                <w:lang w:val="fr-FR"/>
              </w:rPr>
            </w:rPrChange>
          </w:rPr>
          <w:t>ştiinţe</w:t>
        </w:r>
        <w:proofErr w:type="spellEnd"/>
        <w:r w:rsidRPr="00FD05F3">
          <w:rPr>
            <w:b/>
            <w:lang w:val="fr-FR"/>
            <w:rPrChange w:id="290" w:author="Claudia" w:date="2012-01-08T18:47:00Z">
              <w:rPr>
                <w:color w:val="0000FF"/>
                <w:u w:val="single"/>
                <w:lang w:val="fr-FR"/>
              </w:rPr>
            </w:rPrChange>
          </w:rPr>
          <w:t xml:space="preserve"> sociale </w:t>
        </w:r>
        <w:proofErr w:type="spellStart"/>
        <w:r w:rsidRPr="00FD05F3">
          <w:rPr>
            <w:b/>
            <w:lang w:val="fr-FR"/>
            <w:rPrChange w:id="291" w:author="Claudia" w:date="2012-01-08T18:47:00Z">
              <w:rPr>
                <w:color w:val="0000FF"/>
                <w:u w:val="single"/>
                <w:lang w:val="fr-FR"/>
              </w:rPr>
            </w:rPrChange>
          </w:rPr>
          <w:t>şi</w:t>
        </w:r>
        <w:proofErr w:type="spellEnd"/>
        <w:r w:rsidRPr="00FD05F3">
          <w:rPr>
            <w:b/>
            <w:lang w:val="fr-FR"/>
            <w:rPrChange w:id="292" w:author="Claudia" w:date="2012-01-08T18:47:00Z">
              <w:rPr>
                <w:color w:val="0000FF"/>
                <w:u w:val="single"/>
                <w:lang w:val="fr-FR"/>
              </w:rPr>
            </w:rPrChange>
          </w:rPr>
          <w:t xml:space="preserve"> </w:t>
        </w:r>
        <w:proofErr w:type="spellStart"/>
        <w:r w:rsidRPr="00FD05F3">
          <w:rPr>
            <w:b/>
            <w:lang w:val="fr-FR"/>
            <w:rPrChange w:id="293" w:author="Claudia" w:date="2012-01-08T18:47:00Z">
              <w:rPr>
                <w:color w:val="0000FF"/>
                <w:u w:val="single"/>
                <w:lang w:val="fr-FR"/>
              </w:rPr>
            </w:rPrChange>
          </w:rPr>
          <w:t>ştiinţe</w:t>
        </w:r>
        <w:proofErr w:type="spellEnd"/>
        <w:r w:rsidRPr="00FD05F3">
          <w:rPr>
            <w:b/>
            <w:lang w:val="fr-FR"/>
            <w:rPrChange w:id="294" w:author="Claudia" w:date="2012-01-08T18:47:00Z">
              <w:rPr>
                <w:color w:val="0000FF"/>
                <w:u w:val="single"/>
                <w:lang w:val="fr-FR"/>
              </w:rPr>
            </w:rPrChange>
          </w:rPr>
          <w:t> :</w:t>
        </w:r>
      </w:ins>
    </w:p>
    <w:p w:rsidR="00000000" w:rsidRDefault="00FD05F3">
      <w:pPr>
        <w:pStyle w:val="Listparagraf"/>
        <w:numPr>
          <w:ilvl w:val="0"/>
          <w:numId w:val="112"/>
        </w:numPr>
        <w:spacing w:before="100" w:beforeAutospacing="1" w:after="0" w:afterAutospacing="1" w:line="240" w:lineRule="auto"/>
        <w:rPr>
          <w:ins w:id="295" w:author="Claudia" w:date="2012-01-08T18:49:00Z"/>
          <w:lang w:val="fr-FR"/>
        </w:rPr>
        <w:pPrChange w:id="296" w:author="Claudia" w:date="2012-01-08T18:49:00Z">
          <w:pPr>
            <w:numPr>
              <w:numId w:val="108"/>
            </w:numPr>
            <w:tabs>
              <w:tab w:val="num" w:pos="720"/>
            </w:tabs>
            <w:spacing w:before="100" w:beforeAutospacing="1" w:after="0" w:afterAutospacing="1" w:line="240" w:lineRule="auto"/>
            <w:ind w:left="720" w:hanging="360"/>
          </w:pPr>
        </w:pPrChange>
      </w:pPr>
      <w:proofErr w:type="spellStart"/>
      <w:ins w:id="297" w:author="Claudia" w:date="2012-01-08T18:47:00Z">
        <w:r w:rsidRPr="00FD05F3">
          <w:rPr>
            <w:b/>
            <w:lang w:val="fr-FR"/>
            <w:rPrChange w:id="298" w:author="Claudia" w:date="2012-01-08T18:51:00Z">
              <w:rPr>
                <w:color w:val="0000FF"/>
                <w:u w:val="single"/>
                <w:lang w:val="fr-FR"/>
              </w:rPr>
            </w:rPrChange>
          </w:rPr>
          <w:t>Franceză</w:t>
        </w:r>
        <w:proofErr w:type="spellEnd"/>
        <w:r w:rsidR="005D230D" w:rsidRPr="005D230D">
          <w:rPr>
            <w:lang w:val="fr-FR"/>
          </w:rPr>
          <w:t xml:space="preserve">: </w:t>
        </w:r>
      </w:ins>
    </w:p>
    <w:p w:rsidR="00000000" w:rsidRDefault="005D230D">
      <w:pPr>
        <w:numPr>
          <w:ilvl w:val="1"/>
          <w:numId w:val="108"/>
        </w:numPr>
        <w:spacing w:before="100" w:beforeAutospacing="1" w:after="0" w:afterAutospacing="1" w:line="240" w:lineRule="auto"/>
        <w:rPr>
          <w:ins w:id="299" w:author="Claudia" w:date="2012-01-08T18:49:00Z"/>
          <w:lang w:val="fr-FR"/>
        </w:rPr>
        <w:pPrChange w:id="300" w:author="Claudia" w:date="2012-01-08T18:49:00Z">
          <w:pPr>
            <w:numPr>
              <w:numId w:val="108"/>
            </w:numPr>
            <w:tabs>
              <w:tab w:val="num" w:pos="720"/>
            </w:tabs>
            <w:spacing w:before="100" w:beforeAutospacing="1" w:after="0" w:afterAutospacing="1" w:line="240" w:lineRule="auto"/>
            <w:ind w:left="720" w:hanging="360"/>
          </w:pPr>
        </w:pPrChange>
      </w:pPr>
      <w:ins w:id="301" w:author="Claudia" w:date="2012-01-08T18:47:00Z">
        <w:r w:rsidRPr="00AE73E5">
          <w:rPr>
            <w:lang w:val="fr-FR"/>
          </w:rPr>
          <w:t xml:space="preserve"> </w:t>
        </w:r>
        <w:r w:rsidR="00FD05F3">
          <w:fldChar w:fldCharType="begin"/>
        </w:r>
        <w:r w:rsidRPr="00AE73E5">
          <w:rPr>
            <w:lang w:val="fr-FR"/>
          </w:rPr>
          <w:instrText xml:space="preserve"> HYPERLINK "http://www.francparler.info/accueil/" \t "_blank" </w:instrText>
        </w:r>
        <w:r w:rsidR="00FD05F3">
          <w:fldChar w:fldCharType="separate"/>
        </w:r>
        <w:r w:rsidRPr="00AE73E5">
          <w:rPr>
            <w:rStyle w:val="Hyperlink"/>
            <w:lang w:val="fr-FR"/>
          </w:rPr>
          <w:t>http://www.francparler.info/accueil/</w:t>
        </w:r>
        <w:r w:rsidR="00FD05F3">
          <w:fldChar w:fldCharType="end"/>
        </w:r>
        <w:r w:rsidRPr="00AE73E5">
          <w:rPr>
            <w:lang w:val="fr-FR"/>
          </w:rPr>
          <w:t xml:space="preserve">;  </w:t>
        </w:r>
      </w:ins>
    </w:p>
    <w:p w:rsidR="00000000" w:rsidRDefault="00FD05F3">
      <w:pPr>
        <w:numPr>
          <w:ilvl w:val="1"/>
          <w:numId w:val="108"/>
        </w:numPr>
        <w:spacing w:before="100" w:beforeAutospacing="1" w:after="0" w:afterAutospacing="1" w:line="240" w:lineRule="auto"/>
        <w:rPr>
          <w:ins w:id="302" w:author="Claudia" w:date="2012-01-08T18:49:00Z"/>
          <w:lang w:val="fr-FR"/>
        </w:rPr>
        <w:pPrChange w:id="303" w:author="Claudia" w:date="2012-01-08T18:49:00Z">
          <w:pPr>
            <w:numPr>
              <w:numId w:val="108"/>
            </w:numPr>
            <w:tabs>
              <w:tab w:val="num" w:pos="720"/>
            </w:tabs>
            <w:spacing w:before="100" w:beforeAutospacing="1" w:after="0" w:afterAutospacing="1" w:line="240" w:lineRule="auto"/>
            <w:ind w:left="720" w:hanging="360"/>
          </w:pPr>
        </w:pPrChange>
      </w:pPr>
      <w:ins w:id="304" w:author="Claudia" w:date="2012-01-08T18:47:00Z">
        <w:r>
          <w:fldChar w:fldCharType="begin"/>
        </w:r>
        <w:r w:rsidR="005D230D" w:rsidRPr="00AE73E5">
          <w:rPr>
            <w:lang w:val="fr-FR"/>
          </w:rPr>
          <w:instrText xml:space="preserve"> HYPERLINK "http://www.fle.fr/index-page-cartable_prof.html" \t "_blank" </w:instrText>
        </w:r>
        <w:r>
          <w:fldChar w:fldCharType="separate"/>
        </w:r>
        <w:r w:rsidR="005D230D" w:rsidRPr="00AE73E5">
          <w:rPr>
            <w:rStyle w:val="Hyperlink"/>
            <w:lang w:val="fr-FR"/>
          </w:rPr>
          <w:t>http://www.fle.fr/index-page-cartable_prof.html</w:t>
        </w:r>
        <w:r>
          <w:fldChar w:fldCharType="end"/>
        </w:r>
        <w:r w:rsidR="005D230D" w:rsidRPr="00AE73E5">
          <w:rPr>
            <w:lang w:val="fr-FR"/>
          </w:rPr>
          <w:t xml:space="preserve">; </w:t>
        </w:r>
      </w:ins>
    </w:p>
    <w:p w:rsidR="00000000" w:rsidRDefault="00FD05F3">
      <w:pPr>
        <w:numPr>
          <w:ilvl w:val="1"/>
          <w:numId w:val="108"/>
        </w:numPr>
        <w:spacing w:before="100" w:beforeAutospacing="1" w:after="0" w:afterAutospacing="1" w:line="240" w:lineRule="auto"/>
        <w:rPr>
          <w:ins w:id="305" w:author="Claudia" w:date="2012-01-08T18:49:00Z"/>
          <w:lang w:val="fr-FR"/>
        </w:rPr>
        <w:pPrChange w:id="306" w:author="Claudia" w:date="2012-01-08T18:49:00Z">
          <w:pPr>
            <w:numPr>
              <w:numId w:val="108"/>
            </w:numPr>
            <w:tabs>
              <w:tab w:val="num" w:pos="720"/>
            </w:tabs>
            <w:spacing w:before="100" w:beforeAutospacing="1" w:after="0" w:afterAutospacing="1" w:line="240" w:lineRule="auto"/>
            <w:ind w:left="720" w:hanging="360"/>
          </w:pPr>
        </w:pPrChange>
      </w:pPr>
      <w:ins w:id="307" w:author="Claudia" w:date="2012-01-08T18:47:00Z">
        <w:r>
          <w:fldChar w:fldCharType="begin"/>
        </w:r>
        <w:r w:rsidR="005D230D" w:rsidRPr="00AE73E5">
          <w:rPr>
            <w:lang w:val="fr-FR"/>
          </w:rPr>
          <w:instrText xml:space="preserve"> HYPERLINK "http://www.edufle.net/" \t "_blank" </w:instrText>
        </w:r>
        <w:r>
          <w:fldChar w:fldCharType="separate"/>
        </w:r>
        <w:r w:rsidR="005D230D" w:rsidRPr="00AE73E5">
          <w:rPr>
            <w:rStyle w:val="Hyperlink"/>
            <w:lang w:val="fr-FR"/>
          </w:rPr>
          <w:t>http://www. edufle.net /</w:t>
        </w:r>
        <w:r>
          <w:fldChar w:fldCharType="end"/>
        </w:r>
      </w:ins>
    </w:p>
    <w:p w:rsidR="00000000" w:rsidRDefault="00FD05F3">
      <w:pPr>
        <w:numPr>
          <w:ilvl w:val="1"/>
          <w:numId w:val="108"/>
        </w:numPr>
        <w:spacing w:before="100" w:beforeAutospacing="1" w:after="0" w:afterAutospacing="1" w:line="240" w:lineRule="auto"/>
        <w:rPr>
          <w:ins w:id="308" w:author="Claudia" w:date="2012-01-08T18:50:00Z"/>
          <w:lang w:val="en-US"/>
          <w:rPrChange w:id="309" w:author="Claudia" w:date="2012-01-08T18:50:00Z">
            <w:rPr>
              <w:ins w:id="310" w:author="Claudia" w:date="2012-01-08T18:50:00Z"/>
              <w:lang w:val="fr-FR"/>
            </w:rPr>
          </w:rPrChange>
        </w:rPr>
        <w:pPrChange w:id="311" w:author="Claudia" w:date="2012-01-08T18:49:00Z">
          <w:pPr>
            <w:numPr>
              <w:numId w:val="108"/>
            </w:numPr>
            <w:tabs>
              <w:tab w:val="num" w:pos="720"/>
            </w:tabs>
            <w:spacing w:before="100" w:beforeAutospacing="1" w:after="0" w:afterAutospacing="1" w:line="240" w:lineRule="auto"/>
            <w:ind w:left="720" w:hanging="360"/>
          </w:pPr>
        </w:pPrChange>
      </w:pPr>
      <w:proofErr w:type="spellStart"/>
      <w:ins w:id="312" w:author="Claudia" w:date="2012-01-08T18:47:00Z">
        <w:r w:rsidRPr="00FD05F3">
          <w:rPr>
            <w:lang w:val="en-US"/>
            <w:rPrChange w:id="313" w:author="Claudia" w:date="2012-01-08T18:50:00Z">
              <w:rPr>
                <w:color w:val="0000FF"/>
                <w:u w:val="single"/>
                <w:lang w:val="fr-FR"/>
              </w:rPr>
            </w:rPrChange>
          </w:rPr>
          <w:t>învăţare</w:t>
        </w:r>
        <w:proofErr w:type="spellEnd"/>
        <w:r w:rsidRPr="00FD05F3">
          <w:rPr>
            <w:lang w:val="en-US"/>
            <w:rPrChange w:id="314" w:author="Claudia" w:date="2012-01-08T18:50:00Z">
              <w:rPr>
                <w:color w:val="0000FF"/>
                <w:u w:val="single"/>
                <w:lang w:val="fr-FR"/>
              </w:rPr>
            </w:rPrChange>
          </w:rPr>
          <w:t xml:space="preserve"> (TV5) </w:t>
        </w:r>
        <w:r>
          <w:fldChar w:fldCharType="begin"/>
        </w:r>
        <w:r w:rsidRPr="00FD05F3">
          <w:rPr>
            <w:lang w:val="en-US"/>
            <w:rPrChange w:id="315" w:author="Claudia" w:date="2012-01-08T18:50:00Z">
              <w:rPr>
                <w:color w:val="0000FF"/>
                <w:u w:val="single"/>
                <w:lang w:val="fr-FR"/>
              </w:rPr>
            </w:rPrChange>
          </w:rPr>
          <w:instrText xml:space="preserve"> HYPERLINK "http://www.tv5.org/TV5Site/enseigner-apprendre-francais/accueil_apprendre.php" \t "_blank" </w:instrText>
        </w:r>
        <w:r>
          <w:fldChar w:fldCharType="separate"/>
        </w:r>
        <w:r w:rsidRPr="00FD05F3">
          <w:rPr>
            <w:rStyle w:val="Hyperlink"/>
            <w:lang w:val="en-US"/>
            <w:rPrChange w:id="316" w:author="Claudia" w:date="2012-01-08T18:50:00Z">
              <w:rPr>
                <w:rStyle w:val="Hyperlink"/>
                <w:lang w:val="fr-FR"/>
              </w:rPr>
            </w:rPrChange>
          </w:rPr>
          <w:t>http://www.tv5.org/TV5Site/enseigner-apprendre-francais/accueil_apprendre.php</w:t>
        </w:r>
        <w:r>
          <w:fldChar w:fldCharType="end"/>
        </w:r>
      </w:ins>
    </w:p>
    <w:p w:rsidR="00000000" w:rsidRDefault="005D230D">
      <w:pPr>
        <w:numPr>
          <w:ilvl w:val="1"/>
          <w:numId w:val="108"/>
        </w:numPr>
        <w:spacing w:before="100" w:beforeAutospacing="1" w:after="0" w:afterAutospacing="1" w:line="240" w:lineRule="auto"/>
        <w:rPr>
          <w:ins w:id="317" w:author="Claudia" w:date="2012-01-08T18:50:00Z"/>
          <w:lang w:val="fr-FR"/>
        </w:rPr>
        <w:pPrChange w:id="318" w:author="Claudia" w:date="2012-01-08T18:49:00Z">
          <w:pPr>
            <w:numPr>
              <w:numId w:val="108"/>
            </w:numPr>
            <w:tabs>
              <w:tab w:val="num" w:pos="720"/>
            </w:tabs>
            <w:spacing w:before="100" w:beforeAutospacing="1" w:after="0" w:afterAutospacing="1" w:line="240" w:lineRule="auto"/>
            <w:ind w:left="720" w:hanging="360"/>
          </w:pPr>
        </w:pPrChange>
      </w:pPr>
      <w:proofErr w:type="spellStart"/>
      <w:ins w:id="319" w:author="Claudia" w:date="2012-01-08T18:47:00Z">
        <w:r w:rsidRPr="00AE73E5">
          <w:rPr>
            <w:lang w:val="fr-FR"/>
          </w:rPr>
          <w:t>Predare</w:t>
        </w:r>
        <w:proofErr w:type="spellEnd"/>
        <w:r w:rsidRPr="00AE73E5">
          <w:rPr>
            <w:lang w:val="fr-FR"/>
          </w:rPr>
          <w:t xml:space="preserve"> (TV5) </w:t>
        </w:r>
        <w:r w:rsidR="00FD05F3">
          <w:fldChar w:fldCharType="begin"/>
        </w:r>
        <w:r w:rsidRPr="00AE73E5">
          <w:rPr>
            <w:lang w:val="fr-FR"/>
          </w:rPr>
          <w:instrText xml:space="preserve"> HYPERLINK "http://www.tv5.org/TV5Site/enseigner-apprendre-francais/accueil_enseigner.php" \t "_blank" </w:instrText>
        </w:r>
        <w:r w:rsidR="00FD05F3">
          <w:fldChar w:fldCharType="separate"/>
        </w:r>
        <w:r w:rsidRPr="00AE73E5">
          <w:rPr>
            <w:rStyle w:val="Hyperlink"/>
            <w:lang w:val="fr-FR"/>
          </w:rPr>
          <w:t>http://www.tv5.org/TV5Site/enseigner-apprendre -</w:t>
        </w:r>
        <w:proofErr w:type="spellStart"/>
        <w:r w:rsidRPr="00AE73E5">
          <w:rPr>
            <w:rStyle w:val="Hyperlink"/>
            <w:lang w:val="fr-FR"/>
          </w:rPr>
          <w:t>francais</w:t>
        </w:r>
        <w:proofErr w:type="spellEnd"/>
        <w:r w:rsidRPr="00AE73E5">
          <w:rPr>
            <w:rStyle w:val="Hyperlink"/>
            <w:lang w:val="fr-FR"/>
          </w:rPr>
          <w:t>/accueil_enseigner.php</w:t>
        </w:r>
        <w:r w:rsidR="00FD05F3">
          <w:fldChar w:fldCharType="end"/>
        </w:r>
      </w:ins>
    </w:p>
    <w:p w:rsidR="00000000" w:rsidRPr="00F7257E" w:rsidRDefault="005D230D">
      <w:pPr>
        <w:numPr>
          <w:ilvl w:val="1"/>
          <w:numId w:val="108"/>
        </w:numPr>
        <w:spacing w:before="100" w:beforeAutospacing="1" w:after="0" w:afterAutospacing="1" w:line="240" w:lineRule="auto"/>
        <w:rPr>
          <w:ins w:id="320" w:author="Claudia" w:date="2012-01-08T18:47:00Z"/>
          <w:lang w:val="en-US"/>
          <w:rPrChange w:id="321" w:author="Claudia" w:date="2012-01-08T18:55:00Z">
            <w:rPr>
              <w:ins w:id="322" w:author="Claudia" w:date="2012-01-08T18:47:00Z"/>
              <w:lang w:val="fr-FR"/>
            </w:rPr>
          </w:rPrChange>
        </w:rPr>
        <w:pPrChange w:id="323" w:author="Claudia" w:date="2012-01-08T18:49:00Z">
          <w:pPr>
            <w:numPr>
              <w:numId w:val="108"/>
            </w:numPr>
            <w:tabs>
              <w:tab w:val="num" w:pos="720"/>
            </w:tabs>
            <w:spacing w:before="100" w:beforeAutospacing="1" w:after="0" w:afterAutospacing="1" w:line="240" w:lineRule="auto"/>
            <w:ind w:left="720" w:hanging="360"/>
          </w:pPr>
        </w:pPrChange>
      </w:pPr>
      <w:ins w:id="324" w:author="Claudia" w:date="2012-01-08T18:47:00Z">
        <w:r w:rsidRPr="00F7257E">
          <w:rPr>
            <w:lang w:val="en-US"/>
            <w:rPrChange w:id="325" w:author="Claudia" w:date="2012-01-08T18:55:00Z">
              <w:rPr>
                <w:lang w:val="fr-FR"/>
              </w:rPr>
            </w:rPrChange>
          </w:rPr>
          <w:t xml:space="preserve">BBC </w:t>
        </w:r>
        <w:r w:rsidR="00FD05F3">
          <w:fldChar w:fldCharType="begin"/>
        </w:r>
        <w:r w:rsidRPr="00F7257E">
          <w:rPr>
            <w:lang w:val="en-US"/>
            <w:rPrChange w:id="326" w:author="Claudia" w:date="2012-01-08T18:55:00Z">
              <w:rPr>
                <w:lang w:val="fr-FR"/>
              </w:rPr>
            </w:rPrChange>
          </w:rPr>
          <w:instrText xml:space="preserve"> HYPERLINK "http://www.bbc.co.uk/languages/french/" \t "_blank" </w:instrText>
        </w:r>
        <w:r w:rsidR="00FD05F3">
          <w:fldChar w:fldCharType="separate"/>
        </w:r>
        <w:r w:rsidRPr="00F7257E">
          <w:rPr>
            <w:rStyle w:val="Hyperlink"/>
            <w:lang w:val="en-US"/>
            <w:rPrChange w:id="327" w:author="Claudia" w:date="2012-01-08T18:55:00Z">
              <w:rPr>
                <w:rStyle w:val="Hyperlink"/>
                <w:lang w:val="fr-FR"/>
              </w:rPr>
            </w:rPrChange>
          </w:rPr>
          <w:t>http://www.bbc.co.uk/languages/french/</w:t>
        </w:r>
        <w:r w:rsidRPr="00F7257E">
          <w:rPr>
            <w:color w:val="0000FF"/>
            <w:u w:val="single"/>
            <w:lang w:val="en-US"/>
            <w:rPrChange w:id="328" w:author="Claudia" w:date="2012-01-08T18:55:00Z">
              <w:rPr>
                <w:color w:val="0000FF"/>
                <w:u w:val="single"/>
                <w:lang w:val="fr-FR"/>
              </w:rPr>
            </w:rPrChange>
          </w:rPr>
          <w:br/>
        </w:r>
        <w:r w:rsidR="00FD05F3">
          <w:fldChar w:fldCharType="end"/>
        </w:r>
      </w:ins>
    </w:p>
    <w:p w:rsidR="00000000" w:rsidRDefault="00FD05F3">
      <w:pPr>
        <w:pStyle w:val="Listparagraf"/>
        <w:numPr>
          <w:ilvl w:val="0"/>
          <w:numId w:val="108"/>
        </w:numPr>
        <w:tabs>
          <w:tab w:val="clear" w:pos="720"/>
        </w:tabs>
        <w:spacing w:before="100" w:beforeAutospacing="1" w:after="100" w:afterAutospacing="1" w:line="240" w:lineRule="auto"/>
        <w:ind w:left="1080"/>
        <w:rPr>
          <w:ins w:id="329" w:author="Claudia" w:date="2012-01-08T18:47:00Z"/>
          <w:b/>
          <w:rPrChange w:id="330" w:author="Claudia" w:date="2012-01-08T18:51:00Z">
            <w:rPr>
              <w:ins w:id="331" w:author="Claudia" w:date="2012-01-08T18:47:00Z"/>
            </w:rPr>
          </w:rPrChange>
        </w:rPr>
        <w:pPrChange w:id="332" w:author="Claudia" w:date="2012-01-08T18:52:00Z">
          <w:pPr>
            <w:numPr>
              <w:numId w:val="109"/>
            </w:numPr>
            <w:tabs>
              <w:tab w:val="num" w:pos="720"/>
            </w:tabs>
            <w:spacing w:before="100" w:beforeAutospacing="1" w:after="100" w:afterAutospacing="1" w:line="240" w:lineRule="auto"/>
            <w:ind w:left="720" w:hanging="360"/>
          </w:pPr>
        </w:pPrChange>
      </w:pPr>
      <w:ins w:id="333" w:author="Claudia" w:date="2012-01-08T18:47:00Z">
        <w:r w:rsidRPr="00FD05F3">
          <w:rPr>
            <w:b/>
            <w:rPrChange w:id="334" w:author="Claudia" w:date="2012-01-08T18:51:00Z">
              <w:rPr>
                <w:color w:val="0000FF"/>
                <w:u w:val="single"/>
              </w:rPr>
            </w:rPrChange>
          </w:rPr>
          <w:t>Umanistice</w:t>
        </w:r>
      </w:ins>
    </w:p>
    <w:p w:rsidR="00000000" w:rsidRDefault="00FD05F3">
      <w:pPr>
        <w:pStyle w:val="Listparagraf"/>
        <w:numPr>
          <w:ilvl w:val="0"/>
          <w:numId w:val="113"/>
        </w:numPr>
        <w:spacing w:after="0"/>
        <w:rPr>
          <w:ins w:id="335" w:author="Claudia" w:date="2012-01-08T18:48:00Z"/>
        </w:rPr>
        <w:pPrChange w:id="336" w:author="Claudia" w:date="2012-01-08T18:52:00Z">
          <w:pPr>
            <w:spacing w:after="0"/>
          </w:pPr>
        </w:pPrChange>
      </w:pPr>
      <w:ins w:id="337" w:author="Claudia" w:date="2012-01-08T18:47:00Z">
        <w:r w:rsidRPr="00FD05F3">
          <w:rPr>
            <w:rPrChange w:id="338" w:author="Claudia" w:date="2012-01-08T18:47:00Z">
              <w:rPr>
                <w:color w:val="0000FF"/>
                <w:u w:val="single"/>
                <w:lang w:val="en-US"/>
              </w:rPr>
            </w:rPrChange>
          </w:rPr>
          <w:t xml:space="preserve">Istoricul prin imagini: </w:t>
        </w:r>
        <w:r>
          <w:fldChar w:fldCharType="begin"/>
        </w:r>
        <w:r w:rsidRPr="00FD05F3">
          <w:rPr>
            <w:rPrChange w:id="339" w:author="Claudia" w:date="2012-01-08T18:47:00Z">
              <w:rPr>
                <w:color w:val="0000FF"/>
                <w:u w:val="single"/>
                <w:lang w:val="en-US"/>
              </w:rPr>
            </w:rPrChange>
          </w:rPr>
          <w:instrText xml:space="preserve"> HYPERLINK "http://www.histoire-image.org/" \t "_blank" </w:instrText>
        </w:r>
        <w:r>
          <w:fldChar w:fldCharType="separate"/>
        </w:r>
        <w:r w:rsidRPr="00FD05F3">
          <w:rPr>
            <w:rStyle w:val="Hyperlink"/>
            <w:rPrChange w:id="340" w:author="Claudia" w:date="2012-01-08T18:47:00Z">
              <w:rPr>
                <w:rStyle w:val="Hyperlink"/>
                <w:lang w:val="en-US"/>
              </w:rPr>
            </w:rPrChange>
          </w:rPr>
          <w:t>http://www.histoire-image.org/</w:t>
        </w:r>
        <w:r>
          <w:fldChar w:fldCharType="end"/>
        </w:r>
      </w:ins>
    </w:p>
    <w:p w:rsidR="00000000" w:rsidRDefault="00FD05F3">
      <w:pPr>
        <w:pStyle w:val="Listparagraf"/>
        <w:numPr>
          <w:ilvl w:val="0"/>
          <w:numId w:val="113"/>
        </w:numPr>
        <w:spacing w:after="0"/>
        <w:rPr>
          <w:ins w:id="341" w:author="Claudia" w:date="2012-01-08T18:48:00Z"/>
        </w:rPr>
        <w:pPrChange w:id="342" w:author="Claudia" w:date="2012-01-08T18:52:00Z">
          <w:pPr>
            <w:spacing w:after="0"/>
          </w:pPr>
        </w:pPrChange>
      </w:pPr>
      <w:ins w:id="343" w:author="Claudia" w:date="2012-01-08T18:47:00Z">
        <w:r w:rsidRPr="00FD05F3">
          <w:rPr>
            <w:rPrChange w:id="344" w:author="Claudia" w:date="2012-01-08T18:47:00Z">
              <w:rPr>
                <w:color w:val="0000FF"/>
                <w:u w:val="single"/>
                <w:lang w:val="en-US"/>
              </w:rPr>
            </w:rPrChange>
          </w:rPr>
          <w:t xml:space="preserve">Atlase istorice: </w:t>
        </w:r>
        <w:r>
          <w:fldChar w:fldCharType="begin"/>
        </w:r>
        <w:r w:rsidRPr="00FD05F3">
          <w:rPr>
            <w:rPrChange w:id="345" w:author="Claudia" w:date="2012-01-08T18:47:00Z">
              <w:rPr>
                <w:color w:val="0000FF"/>
                <w:u w:val="single"/>
                <w:lang w:val="en-US"/>
              </w:rPr>
            </w:rPrChange>
          </w:rPr>
          <w:instrText xml:space="preserve"> HYPERLINK "http://www.histoirealacarte.com/" </w:instrText>
        </w:r>
        <w:r>
          <w:fldChar w:fldCharType="separate"/>
        </w:r>
        <w:r w:rsidRPr="00FD05F3">
          <w:rPr>
            <w:rStyle w:val="Hyperlink"/>
            <w:rPrChange w:id="346" w:author="Claudia" w:date="2012-01-08T18:47:00Z">
              <w:rPr>
                <w:rStyle w:val="Hyperlink"/>
                <w:lang w:val="en-US"/>
              </w:rPr>
            </w:rPrChange>
          </w:rPr>
          <w:t>http://www.histoirealacarte.com/</w:t>
        </w:r>
        <w:r>
          <w:fldChar w:fldCharType="end"/>
        </w:r>
      </w:ins>
    </w:p>
    <w:p w:rsidR="00000000" w:rsidRDefault="00FD05F3">
      <w:pPr>
        <w:pStyle w:val="Listparagraf"/>
        <w:numPr>
          <w:ilvl w:val="0"/>
          <w:numId w:val="113"/>
        </w:numPr>
        <w:spacing w:after="0"/>
        <w:rPr>
          <w:ins w:id="347" w:author="Claudia" w:date="2012-01-08T18:48:00Z"/>
        </w:rPr>
        <w:pPrChange w:id="348" w:author="Claudia" w:date="2012-01-08T18:52:00Z">
          <w:pPr>
            <w:spacing w:after="0"/>
          </w:pPr>
        </w:pPrChange>
      </w:pPr>
      <w:ins w:id="349" w:author="Claudia" w:date="2012-01-08T18:47:00Z">
        <w:r w:rsidRPr="00FD05F3">
          <w:rPr>
            <w:rPrChange w:id="350" w:author="Claudia" w:date="2012-01-08T18:47:00Z">
              <w:rPr>
                <w:color w:val="0000FF"/>
                <w:u w:val="single"/>
                <w:lang w:val="en-US"/>
              </w:rPr>
            </w:rPrChange>
          </w:rPr>
          <w:t xml:space="preserve">Portal </w:t>
        </w:r>
        <w:proofErr w:type="spellStart"/>
        <w:r w:rsidRPr="00FD05F3">
          <w:rPr>
            <w:rPrChange w:id="351" w:author="Claudia" w:date="2012-01-08T18:47:00Z">
              <w:rPr>
                <w:color w:val="0000FF"/>
                <w:u w:val="single"/>
                <w:lang w:val="en-US"/>
              </w:rPr>
            </w:rPrChange>
          </w:rPr>
          <w:t>educational</w:t>
        </w:r>
        <w:proofErr w:type="spellEnd"/>
        <w:r w:rsidRPr="00FD05F3">
          <w:rPr>
            <w:rPrChange w:id="352" w:author="Claudia" w:date="2012-01-08T18:47:00Z">
              <w:rPr>
                <w:color w:val="0000FF"/>
                <w:u w:val="single"/>
                <w:lang w:val="en-US"/>
              </w:rPr>
            </w:rPrChange>
          </w:rPr>
          <w:t xml:space="preserve">: </w:t>
        </w:r>
        <w:r>
          <w:fldChar w:fldCharType="begin"/>
        </w:r>
        <w:r w:rsidR="005D230D">
          <w:instrText xml:space="preserve"> HYPERLINK "</w:instrText>
        </w:r>
        <w:r w:rsidR="005D230D" w:rsidRPr="00AE73E5">
          <w:instrText>http://www.curiosphere.tv/club/identifiez-vous</w:instrText>
        </w:r>
        <w:r w:rsidR="005D230D">
          <w:instrText xml:space="preserve">" </w:instrText>
        </w:r>
        <w:r>
          <w:fldChar w:fldCharType="separate"/>
        </w:r>
        <w:r w:rsidR="005D230D" w:rsidRPr="004F7EC4">
          <w:rPr>
            <w:rStyle w:val="Hyperlink"/>
          </w:rPr>
          <w:t>http://www.curiosphere.tv/club/identifiez-vous</w:t>
        </w:r>
        <w:r>
          <w:fldChar w:fldCharType="end"/>
        </w:r>
        <w:r w:rsidR="005D230D">
          <w:t xml:space="preserve"> </w:t>
        </w:r>
      </w:ins>
    </w:p>
    <w:p w:rsidR="00000000" w:rsidRDefault="005D230D">
      <w:pPr>
        <w:pStyle w:val="Listparagraf"/>
        <w:numPr>
          <w:ilvl w:val="0"/>
          <w:numId w:val="113"/>
        </w:numPr>
        <w:spacing w:after="0"/>
        <w:rPr>
          <w:ins w:id="353" w:author="Claudia" w:date="2012-01-08T18:49:00Z"/>
        </w:rPr>
        <w:pPrChange w:id="354" w:author="Claudia" w:date="2012-01-08T18:52:00Z">
          <w:pPr>
            <w:spacing w:after="0"/>
          </w:pPr>
        </w:pPrChange>
      </w:pPr>
      <w:ins w:id="355" w:author="Claudia" w:date="2012-01-08T18:47:00Z">
        <w:r>
          <w:t>Holocaust</w:t>
        </w:r>
        <w:r w:rsidR="00FD05F3" w:rsidRPr="00FD05F3">
          <w:rPr>
            <w:rPrChange w:id="356" w:author="Claudia" w:date="2012-01-08T18:47:00Z">
              <w:rPr>
                <w:color w:val="0000FF"/>
                <w:u w:val="single"/>
                <w:lang w:val="en-US"/>
              </w:rPr>
            </w:rPrChange>
          </w:rPr>
          <w:t xml:space="preserve">: </w:t>
        </w:r>
        <w:r w:rsidR="00FD05F3">
          <w:fldChar w:fldCharType="begin"/>
        </w:r>
        <w:r w:rsidR="00FD05F3" w:rsidRPr="00FD05F3">
          <w:rPr>
            <w:rPrChange w:id="357" w:author="Claudia" w:date="2012-01-08T18:47:00Z">
              <w:rPr>
                <w:color w:val="0000FF"/>
                <w:u w:val="single"/>
                <w:lang w:val="en-US"/>
              </w:rPr>
            </w:rPrChange>
          </w:rPr>
          <w:instrText xml:space="preserve"> HYPERLINK "http://www.curiosphere.tv/shoah/labo/labo.htm" </w:instrText>
        </w:r>
        <w:r w:rsidR="00FD05F3">
          <w:fldChar w:fldCharType="separate"/>
        </w:r>
        <w:r w:rsidR="00FD05F3" w:rsidRPr="00FD05F3">
          <w:rPr>
            <w:rStyle w:val="Hyperlink"/>
            <w:rPrChange w:id="358" w:author="Claudia" w:date="2012-01-08T18:47:00Z">
              <w:rPr>
                <w:rStyle w:val="Hyperlink"/>
                <w:lang w:val="en-US"/>
              </w:rPr>
            </w:rPrChange>
          </w:rPr>
          <w:t>http://www.curiosphere.tv/shoah/labo/labo.htm</w:t>
        </w:r>
        <w:r w:rsidR="00FD05F3">
          <w:fldChar w:fldCharType="end"/>
        </w:r>
      </w:ins>
    </w:p>
    <w:p w:rsidR="00000000" w:rsidRDefault="00FD05F3">
      <w:pPr>
        <w:pStyle w:val="Listparagraf"/>
        <w:numPr>
          <w:ilvl w:val="0"/>
          <w:numId w:val="113"/>
        </w:numPr>
        <w:spacing w:after="0"/>
        <w:rPr>
          <w:ins w:id="359" w:author="Claudia" w:date="2012-01-08T18:47:00Z"/>
        </w:rPr>
        <w:pPrChange w:id="360" w:author="Claudia" w:date="2012-01-08T18:52:00Z">
          <w:pPr>
            <w:spacing w:after="0"/>
          </w:pPr>
        </w:pPrChange>
      </w:pPr>
      <w:proofErr w:type="spellStart"/>
      <w:ins w:id="361" w:author="Claudia" w:date="2012-01-08T18:47:00Z">
        <w:r w:rsidRPr="00FD05F3">
          <w:rPr>
            <w:rPrChange w:id="362" w:author="Claudia" w:date="2012-01-08T18:47:00Z">
              <w:rPr>
                <w:color w:val="0000FF"/>
                <w:u w:val="single"/>
                <w:lang w:val="en-US"/>
              </w:rPr>
            </w:rPrChange>
          </w:rPr>
          <w:t>Geoportal</w:t>
        </w:r>
        <w:proofErr w:type="spellEnd"/>
        <w:r w:rsidRPr="00FD05F3">
          <w:rPr>
            <w:rPrChange w:id="363" w:author="Claudia" w:date="2012-01-08T18:47:00Z">
              <w:rPr>
                <w:color w:val="0000FF"/>
                <w:u w:val="single"/>
                <w:lang w:val="en-US"/>
              </w:rPr>
            </w:rPrChange>
          </w:rPr>
          <w:t xml:space="preserve">: </w:t>
        </w:r>
        <w:r>
          <w:fldChar w:fldCharType="begin"/>
        </w:r>
        <w:r w:rsidRPr="00FD05F3">
          <w:rPr>
            <w:rPrChange w:id="364" w:author="Claudia" w:date="2012-01-08T18:47:00Z">
              <w:rPr>
                <w:color w:val="0000FF"/>
                <w:u w:val="single"/>
                <w:lang w:val="en-US"/>
              </w:rPr>
            </w:rPrChange>
          </w:rPr>
          <w:instrText xml:space="preserve"> HYPERLINK "http://www.geoportail.fr/index.do" </w:instrText>
        </w:r>
        <w:r>
          <w:fldChar w:fldCharType="separate"/>
        </w:r>
        <w:r w:rsidRPr="00FD05F3">
          <w:rPr>
            <w:rStyle w:val="Hyperlink"/>
            <w:rPrChange w:id="365" w:author="Claudia" w:date="2012-01-08T18:47:00Z">
              <w:rPr>
                <w:rStyle w:val="Hyperlink"/>
                <w:lang w:val="en-US"/>
              </w:rPr>
            </w:rPrChange>
          </w:rPr>
          <w:t>http://www.geoportail.fr/index.do</w:t>
        </w:r>
        <w:r>
          <w:fldChar w:fldCharType="end"/>
        </w:r>
        <w:r w:rsidRPr="00FD05F3">
          <w:rPr>
            <w:rPrChange w:id="366" w:author="Claudia" w:date="2012-01-08T18:47:00Z">
              <w:rPr>
                <w:color w:val="0000FF"/>
                <w:u w:val="single"/>
                <w:lang w:val="en-US"/>
              </w:rPr>
            </w:rPrChange>
          </w:rPr>
          <w:t xml:space="preserve"> </w:t>
        </w:r>
      </w:ins>
    </w:p>
    <w:p w:rsidR="00000000" w:rsidRDefault="005D230D">
      <w:pPr>
        <w:pStyle w:val="Listparagraf"/>
        <w:numPr>
          <w:ilvl w:val="0"/>
          <w:numId w:val="113"/>
        </w:numPr>
        <w:spacing w:after="0"/>
        <w:rPr>
          <w:ins w:id="367" w:author="Claudia" w:date="2012-01-08T18:51:00Z"/>
        </w:rPr>
        <w:pPrChange w:id="368" w:author="Claudia" w:date="2012-01-08T18:52:00Z">
          <w:pPr>
            <w:numPr>
              <w:numId w:val="110"/>
            </w:numPr>
            <w:tabs>
              <w:tab w:val="num" w:pos="720"/>
            </w:tabs>
            <w:spacing w:before="100" w:beforeAutospacing="1" w:after="100" w:afterAutospacing="1" w:line="240" w:lineRule="auto"/>
            <w:ind w:left="720" w:hanging="360"/>
          </w:pPr>
        </w:pPrChange>
      </w:pPr>
      <w:proofErr w:type="spellStart"/>
      <w:ins w:id="369" w:author="Claudia" w:date="2012-01-08T18:47:00Z">
        <w:r w:rsidRPr="005D230D">
          <w:rPr>
            <w:lang w:val="fr-FR"/>
          </w:rPr>
          <w:t>Hărţi</w:t>
        </w:r>
        <w:proofErr w:type="spellEnd"/>
        <w:r w:rsidRPr="005D230D">
          <w:rPr>
            <w:lang w:val="fr-FR"/>
          </w:rPr>
          <w:t xml:space="preserve"> interactive: </w:t>
        </w:r>
        <w:r w:rsidR="00FD05F3">
          <w:fldChar w:fldCharType="begin"/>
        </w:r>
        <w:r w:rsidR="00FD05F3" w:rsidRPr="00FD05F3">
          <w:rPr>
            <w:lang w:val="fr-FR"/>
            <w:rPrChange w:id="370" w:author="Claudia" w:date="2012-01-08T18:48:00Z">
              <w:rPr>
                <w:color w:val="0000FF"/>
                <w:u w:val="single"/>
                <w:lang w:val="fr-FR"/>
              </w:rPr>
            </w:rPrChange>
          </w:rPr>
          <w:instrText xml:space="preserve"> HYPERLINK "http://www.curiosphere.tv/club/identifiez-vous/objet-club/17565-cartes-interactives" </w:instrText>
        </w:r>
        <w:r w:rsidR="00FD05F3">
          <w:fldChar w:fldCharType="separate"/>
        </w:r>
        <w:r w:rsidRPr="005D230D">
          <w:rPr>
            <w:rStyle w:val="Hyperlink"/>
            <w:lang w:val="fr-FR"/>
          </w:rPr>
          <w:t>http : / / www.curiosphere.tv/club/identifiez-vous/objet-club/17565-cartes-interactives</w:t>
        </w:r>
        <w:r w:rsidR="00FD05F3">
          <w:fldChar w:fldCharType="end"/>
        </w:r>
      </w:ins>
    </w:p>
    <w:p w:rsidR="00000000" w:rsidRDefault="005D230D">
      <w:pPr>
        <w:spacing w:after="0"/>
        <w:rPr>
          <w:ins w:id="371" w:author="Claudia" w:date="2012-01-08T18:51:00Z"/>
          <w:rPrChange w:id="372" w:author="Claudia" w:date="2012-01-08T18:51:00Z">
            <w:rPr>
              <w:ins w:id="373" w:author="Claudia" w:date="2012-01-08T18:51:00Z"/>
              <w:b/>
            </w:rPr>
          </w:rPrChange>
        </w:rPr>
        <w:pPrChange w:id="374" w:author="Claudia" w:date="2012-01-08T18:51:00Z">
          <w:pPr>
            <w:numPr>
              <w:numId w:val="110"/>
            </w:numPr>
            <w:tabs>
              <w:tab w:val="num" w:pos="720"/>
            </w:tabs>
            <w:spacing w:before="100" w:beforeAutospacing="1" w:after="100" w:afterAutospacing="1" w:line="240" w:lineRule="auto"/>
            <w:ind w:left="720" w:hanging="360"/>
          </w:pPr>
        </w:pPrChange>
      </w:pPr>
      <w:ins w:id="375" w:author="Claudia" w:date="2012-01-08T18:47:00Z">
        <w:r w:rsidRPr="002D16E9">
          <w:rPr>
            <w:lang w:val="fr-FR"/>
          </w:rPr>
          <w:lastRenderedPageBreak/>
          <w:br/>
        </w:r>
        <w:r w:rsidRPr="002D16E9">
          <w:rPr>
            <w:lang w:val="fr-FR"/>
          </w:rPr>
          <w:br/>
        </w:r>
      </w:ins>
    </w:p>
    <w:p w:rsidR="00000000" w:rsidRDefault="00FD05F3">
      <w:pPr>
        <w:pStyle w:val="Listparagraf"/>
        <w:numPr>
          <w:ilvl w:val="0"/>
          <w:numId w:val="111"/>
        </w:numPr>
        <w:spacing w:after="0"/>
        <w:ind w:left="1080"/>
        <w:rPr>
          <w:ins w:id="376" w:author="Claudia" w:date="2012-01-08T18:47:00Z"/>
        </w:rPr>
        <w:pPrChange w:id="377" w:author="Claudia" w:date="2012-01-08T18:52:00Z">
          <w:pPr>
            <w:numPr>
              <w:numId w:val="110"/>
            </w:numPr>
            <w:tabs>
              <w:tab w:val="num" w:pos="720"/>
            </w:tabs>
            <w:spacing w:before="100" w:beforeAutospacing="1" w:after="100" w:afterAutospacing="1" w:line="240" w:lineRule="auto"/>
            <w:ind w:left="720" w:hanging="360"/>
          </w:pPr>
        </w:pPrChange>
      </w:pPr>
      <w:ins w:id="378" w:author="Claudia" w:date="2012-01-08T18:47:00Z">
        <w:r w:rsidRPr="00FD05F3">
          <w:rPr>
            <w:b/>
            <w:rPrChange w:id="379" w:author="Claudia" w:date="2012-01-08T18:50:00Z">
              <w:rPr>
                <w:color w:val="0000FF"/>
                <w:u w:val="single"/>
              </w:rPr>
            </w:rPrChange>
          </w:rPr>
          <w:t>Ştiinţe</w:t>
        </w:r>
      </w:ins>
    </w:p>
    <w:p w:rsidR="00000000" w:rsidRDefault="005D230D">
      <w:pPr>
        <w:pStyle w:val="Listparagraf"/>
        <w:numPr>
          <w:ilvl w:val="0"/>
          <w:numId w:val="114"/>
        </w:numPr>
        <w:spacing w:after="0"/>
        <w:rPr>
          <w:ins w:id="380" w:author="Claudia" w:date="2012-01-08T18:52:00Z"/>
          <w:lang w:val="fr-FR"/>
        </w:rPr>
        <w:pPrChange w:id="381" w:author="Claudia" w:date="2012-01-08T18:52:00Z">
          <w:pPr>
            <w:spacing w:after="0"/>
          </w:pPr>
        </w:pPrChange>
      </w:pPr>
      <w:proofErr w:type="spellStart"/>
      <w:ins w:id="382" w:author="Claudia" w:date="2012-01-08T18:47:00Z">
        <w:r w:rsidRPr="002D16E9">
          <w:rPr>
            <w:lang w:val="fr-FR"/>
          </w:rPr>
          <w:t>Sésamath</w:t>
        </w:r>
        <w:proofErr w:type="spellEnd"/>
        <w:r w:rsidRPr="002D16E9">
          <w:rPr>
            <w:lang w:val="fr-FR"/>
          </w:rPr>
          <w:t xml:space="preserve">: </w:t>
        </w:r>
        <w:r w:rsidR="00FD05F3">
          <w:fldChar w:fldCharType="begin"/>
        </w:r>
        <w:r w:rsidR="00FD05F3" w:rsidRPr="00FD05F3">
          <w:rPr>
            <w:lang w:val="fr-FR"/>
            <w:rPrChange w:id="383" w:author="Claudia" w:date="2012-01-08T18:52:00Z">
              <w:rPr>
                <w:color w:val="0000FF"/>
                <w:u w:val="single"/>
                <w:lang w:val="fr-FR"/>
              </w:rPr>
            </w:rPrChange>
          </w:rPr>
          <w:instrText xml:space="preserve"> HYPERLINK "http://www.sesamath.net/" \t "_blank" </w:instrText>
        </w:r>
        <w:r w:rsidR="00FD05F3">
          <w:fldChar w:fldCharType="separate"/>
        </w:r>
        <w:r w:rsidRPr="002D16E9">
          <w:rPr>
            <w:rStyle w:val="Hyperlink"/>
            <w:lang w:val="fr-FR"/>
          </w:rPr>
          <w:t>http://www.sesamath.net/</w:t>
        </w:r>
        <w:r w:rsidR="00FD05F3">
          <w:fldChar w:fldCharType="end"/>
        </w:r>
      </w:ins>
    </w:p>
    <w:p w:rsidR="00000000" w:rsidRDefault="005D230D">
      <w:pPr>
        <w:pStyle w:val="Listparagraf"/>
        <w:numPr>
          <w:ilvl w:val="0"/>
          <w:numId w:val="114"/>
        </w:numPr>
        <w:spacing w:after="0"/>
        <w:rPr>
          <w:ins w:id="384" w:author="Claudia" w:date="2012-01-08T18:52:00Z"/>
          <w:lang w:val="fr-FR"/>
        </w:rPr>
        <w:pPrChange w:id="385" w:author="Claudia" w:date="2012-01-08T18:52:00Z">
          <w:pPr>
            <w:spacing w:after="0"/>
          </w:pPr>
        </w:pPrChange>
      </w:pPr>
      <w:ins w:id="386" w:author="Claudia" w:date="2012-01-08T18:47:00Z">
        <w:r w:rsidRPr="002D16E9">
          <w:rPr>
            <w:lang w:val="fr-FR"/>
          </w:rPr>
          <w:t xml:space="preserve">Portal </w:t>
        </w:r>
        <w:proofErr w:type="spellStart"/>
        <w:r w:rsidRPr="002D16E9">
          <w:rPr>
            <w:lang w:val="fr-FR"/>
          </w:rPr>
          <w:t>ştiinţă</w:t>
        </w:r>
        <w:proofErr w:type="spellEnd"/>
        <w:r w:rsidRPr="002D16E9">
          <w:rPr>
            <w:lang w:val="fr-FR"/>
          </w:rPr>
          <w:t xml:space="preserve">: </w:t>
        </w:r>
        <w:r w:rsidR="00FD05F3">
          <w:fldChar w:fldCharType="begin"/>
        </w:r>
        <w:r w:rsidR="00FD05F3" w:rsidRPr="00FD05F3">
          <w:rPr>
            <w:lang w:val="fr-FR"/>
            <w:rPrChange w:id="387" w:author="Claudia" w:date="2012-01-08T18:52:00Z">
              <w:rPr>
                <w:color w:val="0000FF"/>
                <w:u w:val="single"/>
                <w:lang w:val="fr-FR"/>
              </w:rPr>
            </w:rPrChange>
          </w:rPr>
          <w:instrText xml:space="preserve"> HYPERLINK "http://www.sciences.gouv.fr/index.php" \t "_blank" </w:instrText>
        </w:r>
        <w:r w:rsidR="00FD05F3">
          <w:fldChar w:fldCharType="separate"/>
        </w:r>
        <w:r w:rsidRPr="002D16E9">
          <w:rPr>
            <w:rStyle w:val="Hyperlink"/>
            <w:lang w:val="fr-FR"/>
          </w:rPr>
          <w:t>http://www.sciences.gouv.fr/index.php</w:t>
        </w:r>
        <w:r w:rsidR="00FD05F3">
          <w:fldChar w:fldCharType="end"/>
        </w:r>
      </w:ins>
    </w:p>
    <w:p w:rsidR="00000000" w:rsidRDefault="005D230D">
      <w:pPr>
        <w:pStyle w:val="Listparagraf"/>
        <w:numPr>
          <w:ilvl w:val="0"/>
          <w:numId w:val="114"/>
        </w:numPr>
        <w:spacing w:after="0"/>
        <w:rPr>
          <w:ins w:id="388" w:author="Claudia" w:date="2012-01-08T18:52:00Z"/>
          <w:lang w:val="fr-FR"/>
        </w:rPr>
        <w:pPrChange w:id="389" w:author="Claudia" w:date="2012-01-08T18:52:00Z">
          <w:pPr>
            <w:spacing w:after="0"/>
          </w:pPr>
        </w:pPrChange>
      </w:pPr>
      <w:proofErr w:type="spellStart"/>
      <w:ins w:id="390" w:author="Claudia" w:date="2012-01-08T18:47:00Z">
        <w:r w:rsidRPr="002D16E9">
          <w:rPr>
            <w:lang w:val="fr-FR"/>
          </w:rPr>
          <w:t>Comisie</w:t>
        </w:r>
        <w:proofErr w:type="spellEnd"/>
        <w:r w:rsidRPr="002D16E9">
          <w:rPr>
            <w:lang w:val="fr-FR"/>
          </w:rPr>
          <w:t xml:space="preserve"> a </w:t>
        </w:r>
        <w:proofErr w:type="spellStart"/>
        <w:r w:rsidRPr="002D16E9">
          <w:rPr>
            <w:lang w:val="fr-FR"/>
          </w:rPr>
          <w:t>Energiei</w:t>
        </w:r>
        <w:proofErr w:type="spellEnd"/>
        <w:r w:rsidRPr="002D16E9">
          <w:rPr>
            <w:lang w:val="fr-FR"/>
          </w:rPr>
          <w:t xml:space="preserve"> </w:t>
        </w:r>
        <w:proofErr w:type="spellStart"/>
        <w:r w:rsidRPr="002D16E9">
          <w:rPr>
            <w:lang w:val="fr-FR"/>
          </w:rPr>
          <w:t>Atomice</w:t>
        </w:r>
        <w:proofErr w:type="spellEnd"/>
        <w:r w:rsidRPr="002D16E9">
          <w:rPr>
            <w:lang w:val="fr-FR"/>
          </w:rPr>
          <w:t xml:space="preserve">: </w:t>
        </w:r>
        <w:r w:rsidR="00FD05F3">
          <w:fldChar w:fldCharType="begin"/>
        </w:r>
        <w:r w:rsidR="00FD05F3" w:rsidRPr="00FD05F3">
          <w:rPr>
            <w:lang w:val="fr-FR"/>
            <w:rPrChange w:id="391" w:author="Claudia" w:date="2012-01-08T18:52:00Z">
              <w:rPr>
                <w:color w:val="0000FF"/>
                <w:u w:val="single"/>
                <w:lang w:val="fr-FR"/>
              </w:rPr>
            </w:rPrChange>
          </w:rPr>
          <w:instrText xml:space="preserve"> HYPERLINK "http://www.cea.fr/jeunes/mediatheque/animations_flash" </w:instrText>
        </w:r>
        <w:r w:rsidR="00FD05F3">
          <w:fldChar w:fldCharType="separate"/>
        </w:r>
        <w:r w:rsidRPr="002D16E9">
          <w:rPr>
            <w:rStyle w:val="Hyperlink"/>
            <w:lang w:val="fr-FR"/>
          </w:rPr>
          <w:t xml:space="preserve">http://www.cea.fr/ </w:t>
        </w:r>
        <w:proofErr w:type="spellStart"/>
        <w:r w:rsidRPr="002D16E9">
          <w:rPr>
            <w:rStyle w:val="Hyperlink"/>
            <w:lang w:val="fr-FR"/>
          </w:rPr>
          <w:t>tineri</w:t>
        </w:r>
        <w:proofErr w:type="spellEnd"/>
        <w:r w:rsidRPr="002D16E9">
          <w:rPr>
            <w:rStyle w:val="Hyperlink"/>
            <w:lang w:val="fr-FR"/>
          </w:rPr>
          <w:t xml:space="preserve"> / Galerie / </w:t>
        </w:r>
        <w:proofErr w:type="spellStart"/>
        <w:r w:rsidRPr="002D16E9">
          <w:rPr>
            <w:rStyle w:val="Hyperlink"/>
            <w:lang w:val="fr-FR"/>
          </w:rPr>
          <w:t>animations_flash</w:t>
        </w:r>
        <w:proofErr w:type="spellEnd"/>
        <w:r w:rsidR="00FD05F3">
          <w:fldChar w:fldCharType="end"/>
        </w:r>
      </w:ins>
    </w:p>
    <w:p w:rsidR="00000000" w:rsidRDefault="005D230D">
      <w:pPr>
        <w:pStyle w:val="Listparagraf"/>
        <w:numPr>
          <w:ilvl w:val="0"/>
          <w:numId w:val="114"/>
        </w:numPr>
        <w:spacing w:after="0"/>
        <w:rPr>
          <w:ins w:id="392" w:author="Claudia" w:date="2012-01-08T18:52:00Z"/>
          <w:lang w:val="fr-FR"/>
        </w:rPr>
        <w:pPrChange w:id="393" w:author="Claudia" w:date="2012-01-08T18:52:00Z">
          <w:pPr>
            <w:spacing w:after="0"/>
          </w:pPr>
        </w:pPrChange>
      </w:pPr>
      <w:proofErr w:type="spellStart"/>
      <w:ins w:id="394" w:author="Claudia" w:date="2012-01-08T18:47:00Z">
        <w:r w:rsidRPr="002D16E9">
          <w:rPr>
            <w:lang w:val="fr-FR"/>
          </w:rPr>
          <w:t>Infinit</w:t>
        </w:r>
        <w:proofErr w:type="spellEnd"/>
        <w:r w:rsidRPr="002D16E9">
          <w:rPr>
            <w:lang w:val="fr-FR"/>
          </w:rPr>
          <w:t xml:space="preserve"> de mari </w:t>
        </w:r>
        <w:proofErr w:type="spellStart"/>
        <w:r w:rsidRPr="002D16E9">
          <w:rPr>
            <w:lang w:val="fr-FR"/>
          </w:rPr>
          <w:t>şi</w:t>
        </w:r>
        <w:proofErr w:type="spellEnd"/>
        <w:r w:rsidRPr="002D16E9">
          <w:rPr>
            <w:lang w:val="fr-FR"/>
          </w:rPr>
          <w:t xml:space="preserve"> </w:t>
        </w:r>
        <w:proofErr w:type="spellStart"/>
        <w:r w:rsidRPr="002D16E9">
          <w:rPr>
            <w:lang w:val="fr-FR"/>
          </w:rPr>
          <w:t>infinit</w:t>
        </w:r>
        <w:proofErr w:type="spellEnd"/>
        <w:r w:rsidRPr="002D16E9">
          <w:rPr>
            <w:lang w:val="fr-FR"/>
          </w:rPr>
          <w:t xml:space="preserve"> de </w:t>
        </w:r>
        <w:proofErr w:type="spellStart"/>
        <w:r w:rsidRPr="002D16E9">
          <w:rPr>
            <w:lang w:val="fr-FR"/>
          </w:rPr>
          <w:t>mici</w:t>
        </w:r>
        <w:proofErr w:type="spellEnd"/>
        <w:r w:rsidRPr="002D16E9">
          <w:rPr>
            <w:lang w:val="fr-FR"/>
          </w:rPr>
          <w:t xml:space="preserve">: </w:t>
        </w:r>
        <w:r w:rsidR="00FD05F3">
          <w:fldChar w:fldCharType="begin"/>
        </w:r>
        <w:r w:rsidR="00FD05F3" w:rsidRPr="00FD05F3">
          <w:rPr>
            <w:lang w:val="fr-FR"/>
            <w:rPrChange w:id="395" w:author="Claudia" w:date="2012-01-08T18:52:00Z">
              <w:rPr>
                <w:color w:val="0000FF"/>
                <w:u w:val="single"/>
                <w:lang w:val="fr-FR"/>
              </w:rPr>
            </w:rPrChange>
          </w:rPr>
          <w:instrText xml:space="preserve"> HYPERLINK "http://www.curiosphere.tv/rdv_science/dossier1_infini/index.htm" </w:instrText>
        </w:r>
        <w:r w:rsidR="00FD05F3">
          <w:fldChar w:fldCharType="separate"/>
        </w:r>
        <w:r w:rsidRPr="002D16E9">
          <w:rPr>
            <w:rStyle w:val="Hyperlink"/>
            <w:lang w:val="fr-FR"/>
          </w:rPr>
          <w:t>http://www.curiosphere.tv/rdv_science/dossier1_infini/index.htm</w:t>
        </w:r>
        <w:r w:rsidR="00FD05F3">
          <w:fldChar w:fldCharType="end"/>
        </w:r>
      </w:ins>
    </w:p>
    <w:p w:rsidR="00000000" w:rsidRDefault="00FD05F3">
      <w:pPr>
        <w:pStyle w:val="Listparagraf"/>
        <w:numPr>
          <w:ilvl w:val="0"/>
          <w:numId w:val="114"/>
        </w:numPr>
        <w:spacing w:after="0"/>
        <w:rPr>
          <w:ins w:id="396" w:author="Claudia" w:date="2012-01-08T18:52:00Z"/>
          <w:lang w:val="en-US"/>
          <w:rPrChange w:id="397" w:author="Claudia" w:date="2012-01-08T18:53:00Z">
            <w:rPr>
              <w:ins w:id="398" w:author="Claudia" w:date="2012-01-08T18:52:00Z"/>
              <w:lang w:val="fr-FR"/>
            </w:rPr>
          </w:rPrChange>
        </w:rPr>
        <w:pPrChange w:id="399" w:author="Claudia" w:date="2012-01-08T18:52:00Z">
          <w:pPr>
            <w:spacing w:after="0"/>
          </w:pPr>
        </w:pPrChange>
      </w:pPr>
      <w:proofErr w:type="spellStart"/>
      <w:ins w:id="400" w:author="Claudia" w:date="2012-01-08T18:47:00Z">
        <w:r w:rsidRPr="00FD05F3">
          <w:rPr>
            <w:lang w:val="en-US"/>
            <w:rPrChange w:id="401" w:author="Claudia" w:date="2012-01-08T18:53:00Z">
              <w:rPr>
                <w:color w:val="0000FF"/>
                <w:u w:val="single"/>
                <w:lang w:val="fr-FR"/>
              </w:rPr>
            </w:rPrChange>
          </w:rPr>
          <w:t>Introducere</w:t>
        </w:r>
        <w:proofErr w:type="spellEnd"/>
        <w:r w:rsidRPr="00FD05F3">
          <w:rPr>
            <w:lang w:val="en-US"/>
            <w:rPrChange w:id="402" w:author="Claudia" w:date="2012-01-08T18:53:00Z">
              <w:rPr>
                <w:color w:val="0000FF"/>
                <w:u w:val="single"/>
                <w:lang w:val="fr-FR"/>
              </w:rPr>
            </w:rPrChange>
          </w:rPr>
          <w:t xml:space="preserve"> </w:t>
        </w:r>
        <w:proofErr w:type="spellStart"/>
        <w:r w:rsidRPr="00FD05F3">
          <w:rPr>
            <w:lang w:val="en-US"/>
            <w:rPrChange w:id="403" w:author="Claudia" w:date="2012-01-08T18:53:00Z">
              <w:rPr>
                <w:color w:val="0000FF"/>
                <w:u w:val="single"/>
                <w:lang w:val="fr-FR"/>
              </w:rPr>
            </w:rPrChange>
          </w:rPr>
          <w:t>în</w:t>
        </w:r>
        <w:proofErr w:type="spellEnd"/>
        <w:r w:rsidRPr="00FD05F3">
          <w:rPr>
            <w:lang w:val="en-US"/>
            <w:rPrChange w:id="404" w:author="Claudia" w:date="2012-01-08T18:53:00Z">
              <w:rPr>
                <w:color w:val="0000FF"/>
                <w:u w:val="single"/>
                <w:lang w:val="fr-FR"/>
              </w:rPr>
            </w:rPrChange>
          </w:rPr>
          <w:t xml:space="preserve"> </w:t>
        </w:r>
        <w:proofErr w:type="spellStart"/>
        <w:r w:rsidRPr="00FD05F3">
          <w:rPr>
            <w:lang w:val="en-US"/>
            <w:rPrChange w:id="405" w:author="Claudia" w:date="2012-01-08T18:53:00Z">
              <w:rPr>
                <w:color w:val="0000FF"/>
                <w:u w:val="single"/>
                <w:lang w:val="fr-FR"/>
              </w:rPr>
            </w:rPrChange>
          </w:rPr>
          <w:t>fizică</w:t>
        </w:r>
        <w:proofErr w:type="spellEnd"/>
        <w:r w:rsidRPr="00FD05F3">
          <w:rPr>
            <w:lang w:val="en-US"/>
            <w:rPrChange w:id="406" w:author="Claudia" w:date="2012-01-08T18:53:00Z">
              <w:rPr>
                <w:color w:val="0000FF"/>
                <w:u w:val="single"/>
                <w:lang w:val="fr-FR"/>
              </w:rPr>
            </w:rPrChange>
          </w:rPr>
          <w:t xml:space="preserve"> </w:t>
        </w:r>
        <w:r>
          <w:fldChar w:fldCharType="begin"/>
        </w:r>
        <w:r w:rsidRPr="00FD05F3">
          <w:rPr>
            <w:lang w:val="en-US"/>
            <w:rPrChange w:id="407" w:author="Claudia" w:date="2012-01-08T18:53:00Z">
              <w:rPr>
                <w:color w:val="0000FF"/>
                <w:u w:val="single"/>
                <w:lang w:val="fr-FR"/>
              </w:rPr>
            </w:rPrChange>
          </w:rPr>
          <w:instrText xml:space="preserve"> HYPERLINK "http://www.curiosphere.tv/sithe/sithe10965/index.htm" </w:instrText>
        </w:r>
        <w:r>
          <w:fldChar w:fldCharType="separate"/>
        </w:r>
        <w:r w:rsidRPr="00FD05F3">
          <w:rPr>
            <w:rStyle w:val="Hyperlink"/>
            <w:lang w:val="en-US"/>
            <w:rPrChange w:id="408" w:author="Claudia" w:date="2012-01-08T18:53:00Z">
              <w:rPr>
                <w:rStyle w:val="Hyperlink"/>
                <w:lang w:val="fr-FR"/>
              </w:rPr>
            </w:rPrChange>
          </w:rPr>
          <w:t>http://www.curiosphere.tv/sithe/sithe10965/index.htm</w:t>
        </w:r>
        <w:r>
          <w:fldChar w:fldCharType="end"/>
        </w:r>
      </w:ins>
    </w:p>
    <w:p w:rsidR="00000000" w:rsidRDefault="005D230D">
      <w:pPr>
        <w:pStyle w:val="Listparagraf"/>
        <w:numPr>
          <w:ilvl w:val="0"/>
          <w:numId w:val="114"/>
        </w:numPr>
        <w:spacing w:after="0"/>
        <w:rPr>
          <w:ins w:id="409" w:author="Claudia" w:date="2012-01-08T18:52:00Z"/>
          <w:lang w:val="fr-FR"/>
        </w:rPr>
        <w:pPrChange w:id="410" w:author="Claudia" w:date="2012-01-08T18:52:00Z">
          <w:pPr>
            <w:spacing w:after="0"/>
          </w:pPr>
        </w:pPrChange>
      </w:pPr>
      <w:proofErr w:type="spellStart"/>
      <w:ins w:id="411" w:author="Claudia" w:date="2012-01-08T18:47:00Z">
        <w:r w:rsidRPr="002D16E9">
          <w:rPr>
            <w:lang w:val="fr-FR"/>
          </w:rPr>
          <w:t>Introducere</w:t>
        </w:r>
        <w:proofErr w:type="spellEnd"/>
        <w:r w:rsidRPr="002D16E9">
          <w:rPr>
            <w:lang w:val="fr-FR"/>
          </w:rPr>
          <w:t xml:space="preserve"> </w:t>
        </w:r>
        <w:proofErr w:type="spellStart"/>
        <w:r w:rsidRPr="002D16E9">
          <w:rPr>
            <w:lang w:val="fr-FR"/>
          </w:rPr>
          <w:t>în</w:t>
        </w:r>
        <w:proofErr w:type="spellEnd"/>
        <w:r w:rsidRPr="002D16E9">
          <w:rPr>
            <w:lang w:val="fr-FR"/>
          </w:rPr>
          <w:t xml:space="preserve"> </w:t>
        </w:r>
        <w:proofErr w:type="spellStart"/>
        <w:r w:rsidRPr="002D16E9">
          <w:rPr>
            <w:lang w:val="fr-FR"/>
          </w:rPr>
          <w:t>Tehnologie</w:t>
        </w:r>
        <w:proofErr w:type="spellEnd"/>
        <w:r w:rsidRPr="002D16E9">
          <w:rPr>
            <w:lang w:val="fr-FR"/>
          </w:rPr>
          <w:t xml:space="preserve">: </w:t>
        </w:r>
        <w:r w:rsidR="00FD05F3" w:rsidRPr="00FD05F3">
          <w:rPr>
            <w:lang w:val="fr-FR"/>
          </w:rPr>
          <w:fldChar w:fldCharType="begin"/>
        </w:r>
        <w:r w:rsidR="00FD05F3" w:rsidRPr="00FD05F3">
          <w:rPr>
            <w:lang w:val="fr-FR"/>
            <w:rPrChange w:id="412" w:author="Claudia" w:date="2012-01-08T18:52:00Z">
              <w:rPr>
                <w:color w:val="0000FF"/>
                <w:u w:val="single"/>
                <w:lang w:val="fr-FR"/>
              </w:rPr>
            </w:rPrChange>
          </w:rPr>
          <w:instrText xml:space="preserve"> HYPERLINK " http://www.curiosphere.tv/dossiers-thematiques/0-11-tous-les-dossiers" </w:instrText>
        </w:r>
        <w:r w:rsidR="00FD05F3" w:rsidRPr="00FD05F3">
          <w:rPr>
            <w:lang w:val="fr-FR"/>
            <w:rPrChange w:id="413" w:author="Claudia" w:date="2012-01-08T18:52:00Z">
              <w:rPr>
                <w:color w:val="0000FF"/>
                <w:u w:val="single"/>
                <w:lang w:val="fr-FR"/>
              </w:rPr>
            </w:rPrChange>
          </w:rPr>
          <w:fldChar w:fldCharType="separate"/>
        </w:r>
        <w:r w:rsidR="00FD05F3">
          <w:rPr>
            <w:rStyle w:val="Hyperlink"/>
            <w:lang w:val="fr-FR"/>
          </w:rPr>
          <w:t xml:space="preserve"> http://www.curiosphere.tv/dossiers-thematiques/0-11-tous-les-dossiers</w:t>
        </w:r>
        <w:r w:rsidR="00FD05F3" w:rsidRPr="00FD05F3">
          <w:rPr>
            <w:lang w:val="fr-FR"/>
            <w:rPrChange w:id="414" w:author="Claudia" w:date="2012-01-08T18:52:00Z">
              <w:rPr>
                <w:color w:val="0000FF"/>
                <w:u w:val="single"/>
                <w:lang w:val="fr-FR"/>
              </w:rPr>
            </w:rPrChange>
          </w:rPr>
          <w:fldChar w:fldCharType="end"/>
        </w:r>
      </w:ins>
    </w:p>
    <w:p w:rsidR="00000000" w:rsidRDefault="005D230D">
      <w:pPr>
        <w:pStyle w:val="Listparagraf"/>
        <w:numPr>
          <w:ilvl w:val="0"/>
          <w:numId w:val="114"/>
        </w:numPr>
        <w:spacing w:after="0"/>
        <w:rPr>
          <w:ins w:id="415" w:author="Claudia" w:date="2012-01-08T18:52:00Z"/>
          <w:lang w:val="fr-FR"/>
        </w:rPr>
        <w:pPrChange w:id="416" w:author="Claudia" w:date="2012-01-08T18:52:00Z">
          <w:pPr>
            <w:spacing w:after="0"/>
          </w:pPr>
        </w:pPrChange>
      </w:pPr>
      <w:proofErr w:type="spellStart"/>
      <w:ins w:id="417" w:author="Claudia" w:date="2012-01-08T18:47:00Z">
        <w:r w:rsidRPr="002D16E9">
          <w:rPr>
            <w:lang w:val="fr-FR"/>
          </w:rPr>
          <w:t>Dosare</w:t>
        </w:r>
        <w:proofErr w:type="spellEnd"/>
        <w:r w:rsidRPr="002D16E9">
          <w:rPr>
            <w:lang w:val="fr-FR"/>
          </w:rPr>
          <w:t xml:space="preserve"> </w:t>
        </w:r>
        <w:proofErr w:type="spellStart"/>
        <w:r w:rsidRPr="002D16E9">
          <w:rPr>
            <w:lang w:val="fr-FR"/>
          </w:rPr>
          <w:t>tematice</w:t>
        </w:r>
        <w:proofErr w:type="spellEnd"/>
        <w:r w:rsidRPr="002D16E9">
          <w:rPr>
            <w:lang w:val="fr-FR"/>
          </w:rPr>
          <w:t xml:space="preserve">: </w:t>
        </w:r>
        <w:r w:rsidR="00FD05F3">
          <w:fldChar w:fldCharType="begin"/>
        </w:r>
        <w:r w:rsidR="00FD05F3" w:rsidRPr="00FD05F3">
          <w:rPr>
            <w:lang w:val="fr-FR"/>
            <w:rPrChange w:id="418" w:author="Claudia" w:date="2012-01-08T18:52:00Z">
              <w:rPr>
                <w:color w:val="0000FF"/>
                <w:u w:val="single"/>
                <w:lang w:val="fr-FR"/>
              </w:rPr>
            </w:rPrChange>
          </w:rPr>
          <w:instrText xml:space="preserve"> HYPERLINK "http://www.curiosphere.tv/dossiers-thematiques/0-11-tous-les-dossiers" </w:instrText>
        </w:r>
        <w:r w:rsidR="00FD05F3">
          <w:fldChar w:fldCharType="separate"/>
        </w:r>
        <w:r w:rsidRPr="002D16E9">
          <w:rPr>
            <w:rStyle w:val="Hyperlink"/>
            <w:lang w:val="fr-FR"/>
          </w:rPr>
          <w:t>http://www.curiosphere.tv/dossiers-thematiques/0-11-tous-les-dossiers#</w:t>
        </w:r>
        <w:r w:rsidR="00FD05F3">
          <w:fldChar w:fldCharType="end"/>
        </w:r>
      </w:ins>
    </w:p>
    <w:p w:rsidR="00000000" w:rsidRDefault="005D230D">
      <w:pPr>
        <w:pStyle w:val="Listparagraf"/>
        <w:numPr>
          <w:ilvl w:val="0"/>
          <w:numId w:val="114"/>
        </w:numPr>
        <w:spacing w:after="0"/>
        <w:rPr>
          <w:ins w:id="419" w:author="Claudia" w:date="2012-01-08T18:52:00Z"/>
          <w:lang w:val="fr-FR"/>
        </w:rPr>
        <w:pPrChange w:id="420" w:author="Claudia" w:date="2012-01-08T18:52:00Z">
          <w:pPr>
            <w:spacing w:after="0"/>
          </w:pPr>
        </w:pPrChange>
      </w:pPr>
      <w:proofErr w:type="spellStart"/>
      <w:ins w:id="421" w:author="Claudia" w:date="2012-01-08T18:47:00Z">
        <w:r w:rsidRPr="002D16E9">
          <w:rPr>
            <w:lang w:val="fr-FR"/>
          </w:rPr>
          <w:t>Apa</w:t>
        </w:r>
        <w:proofErr w:type="spellEnd"/>
        <w:r w:rsidRPr="002D16E9">
          <w:rPr>
            <w:lang w:val="fr-FR"/>
          </w:rPr>
          <w:t xml:space="preserve"> </w:t>
        </w:r>
        <w:proofErr w:type="spellStart"/>
        <w:r w:rsidRPr="002D16E9">
          <w:rPr>
            <w:lang w:val="fr-FR"/>
          </w:rPr>
          <w:t>în</w:t>
        </w:r>
        <w:proofErr w:type="spellEnd"/>
        <w:r w:rsidRPr="002D16E9">
          <w:rPr>
            <w:lang w:val="fr-FR"/>
          </w:rPr>
          <w:t xml:space="preserve"> </w:t>
        </w:r>
        <w:proofErr w:type="spellStart"/>
        <w:r w:rsidRPr="002D16E9">
          <w:rPr>
            <w:lang w:val="fr-FR"/>
          </w:rPr>
          <w:t>toate</w:t>
        </w:r>
        <w:proofErr w:type="spellEnd"/>
        <w:r w:rsidRPr="002D16E9">
          <w:rPr>
            <w:lang w:val="fr-FR"/>
          </w:rPr>
          <w:t xml:space="preserve"> </w:t>
        </w:r>
        <w:proofErr w:type="spellStart"/>
        <w:r w:rsidRPr="002D16E9">
          <w:rPr>
            <w:lang w:val="fr-FR"/>
          </w:rPr>
          <w:t>formele</w:t>
        </w:r>
        <w:proofErr w:type="spellEnd"/>
        <w:r w:rsidRPr="002D16E9">
          <w:rPr>
            <w:lang w:val="fr-FR"/>
          </w:rPr>
          <w:t xml:space="preserve"> sale: </w:t>
        </w:r>
        <w:r w:rsidR="00FD05F3">
          <w:fldChar w:fldCharType="begin"/>
        </w:r>
        <w:r w:rsidR="00FD05F3" w:rsidRPr="00FD05F3">
          <w:rPr>
            <w:lang w:val="fr-FR"/>
            <w:rPrChange w:id="422" w:author="Claudia" w:date="2012-01-08T18:52:00Z">
              <w:rPr>
                <w:color w:val="0000FF"/>
                <w:u w:val="single"/>
                <w:lang w:val="fr-FR"/>
              </w:rPr>
            </w:rPrChange>
          </w:rPr>
          <w:instrText xml:space="preserve"> HYPERLINK "http://www.curiosphere.tv/MINTE/MINTE10977/page_10977_71571.cfm" </w:instrText>
        </w:r>
        <w:r w:rsidR="00FD05F3">
          <w:fldChar w:fldCharType="separate"/>
        </w:r>
        <w:r w:rsidRPr="002D16E9">
          <w:rPr>
            <w:rStyle w:val="Hyperlink"/>
            <w:lang w:val="fr-FR"/>
          </w:rPr>
          <w:t>http://www.curiosphere.tv/MINTE/MINTE10977/page_10977_71571.cfm</w:t>
        </w:r>
        <w:r w:rsidR="00FD05F3">
          <w:fldChar w:fldCharType="end"/>
        </w:r>
      </w:ins>
    </w:p>
    <w:p w:rsidR="00000000" w:rsidRDefault="005D230D">
      <w:pPr>
        <w:pStyle w:val="Listparagraf"/>
        <w:numPr>
          <w:ilvl w:val="0"/>
          <w:numId w:val="114"/>
        </w:numPr>
        <w:spacing w:after="0"/>
        <w:rPr>
          <w:ins w:id="423" w:author="Claudia" w:date="2012-01-08T18:52:00Z"/>
          <w:lang w:val="fr-FR"/>
        </w:rPr>
        <w:pPrChange w:id="424" w:author="Claudia" w:date="2012-01-08T18:52:00Z">
          <w:pPr>
            <w:spacing w:after="0"/>
          </w:pPr>
        </w:pPrChange>
      </w:pPr>
      <w:proofErr w:type="spellStart"/>
      <w:ins w:id="425" w:author="Claudia" w:date="2012-01-08T18:47:00Z">
        <w:r w:rsidRPr="002D16E9">
          <w:rPr>
            <w:lang w:val="fr-FR"/>
          </w:rPr>
          <w:t>Organismul</w:t>
        </w:r>
        <w:proofErr w:type="spellEnd"/>
        <w:r w:rsidRPr="002D16E9">
          <w:rPr>
            <w:lang w:val="fr-FR"/>
          </w:rPr>
          <w:t xml:space="preserve"> </w:t>
        </w:r>
        <w:proofErr w:type="spellStart"/>
        <w:r w:rsidRPr="002D16E9">
          <w:rPr>
            <w:lang w:val="fr-FR"/>
          </w:rPr>
          <w:t>uman</w:t>
        </w:r>
        <w:proofErr w:type="spellEnd"/>
        <w:r w:rsidRPr="002D16E9">
          <w:rPr>
            <w:lang w:val="fr-FR"/>
          </w:rPr>
          <w:t xml:space="preserve">: </w:t>
        </w:r>
        <w:r w:rsidR="00FD05F3">
          <w:fldChar w:fldCharType="begin"/>
        </w:r>
        <w:r w:rsidR="00FD05F3" w:rsidRPr="00FD05F3">
          <w:rPr>
            <w:lang w:val="fr-FR"/>
            <w:rPrChange w:id="426" w:author="Claudia" w:date="2012-01-08T18:52:00Z">
              <w:rPr>
                <w:color w:val="0000FF"/>
                <w:u w:val="single"/>
                <w:lang w:val="fr-FR"/>
              </w:rPr>
            </w:rPrChange>
          </w:rPr>
          <w:instrText xml:space="preserve"> HYPERLINK "http://www.curiosphere.tv/corps-humain/index.html" </w:instrText>
        </w:r>
        <w:r w:rsidR="00FD05F3">
          <w:fldChar w:fldCharType="separate"/>
        </w:r>
        <w:r w:rsidRPr="002D16E9">
          <w:rPr>
            <w:rStyle w:val="Hyperlink"/>
            <w:lang w:val="fr-FR"/>
          </w:rPr>
          <w:t>http://www.curiosphere.tv/ corps-humain/index.html</w:t>
        </w:r>
        <w:r w:rsidR="00FD05F3">
          <w:fldChar w:fldCharType="end"/>
        </w:r>
      </w:ins>
    </w:p>
    <w:p w:rsidR="00000000" w:rsidRDefault="00FD05F3">
      <w:pPr>
        <w:pStyle w:val="Listparagraf"/>
        <w:numPr>
          <w:ilvl w:val="0"/>
          <w:numId w:val="114"/>
        </w:numPr>
        <w:spacing w:after="0"/>
        <w:rPr>
          <w:ins w:id="427" w:author="Claudia" w:date="2012-01-08T18:52:00Z"/>
          <w:lang w:val="en-US"/>
          <w:rPrChange w:id="428" w:author="Claudia" w:date="2012-01-08T18:53:00Z">
            <w:rPr>
              <w:ins w:id="429" w:author="Claudia" w:date="2012-01-08T18:52:00Z"/>
              <w:lang w:val="fr-FR"/>
            </w:rPr>
          </w:rPrChange>
        </w:rPr>
        <w:pPrChange w:id="430" w:author="Claudia" w:date="2012-01-08T18:52:00Z">
          <w:pPr>
            <w:spacing w:after="0"/>
          </w:pPr>
        </w:pPrChange>
      </w:pPr>
      <w:proofErr w:type="spellStart"/>
      <w:ins w:id="431" w:author="Claudia" w:date="2012-01-08T18:47:00Z">
        <w:r w:rsidRPr="00FD05F3">
          <w:rPr>
            <w:lang w:val="en-US"/>
            <w:rPrChange w:id="432" w:author="Claudia" w:date="2012-01-08T18:53:00Z">
              <w:rPr>
                <w:color w:val="0000FF"/>
                <w:u w:val="single"/>
                <w:lang w:val="fr-FR"/>
              </w:rPr>
            </w:rPrChange>
          </w:rPr>
          <w:t>Sistemul</w:t>
        </w:r>
        <w:proofErr w:type="spellEnd"/>
        <w:r w:rsidRPr="00FD05F3">
          <w:rPr>
            <w:lang w:val="en-US"/>
            <w:rPrChange w:id="433" w:author="Claudia" w:date="2012-01-08T18:53:00Z">
              <w:rPr>
                <w:color w:val="0000FF"/>
                <w:u w:val="single"/>
                <w:lang w:val="fr-FR"/>
              </w:rPr>
            </w:rPrChange>
          </w:rPr>
          <w:t xml:space="preserve"> Solar: </w:t>
        </w:r>
        <w:r>
          <w:fldChar w:fldCharType="begin"/>
        </w:r>
        <w:r w:rsidRPr="00FD05F3">
          <w:rPr>
            <w:lang w:val="en-US"/>
            <w:rPrChange w:id="434" w:author="Claudia" w:date="2012-01-08T18:53:00Z">
              <w:rPr>
                <w:color w:val="0000FF"/>
                <w:u w:val="single"/>
                <w:lang w:val="fr-FR"/>
              </w:rPr>
            </w:rPrChange>
          </w:rPr>
          <w:instrText xml:space="preserve"> HYPERLINK "http://www.curiosphere.tv/ressource/18736-le-systeme-solaire" </w:instrText>
        </w:r>
        <w:r>
          <w:fldChar w:fldCharType="separate"/>
        </w:r>
        <w:r w:rsidRPr="00FD05F3">
          <w:rPr>
            <w:rStyle w:val="Hyperlink"/>
            <w:lang w:val="en-US"/>
            <w:rPrChange w:id="435" w:author="Claudia" w:date="2012-01-08T18:53:00Z">
              <w:rPr>
                <w:rStyle w:val="Hyperlink"/>
                <w:lang w:val="fr-FR"/>
              </w:rPr>
            </w:rPrChange>
          </w:rPr>
          <w:t>http://www.curiosphere.tv/ressource/18736-le-systeme-solaire</w:t>
        </w:r>
        <w:r>
          <w:fldChar w:fldCharType="end"/>
        </w:r>
      </w:ins>
    </w:p>
    <w:p w:rsidR="00000000" w:rsidRDefault="005D230D">
      <w:pPr>
        <w:pStyle w:val="Listparagraf"/>
        <w:numPr>
          <w:ilvl w:val="0"/>
          <w:numId w:val="114"/>
        </w:numPr>
        <w:spacing w:after="0"/>
        <w:rPr>
          <w:ins w:id="436" w:author="Claudia" w:date="2012-01-08T18:52:00Z"/>
          <w:lang w:val="fr-FR"/>
        </w:rPr>
        <w:pPrChange w:id="437" w:author="Claudia" w:date="2012-01-08T18:52:00Z">
          <w:pPr>
            <w:spacing w:after="0"/>
          </w:pPr>
        </w:pPrChange>
      </w:pPr>
      <w:proofErr w:type="spellStart"/>
      <w:ins w:id="438" w:author="Claudia" w:date="2012-01-08T18:47:00Z">
        <w:r w:rsidRPr="002D16E9">
          <w:rPr>
            <w:lang w:val="fr-FR"/>
          </w:rPr>
          <w:t>Unele</w:t>
        </w:r>
        <w:proofErr w:type="spellEnd"/>
        <w:r w:rsidRPr="002D16E9">
          <w:rPr>
            <w:lang w:val="fr-FR"/>
          </w:rPr>
          <w:t xml:space="preserve"> </w:t>
        </w:r>
        <w:proofErr w:type="spellStart"/>
        <w:r w:rsidRPr="002D16E9">
          <w:rPr>
            <w:lang w:val="fr-FR"/>
          </w:rPr>
          <w:t>proprietăţi</w:t>
        </w:r>
        <w:proofErr w:type="spellEnd"/>
        <w:r w:rsidRPr="002D16E9">
          <w:rPr>
            <w:lang w:val="fr-FR"/>
          </w:rPr>
          <w:t xml:space="preserve"> ale </w:t>
        </w:r>
        <w:proofErr w:type="spellStart"/>
        <w:r w:rsidRPr="002D16E9">
          <w:rPr>
            <w:lang w:val="fr-FR"/>
          </w:rPr>
          <w:t>luminii</w:t>
        </w:r>
        <w:proofErr w:type="spellEnd"/>
        <w:r w:rsidRPr="002D16E9">
          <w:rPr>
            <w:lang w:val="fr-FR"/>
          </w:rPr>
          <w:t xml:space="preserve">: </w:t>
        </w:r>
        <w:r w:rsidR="00FD05F3">
          <w:fldChar w:fldCharType="begin"/>
        </w:r>
        <w:r w:rsidR="00FD05F3" w:rsidRPr="00FD05F3">
          <w:rPr>
            <w:lang w:val="fr-FR"/>
            <w:rPrChange w:id="439" w:author="Claudia" w:date="2012-01-08T18:52:00Z">
              <w:rPr>
                <w:color w:val="0000FF"/>
                <w:u w:val="single"/>
                <w:lang w:val="fr-FR"/>
              </w:rPr>
            </w:rPrChange>
          </w:rPr>
          <w:instrText xml:space="preserve"> HYPERLINK "http://www.curiosphere.tv/ressource/13344-quelques-proprietes-de-la-lumiere" </w:instrText>
        </w:r>
        <w:r w:rsidR="00FD05F3">
          <w:fldChar w:fldCharType="separate"/>
        </w:r>
        <w:r w:rsidRPr="002D16E9">
          <w:rPr>
            <w:rStyle w:val="Hyperlink"/>
            <w:lang w:val="fr-FR"/>
          </w:rPr>
          <w:t>http://www.curiosphere.tv/ressource/13344-quelques-proprietes-de-la-lumiere</w:t>
        </w:r>
        <w:r w:rsidR="00FD05F3">
          <w:fldChar w:fldCharType="end"/>
        </w:r>
      </w:ins>
    </w:p>
    <w:p w:rsidR="00000000" w:rsidRDefault="005D230D">
      <w:pPr>
        <w:pStyle w:val="Listparagraf"/>
        <w:numPr>
          <w:ilvl w:val="0"/>
          <w:numId w:val="114"/>
        </w:numPr>
        <w:spacing w:after="0"/>
        <w:rPr>
          <w:ins w:id="440" w:author="Claudia" w:date="2012-01-08T18:53:00Z"/>
          <w:lang w:val="fr-FR"/>
        </w:rPr>
        <w:pPrChange w:id="441" w:author="Claudia" w:date="2012-01-08T18:52:00Z">
          <w:pPr>
            <w:spacing w:after="0"/>
          </w:pPr>
        </w:pPrChange>
      </w:pPr>
      <w:proofErr w:type="spellStart"/>
      <w:ins w:id="442" w:author="Claudia" w:date="2012-01-08T18:47:00Z">
        <w:r w:rsidRPr="002D16E9">
          <w:rPr>
            <w:lang w:val="fr-FR"/>
          </w:rPr>
          <w:t>Unele</w:t>
        </w:r>
        <w:proofErr w:type="spellEnd"/>
        <w:r w:rsidRPr="002D16E9">
          <w:rPr>
            <w:lang w:val="fr-FR"/>
          </w:rPr>
          <w:t xml:space="preserve"> </w:t>
        </w:r>
        <w:proofErr w:type="spellStart"/>
        <w:r w:rsidRPr="002D16E9">
          <w:rPr>
            <w:lang w:val="fr-FR"/>
          </w:rPr>
          <w:t>proprietăţi</w:t>
        </w:r>
        <w:proofErr w:type="spellEnd"/>
        <w:r w:rsidRPr="002D16E9">
          <w:rPr>
            <w:lang w:val="fr-FR"/>
          </w:rPr>
          <w:t xml:space="preserve"> </w:t>
        </w:r>
        <w:proofErr w:type="gramStart"/>
        <w:r w:rsidRPr="002D16E9">
          <w:rPr>
            <w:lang w:val="fr-FR"/>
          </w:rPr>
          <w:t xml:space="preserve">de </w:t>
        </w:r>
        <w:proofErr w:type="spellStart"/>
        <w:r w:rsidRPr="002D16E9">
          <w:rPr>
            <w:lang w:val="fr-FR"/>
          </w:rPr>
          <w:t>energie</w:t>
        </w:r>
        <w:proofErr w:type="spellEnd"/>
        <w:proofErr w:type="gramEnd"/>
        <w:r w:rsidRPr="002D16E9">
          <w:rPr>
            <w:lang w:val="fr-FR"/>
          </w:rPr>
          <w:t xml:space="preserve"> </w:t>
        </w:r>
        <w:proofErr w:type="spellStart"/>
        <w:r w:rsidRPr="002D16E9">
          <w:rPr>
            <w:lang w:val="fr-FR"/>
          </w:rPr>
          <w:t>electrică</w:t>
        </w:r>
        <w:proofErr w:type="spellEnd"/>
        <w:r w:rsidRPr="002D16E9">
          <w:rPr>
            <w:lang w:val="fr-FR"/>
          </w:rPr>
          <w:t xml:space="preserve">: </w:t>
        </w:r>
        <w:r w:rsidR="00FD05F3">
          <w:fldChar w:fldCharType="begin"/>
        </w:r>
        <w:r w:rsidR="00FD05F3" w:rsidRPr="00FD05F3">
          <w:rPr>
            <w:lang w:val="fr-FR"/>
            <w:rPrChange w:id="443" w:author="Claudia" w:date="2012-01-08T18:52:00Z">
              <w:rPr>
                <w:color w:val="0000FF"/>
                <w:u w:val="single"/>
                <w:lang w:val="fr-FR"/>
              </w:rPr>
            </w:rPrChange>
          </w:rPr>
          <w:instrText xml:space="preserve"> HYPERLINK "http://www.curiosphere.tv/ressource/13343-quelques-proprietes-de-lelectricite" </w:instrText>
        </w:r>
        <w:r w:rsidR="00FD05F3">
          <w:fldChar w:fldCharType="separate"/>
        </w:r>
        <w:r w:rsidRPr="002D16E9">
          <w:rPr>
            <w:rStyle w:val="Hyperlink"/>
            <w:lang w:val="fr-FR"/>
          </w:rPr>
          <w:t>http://www.curiosphere.tv/ressource/13343-quelques-proprietes-de-lelectricite</w:t>
        </w:r>
        <w:r w:rsidR="00FD05F3">
          <w:fldChar w:fldCharType="end"/>
        </w:r>
      </w:ins>
    </w:p>
    <w:p w:rsidR="00000000" w:rsidRDefault="005D230D">
      <w:pPr>
        <w:pStyle w:val="Listparagraf"/>
        <w:numPr>
          <w:ilvl w:val="0"/>
          <w:numId w:val="114"/>
        </w:numPr>
        <w:spacing w:after="0"/>
        <w:rPr>
          <w:ins w:id="444" w:author="Claudia" w:date="2012-01-08T18:53:00Z"/>
          <w:lang w:val="fr-FR"/>
        </w:rPr>
        <w:pPrChange w:id="445" w:author="Claudia" w:date="2012-01-08T18:52:00Z">
          <w:pPr>
            <w:spacing w:after="0"/>
          </w:pPr>
        </w:pPrChange>
      </w:pPr>
      <w:proofErr w:type="spellStart"/>
      <w:ins w:id="446" w:author="Claudia" w:date="2012-01-08T18:47:00Z">
        <w:r w:rsidRPr="002D16E9">
          <w:rPr>
            <w:lang w:val="fr-FR"/>
          </w:rPr>
          <w:t>Călătorie</w:t>
        </w:r>
        <w:proofErr w:type="spellEnd"/>
        <w:r w:rsidRPr="002D16E9">
          <w:rPr>
            <w:lang w:val="fr-FR"/>
          </w:rPr>
          <w:t xml:space="preserve"> </w:t>
        </w:r>
        <w:proofErr w:type="spellStart"/>
        <w:r w:rsidRPr="002D16E9">
          <w:rPr>
            <w:lang w:val="fr-FR"/>
          </w:rPr>
          <w:t>spre</w:t>
        </w:r>
        <w:proofErr w:type="spellEnd"/>
        <w:r w:rsidRPr="002D16E9">
          <w:rPr>
            <w:lang w:val="fr-FR"/>
          </w:rPr>
          <w:t xml:space="preserve"> </w:t>
        </w:r>
        <w:proofErr w:type="spellStart"/>
        <w:r w:rsidRPr="002D16E9">
          <w:rPr>
            <w:lang w:val="fr-FR"/>
          </w:rPr>
          <w:t>Centrul</w:t>
        </w:r>
        <w:proofErr w:type="spellEnd"/>
        <w:r w:rsidRPr="002D16E9">
          <w:rPr>
            <w:lang w:val="fr-FR"/>
          </w:rPr>
          <w:t xml:space="preserve"> de </w:t>
        </w:r>
        <w:proofErr w:type="spellStart"/>
        <w:r w:rsidRPr="002D16E9">
          <w:rPr>
            <w:lang w:val="fr-FR"/>
          </w:rPr>
          <w:t>vulcani</w:t>
        </w:r>
        <w:proofErr w:type="spellEnd"/>
        <w:r w:rsidRPr="002D16E9">
          <w:rPr>
            <w:lang w:val="fr-FR"/>
          </w:rPr>
          <w:t xml:space="preserve">: </w:t>
        </w:r>
        <w:r w:rsidR="00FD05F3">
          <w:fldChar w:fldCharType="begin"/>
        </w:r>
        <w:r w:rsidR="00FD05F3" w:rsidRPr="00FD05F3">
          <w:rPr>
            <w:lang w:val="fr-FR"/>
            <w:rPrChange w:id="447" w:author="Claudia" w:date="2012-01-08T18:52:00Z">
              <w:rPr>
                <w:color w:val="0000FF"/>
                <w:u w:val="single"/>
                <w:lang w:val="fr-FR"/>
              </w:rPr>
            </w:rPrChange>
          </w:rPr>
          <w:instrText xml:space="preserve"> HYPERLINK "http://www.curiosphere.tv/ressource/13385-voyage-au-centre-des-volcans" </w:instrText>
        </w:r>
        <w:r w:rsidR="00FD05F3">
          <w:fldChar w:fldCharType="separate"/>
        </w:r>
        <w:r w:rsidRPr="002D16E9">
          <w:rPr>
            <w:rStyle w:val="Hyperlink"/>
            <w:lang w:val="fr-FR"/>
          </w:rPr>
          <w:t>http://www.curiosphere .tv/ressource/13385-voyage-au-centre-des-volcans</w:t>
        </w:r>
        <w:r w:rsidR="00FD05F3">
          <w:fldChar w:fldCharType="end"/>
        </w:r>
      </w:ins>
    </w:p>
    <w:p w:rsidR="00000000" w:rsidRDefault="005D230D">
      <w:pPr>
        <w:pStyle w:val="Listparagraf"/>
        <w:numPr>
          <w:ilvl w:val="0"/>
          <w:numId w:val="114"/>
        </w:numPr>
        <w:spacing w:after="0"/>
        <w:rPr>
          <w:ins w:id="448" w:author="Claudia" w:date="2012-01-08T18:53:00Z"/>
          <w:lang w:val="fr-FR"/>
        </w:rPr>
        <w:pPrChange w:id="449" w:author="Claudia" w:date="2012-01-08T18:52:00Z">
          <w:pPr>
            <w:spacing w:after="0"/>
          </w:pPr>
        </w:pPrChange>
      </w:pPr>
      <w:proofErr w:type="spellStart"/>
      <w:ins w:id="450" w:author="Claudia" w:date="2012-01-08T18:47:00Z">
        <w:r w:rsidRPr="002D16E9">
          <w:rPr>
            <w:lang w:val="fr-FR"/>
          </w:rPr>
          <w:t>Descopera</w:t>
        </w:r>
        <w:proofErr w:type="spellEnd"/>
        <w:r w:rsidRPr="002D16E9">
          <w:rPr>
            <w:lang w:val="fr-FR"/>
          </w:rPr>
          <w:t xml:space="preserve"> </w:t>
        </w:r>
        <w:proofErr w:type="spellStart"/>
        <w:r w:rsidRPr="002D16E9">
          <w:rPr>
            <w:lang w:val="fr-FR"/>
          </w:rPr>
          <w:t>totul</w:t>
        </w:r>
        <w:proofErr w:type="spellEnd"/>
        <w:r w:rsidRPr="002D16E9">
          <w:rPr>
            <w:lang w:val="fr-FR"/>
          </w:rPr>
          <w:t xml:space="preserve"> </w:t>
        </w:r>
        <w:proofErr w:type="spellStart"/>
        <w:r w:rsidRPr="002D16E9">
          <w:rPr>
            <w:lang w:val="fr-FR"/>
          </w:rPr>
          <w:t>despre</w:t>
        </w:r>
        <w:proofErr w:type="spellEnd"/>
        <w:r w:rsidRPr="002D16E9">
          <w:rPr>
            <w:lang w:val="fr-FR"/>
          </w:rPr>
          <w:t xml:space="preserve"> </w:t>
        </w:r>
        <w:proofErr w:type="spellStart"/>
        <w:r w:rsidRPr="002D16E9">
          <w:rPr>
            <w:lang w:val="fr-FR"/>
          </w:rPr>
          <w:t>impachetare</w:t>
        </w:r>
        <w:proofErr w:type="spellEnd"/>
        <w:r w:rsidRPr="002D16E9">
          <w:rPr>
            <w:lang w:val="fr-FR"/>
          </w:rPr>
          <w:t xml:space="preserve">: </w:t>
        </w:r>
        <w:r w:rsidR="00FD05F3">
          <w:fldChar w:fldCharType="begin"/>
        </w:r>
        <w:r w:rsidR="00FD05F3" w:rsidRPr="00FD05F3">
          <w:rPr>
            <w:lang w:val="fr-FR"/>
            <w:rPrChange w:id="451" w:author="Claudia" w:date="2012-01-08T18:52:00Z">
              <w:rPr>
                <w:color w:val="0000FF"/>
                <w:u w:val="single"/>
                <w:lang w:val="fr-FR"/>
              </w:rPr>
            </w:rPrChange>
          </w:rPr>
          <w:instrText xml:space="preserve"> HYPERLINK "http://www.curiosphere.tv/ressource/13305-les-emballages" </w:instrText>
        </w:r>
        <w:r w:rsidR="00FD05F3">
          <w:fldChar w:fldCharType="separate"/>
        </w:r>
        <w:r w:rsidRPr="002D16E9">
          <w:rPr>
            <w:rStyle w:val="Hyperlink"/>
            <w:lang w:val="fr-FR"/>
          </w:rPr>
          <w:t>http://www.curiosphere.tv/ressource/13305-les-emballages</w:t>
        </w:r>
        <w:r w:rsidR="00FD05F3">
          <w:fldChar w:fldCharType="end"/>
        </w:r>
      </w:ins>
    </w:p>
    <w:p w:rsidR="00000000" w:rsidRDefault="005D230D">
      <w:pPr>
        <w:pStyle w:val="Listparagraf"/>
        <w:numPr>
          <w:ilvl w:val="0"/>
          <w:numId w:val="114"/>
        </w:numPr>
        <w:spacing w:after="0"/>
        <w:rPr>
          <w:ins w:id="452" w:author="Claudia" w:date="2012-01-08T18:53:00Z"/>
          <w:lang w:val="fr-FR"/>
        </w:rPr>
        <w:pPrChange w:id="453" w:author="Claudia" w:date="2012-01-08T18:52:00Z">
          <w:pPr>
            <w:spacing w:after="0"/>
          </w:pPr>
        </w:pPrChange>
      </w:pPr>
      <w:proofErr w:type="spellStart"/>
      <w:ins w:id="454" w:author="Claudia" w:date="2012-01-08T18:47:00Z">
        <w:r w:rsidRPr="002D16E9">
          <w:rPr>
            <w:lang w:val="fr-FR"/>
          </w:rPr>
          <w:t>Cucerirea</w:t>
        </w:r>
        <w:proofErr w:type="spellEnd"/>
        <w:r w:rsidRPr="002D16E9">
          <w:rPr>
            <w:lang w:val="fr-FR"/>
          </w:rPr>
          <w:t xml:space="preserve"> </w:t>
        </w:r>
        <w:proofErr w:type="spellStart"/>
        <w:r w:rsidRPr="002D16E9">
          <w:rPr>
            <w:lang w:val="fr-FR"/>
          </w:rPr>
          <w:t>Lunii</w:t>
        </w:r>
        <w:proofErr w:type="spellEnd"/>
        <w:r w:rsidRPr="002D16E9">
          <w:rPr>
            <w:lang w:val="fr-FR"/>
          </w:rPr>
          <w:t xml:space="preserve">: </w:t>
        </w:r>
        <w:r w:rsidR="00FD05F3">
          <w:fldChar w:fldCharType="begin"/>
        </w:r>
        <w:r w:rsidR="00FD05F3" w:rsidRPr="00FD05F3">
          <w:rPr>
            <w:lang w:val="fr-FR"/>
            <w:rPrChange w:id="455" w:author="Claudia" w:date="2012-01-08T18:52:00Z">
              <w:rPr>
                <w:color w:val="0000FF"/>
                <w:u w:val="single"/>
                <w:lang w:val="fr-FR"/>
              </w:rPr>
            </w:rPrChange>
          </w:rPr>
          <w:instrText xml:space="preserve"> HYPERLINK "http://www.curiosphere.tv/ressource/22716-a-la-conquete-de-la-lune" </w:instrText>
        </w:r>
        <w:r w:rsidR="00FD05F3">
          <w:fldChar w:fldCharType="separate"/>
        </w:r>
        <w:r w:rsidRPr="002D16E9">
          <w:rPr>
            <w:rStyle w:val="Hyperlink"/>
            <w:lang w:val="fr-FR"/>
          </w:rPr>
          <w:t>http:// www.curiosphere.tv/ressource/22716-a-la-conquete-de-la-lune</w:t>
        </w:r>
        <w:r w:rsidR="00FD05F3">
          <w:fldChar w:fldCharType="end"/>
        </w:r>
      </w:ins>
    </w:p>
    <w:p w:rsidR="00000000" w:rsidRDefault="005D230D">
      <w:pPr>
        <w:pStyle w:val="Listparagraf"/>
        <w:numPr>
          <w:ilvl w:val="0"/>
          <w:numId w:val="114"/>
        </w:numPr>
        <w:spacing w:after="0"/>
        <w:rPr>
          <w:ins w:id="456" w:author="Claudia" w:date="2012-01-08T18:47:00Z"/>
          <w:lang w:val="fr-FR"/>
        </w:rPr>
        <w:pPrChange w:id="457" w:author="Claudia" w:date="2012-01-08T18:52:00Z">
          <w:pPr>
            <w:spacing w:after="0"/>
          </w:pPr>
        </w:pPrChange>
      </w:pPr>
      <w:proofErr w:type="spellStart"/>
      <w:ins w:id="458" w:author="Claudia" w:date="2012-01-08T18:47:00Z">
        <w:r w:rsidRPr="002D16E9">
          <w:rPr>
            <w:lang w:val="fr-FR"/>
          </w:rPr>
          <w:t>Resurselor</w:t>
        </w:r>
        <w:proofErr w:type="spellEnd"/>
        <w:r w:rsidRPr="002D16E9">
          <w:rPr>
            <w:lang w:val="fr-FR"/>
          </w:rPr>
          <w:t xml:space="preserve"> </w:t>
        </w:r>
        <w:proofErr w:type="spellStart"/>
        <w:r w:rsidRPr="002D16E9">
          <w:rPr>
            <w:lang w:val="fr-FR"/>
          </w:rPr>
          <w:t>ştiinţifice</w:t>
        </w:r>
        <w:proofErr w:type="spellEnd"/>
        <w:r w:rsidRPr="002D16E9">
          <w:rPr>
            <w:lang w:val="fr-FR"/>
          </w:rPr>
          <w:t xml:space="preserve"> </w:t>
        </w:r>
        <w:proofErr w:type="spellStart"/>
        <w:r w:rsidRPr="002D16E9">
          <w:rPr>
            <w:lang w:val="fr-FR"/>
          </w:rPr>
          <w:t>pentru</w:t>
        </w:r>
        <w:proofErr w:type="spellEnd"/>
        <w:r w:rsidRPr="002D16E9">
          <w:rPr>
            <w:lang w:val="fr-FR"/>
          </w:rPr>
          <w:t xml:space="preserve"> Smart Table: </w:t>
        </w:r>
        <w:r w:rsidR="00FD05F3">
          <w:fldChar w:fldCharType="begin"/>
        </w:r>
        <w:r w:rsidR="00FD05F3" w:rsidRPr="00FD05F3">
          <w:rPr>
            <w:lang w:val="fr-FR"/>
            <w:rPrChange w:id="459" w:author="Claudia" w:date="2012-01-08T18:52:00Z">
              <w:rPr>
                <w:color w:val="0000FF"/>
                <w:u w:val="single"/>
                <w:lang w:val="fr-FR"/>
              </w:rPr>
            </w:rPrChange>
          </w:rPr>
          <w:instrText xml:space="preserve"> HYPERLINK "http://netia59a.ac-lille.fr/tice/spip.php?article106" </w:instrText>
        </w:r>
        <w:r w:rsidR="00FD05F3">
          <w:fldChar w:fldCharType="separate"/>
        </w:r>
        <w:r w:rsidRPr="002D16E9">
          <w:rPr>
            <w:rStyle w:val="Hyperlink"/>
            <w:lang w:val="fr-FR"/>
          </w:rPr>
          <w:t>http://netia59a.ac-lille.fr/tice/spip.php?article106</w:t>
        </w:r>
        <w:r w:rsidR="00FD05F3">
          <w:fldChar w:fldCharType="end"/>
        </w:r>
      </w:ins>
    </w:p>
    <w:p w:rsidR="008968FA" w:rsidRDefault="008968FA">
      <w:pPr>
        <w:spacing w:before="100" w:beforeAutospacing="1" w:after="100" w:afterAutospacing="1" w:line="240" w:lineRule="auto"/>
        <w:jc w:val="both"/>
        <w:rPr>
          <w:rStyle w:val="Hyperlink"/>
          <w:b/>
          <w:lang w:val="fr-FR"/>
          <w:rPrChange w:id="460" w:author="Claudia" w:date="2012-01-08T18:47:00Z">
            <w:rPr>
              <w:rFonts w:cs="Calibri"/>
            </w:rPr>
          </w:rPrChange>
        </w:rPr>
        <w:pPrChange w:id="461" w:author="Claudia" w:date="2012-01-08T18:47:00Z">
          <w:pPr/>
        </w:pPrChange>
      </w:pPr>
    </w:p>
    <w:sectPr w:rsidR="008968FA" w:rsidSect="00D9506D">
      <w:pgSz w:w="16838" w:h="11906" w:orient="landscape" w:code="9"/>
      <w:pgMar w:top="1440" w:right="1440" w:bottom="1440" w:left="205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8FA" w:rsidRDefault="008968FA" w:rsidP="006A2E27">
      <w:pPr>
        <w:spacing w:after="0" w:line="240" w:lineRule="auto"/>
      </w:pPr>
      <w:r>
        <w:separator/>
      </w:r>
    </w:p>
  </w:endnote>
  <w:endnote w:type="continuationSeparator" w:id="0">
    <w:p w:rsidR="008968FA" w:rsidRDefault="008968FA" w:rsidP="006A2E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altName w:val="Franklin Gothic Medium"/>
    <w:panose1 w:val="020B07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Corbel"/>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B72" w:rsidRDefault="00FD05F3">
    <w:pPr>
      <w:pStyle w:val="Subsol"/>
      <w:framePr w:wrap="around" w:vAnchor="text" w:hAnchor="margin" w:xAlign="right" w:y="1"/>
      <w:rPr>
        <w:rStyle w:val="Numrdepagin"/>
      </w:rPr>
    </w:pPr>
    <w:r>
      <w:rPr>
        <w:rStyle w:val="Numrdepagin"/>
      </w:rPr>
      <w:fldChar w:fldCharType="begin"/>
    </w:r>
    <w:r w:rsidR="00493B72">
      <w:rPr>
        <w:rStyle w:val="Numrdepagin"/>
      </w:rPr>
      <w:instrText xml:space="preserve">PAGE  </w:instrText>
    </w:r>
    <w:r>
      <w:rPr>
        <w:rStyle w:val="Numrdepagin"/>
      </w:rPr>
      <w:fldChar w:fldCharType="end"/>
    </w:r>
  </w:p>
  <w:p w:rsidR="00493B72" w:rsidRDefault="00493B72">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B72" w:rsidRDefault="00493B72">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8FA" w:rsidRDefault="008968FA" w:rsidP="006A2E27">
      <w:pPr>
        <w:spacing w:after="0" w:line="240" w:lineRule="auto"/>
      </w:pPr>
      <w:r>
        <w:separator/>
      </w:r>
    </w:p>
  </w:footnote>
  <w:footnote w:type="continuationSeparator" w:id="0">
    <w:p w:rsidR="008968FA" w:rsidRDefault="008968FA" w:rsidP="006A2E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3" type="#_x0000_t75" style="width:14.25pt;height:14.25pt" o:bullet="t">
        <v:imagedata r:id="rId1" o:title="BD21331_"/>
      </v:shape>
    </w:pict>
  </w:numPicBullet>
  <w:numPicBullet w:numPicBulletId="1">
    <w:pict>
      <v:shape id="_x0000_i1204" type="#_x0000_t75" style="width:11.25pt;height:11.25pt" o:bullet="t">
        <v:imagedata r:id="rId2" o:title="BD14753_"/>
      </v:shape>
    </w:pict>
  </w:numPicBullet>
  <w:abstractNum w:abstractNumId="0">
    <w:nsid w:val="00000005"/>
    <w:multiLevelType w:val="multilevel"/>
    <w:tmpl w:val="00000005"/>
    <w:name w:val="WW8Num4"/>
    <w:lvl w:ilvl="0">
      <w:numFmt w:val="bullet"/>
      <w:lvlText w:val="-"/>
      <w:lvlJc w:val="left"/>
      <w:pPr>
        <w:tabs>
          <w:tab w:val="num" w:pos="1080"/>
        </w:tabs>
        <w:ind w:left="1080" w:hanging="360"/>
      </w:pPr>
      <w:rPr>
        <w:rFonts w:ascii="Arial Narrow" w:hAnsi="Arial Narr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singleLevel"/>
    <w:tmpl w:val="00000008"/>
    <w:name w:val="WW8Num7"/>
    <w:lvl w:ilvl="0">
      <w:start w:val="1"/>
      <w:numFmt w:val="bullet"/>
      <w:lvlText w:val=""/>
      <w:lvlJc w:val="left"/>
      <w:pPr>
        <w:tabs>
          <w:tab w:val="num" w:pos="720"/>
        </w:tabs>
        <w:ind w:left="720" w:hanging="360"/>
      </w:pPr>
      <w:rPr>
        <w:rFonts w:ascii="Symbol" w:hAnsi="Symbol"/>
      </w:rPr>
    </w:lvl>
  </w:abstractNum>
  <w:abstractNum w:abstractNumId="2">
    <w:nsid w:val="0000000A"/>
    <w:multiLevelType w:val="singleLevel"/>
    <w:tmpl w:val="0000000A"/>
    <w:name w:val="WW8Num9"/>
    <w:lvl w:ilvl="0">
      <w:start w:val="1"/>
      <w:numFmt w:val="bullet"/>
      <w:lvlText w:val=""/>
      <w:lvlJc w:val="left"/>
      <w:pPr>
        <w:tabs>
          <w:tab w:val="num" w:pos="360"/>
        </w:tabs>
        <w:ind w:left="360" w:hanging="360"/>
      </w:pPr>
      <w:rPr>
        <w:rFonts w:ascii="Wingdings" w:hAnsi="Wingdings"/>
      </w:rPr>
    </w:lvl>
  </w:abstractNum>
  <w:abstractNum w:abstractNumId="3">
    <w:nsid w:val="0000000B"/>
    <w:multiLevelType w:val="singleLevel"/>
    <w:tmpl w:val="0000000B"/>
    <w:name w:val="WW8Num22"/>
    <w:lvl w:ilvl="0">
      <w:start w:val="1"/>
      <w:numFmt w:val="bullet"/>
      <w:lvlText w:val=""/>
      <w:lvlJc w:val="left"/>
      <w:pPr>
        <w:tabs>
          <w:tab w:val="num" w:pos="720"/>
        </w:tabs>
        <w:ind w:left="720" w:hanging="360"/>
      </w:pPr>
      <w:rPr>
        <w:rFonts w:ascii="Symbol" w:hAnsi="Symbol"/>
      </w:rPr>
    </w:lvl>
  </w:abstractNum>
  <w:abstractNum w:abstractNumId="4">
    <w:nsid w:val="0000000C"/>
    <w:multiLevelType w:val="singleLevel"/>
    <w:tmpl w:val="0000000C"/>
    <w:name w:val="WW8Num11"/>
    <w:lvl w:ilvl="0">
      <w:start w:val="1"/>
      <w:numFmt w:val="bullet"/>
      <w:lvlText w:val=""/>
      <w:lvlJc w:val="left"/>
      <w:pPr>
        <w:tabs>
          <w:tab w:val="num" w:pos="360"/>
        </w:tabs>
        <w:ind w:left="360" w:hanging="360"/>
      </w:pPr>
      <w:rPr>
        <w:rFonts w:ascii="Wingdings" w:hAnsi="Wingdings"/>
      </w:rPr>
    </w:lvl>
  </w:abstractNum>
  <w:abstractNum w:abstractNumId="5">
    <w:nsid w:val="02164427"/>
    <w:multiLevelType w:val="hybridMultilevel"/>
    <w:tmpl w:val="787003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9B1BA2"/>
    <w:multiLevelType w:val="hybridMultilevel"/>
    <w:tmpl w:val="A13892E0"/>
    <w:lvl w:ilvl="0" w:tplc="2A48988E">
      <w:start w:val="1"/>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2B877DD"/>
    <w:multiLevelType w:val="hybridMultilevel"/>
    <w:tmpl w:val="7A826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2F81FA3"/>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nsid w:val="044F7135"/>
    <w:multiLevelType w:val="hybridMultilevel"/>
    <w:tmpl w:val="97AE53DE"/>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0">
    <w:nsid w:val="048F1CBC"/>
    <w:multiLevelType w:val="hybridMultilevel"/>
    <w:tmpl w:val="2F36AD1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nsid w:val="05D74591"/>
    <w:multiLevelType w:val="hybridMultilevel"/>
    <w:tmpl w:val="0F62676A"/>
    <w:name w:val="WW8Num49"/>
    <w:lvl w:ilvl="0" w:tplc="9894FC5E">
      <w:start w:val="1"/>
      <w:numFmt w:val="bullet"/>
      <w:lvlText w:val=""/>
      <w:lvlJc w:val="left"/>
      <w:pPr>
        <w:tabs>
          <w:tab w:val="num" w:pos="720"/>
        </w:tabs>
        <w:ind w:left="720" w:hanging="360"/>
      </w:pPr>
      <w:rPr>
        <w:rFonts w:ascii="Wingdings" w:hAnsi="Wingdings" w:hint="default"/>
      </w:rPr>
    </w:lvl>
    <w:lvl w:ilvl="1" w:tplc="3C004ECC">
      <w:start w:val="1"/>
      <w:numFmt w:val="bullet"/>
      <w:lvlText w:val="o"/>
      <w:lvlJc w:val="left"/>
      <w:pPr>
        <w:tabs>
          <w:tab w:val="num" w:pos="1440"/>
        </w:tabs>
        <w:ind w:left="1440" w:hanging="360"/>
      </w:pPr>
      <w:rPr>
        <w:rFonts w:ascii="Courier New" w:hAnsi="Courier New" w:cs="Courier New" w:hint="default"/>
      </w:rPr>
    </w:lvl>
    <w:lvl w:ilvl="2" w:tplc="4E8261E0" w:tentative="1">
      <w:start w:val="1"/>
      <w:numFmt w:val="bullet"/>
      <w:lvlText w:val=""/>
      <w:lvlJc w:val="left"/>
      <w:pPr>
        <w:tabs>
          <w:tab w:val="num" w:pos="2160"/>
        </w:tabs>
        <w:ind w:left="2160" w:hanging="360"/>
      </w:pPr>
      <w:rPr>
        <w:rFonts w:ascii="Wingdings" w:hAnsi="Wingdings" w:hint="default"/>
      </w:rPr>
    </w:lvl>
    <w:lvl w:ilvl="3" w:tplc="458677B2" w:tentative="1">
      <w:start w:val="1"/>
      <w:numFmt w:val="bullet"/>
      <w:lvlText w:val=""/>
      <w:lvlJc w:val="left"/>
      <w:pPr>
        <w:tabs>
          <w:tab w:val="num" w:pos="2880"/>
        </w:tabs>
        <w:ind w:left="2880" w:hanging="360"/>
      </w:pPr>
      <w:rPr>
        <w:rFonts w:ascii="Symbol" w:hAnsi="Symbol" w:hint="default"/>
      </w:rPr>
    </w:lvl>
    <w:lvl w:ilvl="4" w:tplc="420A017A" w:tentative="1">
      <w:start w:val="1"/>
      <w:numFmt w:val="bullet"/>
      <w:lvlText w:val="o"/>
      <w:lvlJc w:val="left"/>
      <w:pPr>
        <w:tabs>
          <w:tab w:val="num" w:pos="3600"/>
        </w:tabs>
        <w:ind w:left="3600" w:hanging="360"/>
      </w:pPr>
      <w:rPr>
        <w:rFonts w:ascii="Courier New" w:hAnsi="Courier New" w:cs="Courier New" w:hint="default"/>
      </w:rPr>
    </w:lvl>
    <w:lvl w:ilvl="5" w:tplc="1CD6C490" w:tentative="1">
      <w:start w:val="1"/>
      <w:numFmt w:val="bullet"/>
      <w:lvlText w:val=""/>
      <w:lvlJc w:val="left"/>
      <w:pPr>
        <w:tabs>
          <w:tab w:val="num" w:pos="4320"/>
        </w:tabs>
        <w:ind w:left="4320" w:hanging="360"/>
      </w:pPr>
      <w:rPr>
        <w:rFonts w:ascii="Wingdings" w:hAnsi="Wingdings" w:hint="default"/>
      </w:rPr>
    </w:lvl>
    <w:lvl w:ilvl="6" w:tplc="7E027350" w:tentative="1">
      <w:start w:val="1"/>
      <w:numFmt w:val="bullet"/>
      <w:lvlText w:val=""/>
      <w:lvlJc w:val="left"/>
      <w:pPr>
        <w:tabs>
          <w:tab w:val="num" w:pos="5040"/>
        </w:tabs>
        <w:ind w:left="5040" w:hanging="360"/>
      </w:pPr>
      <w:rPr>
        <w:rFonts w:ascii="Symbol" w:hAnsi="Symbol" w:hint="default"/>
      </w:rPr>
    </w:lvl>
    <w:lvl w:ilvl="7" w:tplc="64B639F8" w:tentative="1">
      <w:start w:val="1"/>
      <w:numFmt w:val="bullet"/>
      <w:lvlText w:val="o"/>
      <w:lvlJc w:val="left"/>
      <w:pPr>
        <w:tabs>
          <w:tab w:val="num" w:pos="5760"/>
        </w:tabs>
        <w:ind w:left="5760" w:hanging="360"/>
      </w:pPr>
      <w:rPr>
        <w:rFonts w:ascii="Courier New" w:hAnsi="Courier New" w:cs="Courier New" w:hint="default"/>
      </w:rPr>
    </w:lvl>
    <w:lvl w:ilvl="8" w:tplc="30CC7524" w:tentative="1">
      <w:start w:val="1"/>
      <w:numFmt w:val="bullet"/>
      <w:lvlText w:val=""/>
      <w:lvlJc w:val="left"/>
      <w:pPr>
        <w:tabs>
          <w:tab w:val="num" w:pos="6480"/>
        </w:tabs>
        <w:ind w:left="6480" w:hanging="360"/>
      </w:pPr>
      <w:rPr>
        <w:rFonts w:ascii="Wingdings" w:hAnsi="Wingdings" w:hint="default"/>
      </w:rPr>
    </w:lvl>
  </w:abstractNum>
  <w:abstractNum w:abstractNumId="12">
    <w:nsid w:val="06163C30"/>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nsid w:val="06552A8E"/>
    <w:multiLevelType w:val="hybridMultilevel"/>
    <w:tmpl w:val="ADEA98EC"/>
    <w:lvl w:ilvl="0" w:tplc="04180003">
      <w:start w:val="1"/>
      <w:numFmt w:val="bullet"/>
      <w:lvlText w:val="o"/>
      <w:lvlJc w:val="left"/>
      <w:pPr>
        <w:tabs>
          <w:tab w:val="num" w:pos="2520"/>
        </w:tabs>
        <w:ind w:left="2520" w:hanging="360"/>
      </w:pPr>
      <w:rPr>
        <w:rFonts w:ascii="Courier New" w:hAnsi="Courier New" w:cs="Courier New" w:hint="default"/>
      </w:rPr>
    </w:lvl>
    <w:lvl w:ilvl="1" w:tplc="FFFFFFFF" w:tentative="1">
      <w:start w:val="1"/>
      <w:numFmt w:val="bullet"/>
      <w:lvlText w:val="o"/>
      <w:lvlJc w:val="left"/>
      <w:pPr>
        <w:tabs>
          <w:tab w:val="num" w:pos="3240"/>
        </w:tabs>
        <w:ind w:left="3240" w:hanging="360"/>
      </w:pPr>
      <w:rPr>
        <w:rFonts w:ascii="Courier New" w:hAnsi="Courier New" w:cs="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cs="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cs="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4">
    <w:nsid w:val="081F4F90"/>
    <w:multiLevelType w:val="hybridMultilevel"/>
    <w:tmpl w:val="FFE0DC1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nsid w:val="09343CAB"/>
    <w:multiLevelType w:val="hybridMultilevel"/>
    <w:tmpl w:val="1B2AA47C"/>
    <w:lvl w:ilvl="0" w:tplc="FC840E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B197632"/>
    <w:multiLevelType w:val="hybridMultilevel"/>
    <w:tmpl w:val="520C178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0B317E2E"/>
    <w:multiLevelType w:val="hybridMultilevel"/>
    <w:tmpl w:val="308CFBAE"/>
    <w:lvl w:ilvl="0" w:tplc="04180001">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AC6CD3"/>
    <w:multiLevelType w:val="hybridMultilevel"/>
    <w:tmpl w:val="0AC8DA1C"/>
    <w:lvl w:ilvl="0" w:tplc="04180001">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0BF72DFA"/>
    <w:multiLevelType w:val="hybridMultilevel"/>
    <w:tmpl w:val="0D388DFE"/>
    <w:lvl w:ilvl="0" w:tplc="0409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0">
    <w:nsid w:val="0CA70987"/>
    <w:multiLevelType w:val="multilevel"/>
    <w:tmpl w:val="5798C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D011F58"/>
    <w:multiLevelType w:val="multilevel"/>
    <w:tmpl w:val="97E47114"/>
    <w:lvl w:ilvl="0">
      <w:start w:val="1"/>
      <w:numFmt w:val="decimal"/>
      <w:pStyle w:val="VISAHeading1"/>
      <w:lvlText w:val="%1."/>
      <w:lvlJc w:val="left"/>
      <w:pPr>
        <w:ind w:left="432" w:hanging="432"/>
      </w:pPr>
      <w:rPr>
        <w:rFonts w:hint="default"/>
        <w:sz w:val="36"/>
        <w:szCs w:val="36"/>
      </w:rPr>
    </w:lvl>
    <w:lvl w:ilvl="1">
      <w:start w:val="1"/>
      <w:numFmt w:val="decimal"/>
      <w:pStyle w:val="VISAHeading2"/>
      <w:lvlText w:val="%1.%2"/>
      <w:lvlJc w:val="left"/>
      <w:pPr>
        <w:ind w:left="576" w:hanging="576"/>
      </w:pPr>
      <w:rPr>
        <w:rFonts w:hint="default"/>
      </w:rPr>
    </w:lvl>
    <w:lvl w:ilvl="2">
      <w:start w:val="1"/>
      <w:numFmt w:val="decimal"/>
      <w:pStyle w:val="VISAheading3"/>
      <w:lvlText w:val="%1.%2.%3"/>
      <w:lvlJc w:val="left"/>
      <w:pPr>
        <w:ind w:left="1146" w:hanging="720"/>
      </w:pPr>
      <w:rPr>
        <w:rFonts w:hint="default"/>
      </w:rPr>
    </w:lvl>
    <w:lvl w:ilvl="3">
      <w:start w:val="1"/>
      <w:numFmt w:val="decimal"/>
      <w:pStyle w:val="VISAheading4"/>
      <w:lvlText w:val="%1.%2.%3.%4"/>
      <w:lvlJc w:val="left"/>
      <w:pPr>
        <w:ind w:left="864" w:hanging="864"/>
      </w:pPr>
      <w:rPr>
        <w:rFonts w:hint="default"/>
      </w:rPr>
    </w:lvl>
    <w:lvl w:ilvl="4">
      <w:start w:val="1"/>
      <w:numFmt w:val="decimal"/>
      <w:pStyle w:val="Visaheading5"/>
      <w:lvlText w:val="%1.%2.%3.%4.%5"/>
      <w:lvlJc w:val="left"/>
      <w:pPr>
        <w:ind w:left="1008" w:hanging="1008"/>
      </w:pPr>
      <w:rPr>
        <w:rFonts w:hint="default"/>
      </w:rPr>
    </w:lvl>
    <w:lvl w:ilvl="5">
      <w:start w:val="1"/>
      <w:numFmt w:val="bullet"/>
      <w:lvlText w:val="o"/>
      <w:lvlJc w:val="left"/>
      <w:pPr>
        <w:ind w:left="1152" w:hanging="1152"/>
      </w:pPr>
      <w:rPr>
        <w:rFonts w:ascii="Courier New" w:hAnsi="Courier New" w:cs="Courier New"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0D0F2055"/>
    <w:multiLevelType w:val="hybridMultilevel"/>
    <w:tmpl w:val="3D68492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0D8E2A9F"/>
    <w:multiLevelType w:val="hybridMultilevel"/>
    <w:tmpl w:val="7D40998A"/>
    <w:lvl w:ilvl="0" w:tplc="F2AAFB42">
      <w:start w:val="1"/>
      <w:numFmt w:val="decimal"/>
      <w:lvlText w:val="%1."/>
      <w:lvlJc w:val="left"/>
      <w:pPr>
        <w:ind w:left="720" w:hanging="360"/>
      </w:pPr>
      <w:rPr>
        <w:rFonts w:ascii="Calibri" w:eastAsia="Calibri" w:hAnsi="Calibri"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E19159E"/>
    <w:multiLevelType w:val="hybridMultilevel"/>
    <w:tmpl w:val="7EB43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0967AE2"/>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6">
    <w:nsid w:val="15436045"/>
    <w:multiLevelType w:val="hybridMultilevel"/>
    <w:tmpl w:val="FAEA9178"/>
    <w:lvl w:ilvl="0" w:tplc="2A48988E">
      <w:start w:val="1"/>
      <w:numFmt w:val="bullet"/>
      <w:lvlText w:val="-"/>
      <w:lvlJc w:val="left"/>
      <w:pPr>
        <w:ind w:left="720" w:hanging="360"/>
      </w:pPr>
      <w:rPr>
        <w:rFonts w:ascii="Times New Roman" w:eastAsia="Times New Roman" w:hAnsi="Times New Roman" w:cs="Times New Roman" w:hint="default"/>
        <w:b/>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15AA577C"/>
    <w:multiLevelType w:val="hybridMultilevel"/>
    <w:tmpl w:val="D630980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189D0523"/>
    <w:multiLevelType w:val="hybridMultilevel"/>
    <w:tmpl w:val="7F30CC3A"/>
    <w:lvl w:ilvl="0" w:tplc="726643AC">
      <w:numFmt w:val="bullet"/>
      <w:lvlText w:val="-"/>
      <w:lvlJc w:val="left"/>
      <w:pPr>
        <w:tabs>
          <w:tab w:val="num" w:pos="340"/>
        </w:tabs>
        <w:ind w:left="340" w:hanging="3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9772F8C"/>
    <w:multiLevelType w:val="multilevel"/>
    <w:tmpl w:val="9752A60A"/>
    <w:lvl w:ilvl="0">
      <w:numFmt w:val="none"/>
      <w:lvlText w:val=""/>
      <w:lvlJc w:val="left"/>
      <w:pPr>
        <w:tabs>
          <w:tab w:val="num" w:pos="360"/>
        </w:tabs>
      </w:pPr>
    </w:lvl>
    <w:lvl w:ilvl="1">
      <w:start w:val="1"/>
      <w:numFmt w:val="none"/>
      <w:lvlText w:val="o"/>
      <w:legacy w:legacy="1" w:legacySpace="120" w:legacyIndent="360"/>
      <w:lvlJc w:val="left"/>
      <w:pPr>
        <w:ind w:left="-37" w:hanging="360"/>
      </w:pPr>
      <w:rPr>
        <w:rFonts w:ascii="Courier New" w:hAnsi="Courier New" w:hint="default"/>
      </w:rPr>
    </w:lvl>
    <w:lvl w:ilvl="2">
      <w:start w:val="1"/>
      <w:numFmt w:val="none"/>
      <w:lvlText w:val=""/>
      <w:legacy w:legacy="1" w:legacySpace="120" w:legacyIndent="360"/>
      <w:lvlJc w:val="left"/>
      <w:pPr>
        <w:ind w:left="323" w:hanging="360"/>
      </w:pPr>
      <w:rPr>
        <w:rFonts w:ascii="Wingdings" w:hAnsi="Wingdings" w:hint="default"/>
      </w:rPr>
    </w:lvl>
    <w:lvl w:ilvl="3">
      <w:start w:val="1"/>
      <w:numFmt w:val="none"/>
      <w:lvlText w:val=""/>
      <w:legacy w:legacy="1" w:legacySpace="120" w:legacyIndent="360"/>
      <w:lvlJc w:val="left"/>
      <w:pPr>
        <w:ind w:left="683" w:hanging="360"/>
      </w:pPr>
      <w:rPr>
        <w:rFonts w:ascii="Symbol" w:hAnsi="Symbol" w:hint="default"/>
      </w:rPr>
    </w:lvl>
    <w:lvl w:ilvl="4">
      <w:start w:val="1"/>
      <w:numFmt w:val="none"/>
      <w:lvlText w:val="o"/>
      <w:legacy w:legacy="1" w:legacySpace="120" w:legacyIndent="360"/>
      <w:lvlJc w:val="left"/>
      <w:pPr>
        <w:ind w:left="1043" w:hanging="360"/>
      </w:pPr>
      <w:rPr>
        <w:rFonts w:ascii="Courier New" w:hAnsi="Courier New" w:hint="default"/>
      </w:rPr>
    </w:lvl>
    <w:lvl w:ilvl="5">
      <w:start w:val="1"/>
      <w:numFmt w:val="none"/>
      <w:lvlText w:val=""/>
      <w:legacy w:legacy="1" w:legacySpace="120" w:legacyIndent="360"/>
      <w:lvlJc w:val="left"/>
      <w:pPr>
        <w:ind w:left="1403" w:hanging="360"/>
      </w:pPr>
      <w:rPr>
        <w:rFonts w:ascii="Wingdings" w:hAnsi="Wingdings" w:hint="default"/>
      </w:rPr>
    </w:lvl>
    <w:lvl w:ilvl="6">
      <w:start w:val="1"/>
      <w:numFmt w:val="none"/>
      <w:lvlText w:val=""/>
      <w:legacy w:legacy="1" w:legacySpace="120" w:legacyIndent="360"/>
      <w:lvlJc w:val="left"/>
      <w:pPr>
        <w:ind w:left="1763" w:hanging="360"/>
      </w:pPr>
      <w:rPr>
        <w:rFonts w:ascii="Symbol" w:hAnsi="Symbol" w:hint="default"/>
      </w:rPr>
    </w:lvl>
    <w:lvl w:ilvl="7">
      <w:start w:val="1"/>
      <w:numFmt w:val="none"/>
      <w:lvlText w:val="o"/>
      <w:legacy w:legacy="1" w:legacySpace="120" w:legacyIndent="360"/>
      <w:lvlJc w:val="left"/>
      <w:pPr>
        <w:ind w:left="2123" w:hanging="360"/>
      </w:pPr>
      <w:rPr>
        <w:rFonts w:ascii="Courier New" w:hAnsi="Courier New" w:hint="default"/>
      </w:rPr>
    </w:lvl>
    <w:lvl w:ilvl="8">
      <w:start w:val="1"/>
      <w:numFmt w:val="none"/>
      <w:lvlText w:val=""/>
      <w:legacy w:legacy="1" w:legacySpace="120" w:legacyIndent="360"/>
      <w:lvlJc w:val="left"/>
      <w:pPr>
        <w:ind w:left="2483" w:hanging="360"/>
      </w:pPr>
      <w:rPr>
        <w:rFonts w:ascii="Wingdings" w:hAnsi="Wingdings" w:hint="default"/>
      </w:rPr>
    </w:lvl>
  </w:abstractNum>
  <w:abstractNum w:abstractNumId="30">
    <w:nsid w:val="19E21AF0"/>
    <w:multiLevelType w:val="hybridMultilevel"/>
    <w:tmpl w:val="5566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A403CF2"/>
    <w:multiLevelType w:val="hybridMultilevel"/>
    <w:tmpl w:val="E910B30C"/>
    <w:lvl w:ilvl="0" w:tplc="2A48988E">
      <w:start w:val="1"/>
      <w:numFmt w:val="bullet"/>
      <w:lvlText w:val="-"/>
      <w:lvlJc w:val="left"/>
      <w:pPr>
        <w:tabs>
          <w:tab w:val="num" w:pos="720"/>
        </w:tabs>
        <w:ind w:left="720" w:hanging="360"/>
      </w:pPr>
      <w:rPr>
        <w:rFonts w:ascii="Times New Roman" w:eastAsia="Times New Roman" w:hAnsi="Times New Roman" w:cs="Times New Roman" w:hint="default"/>
        <w:b/>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2">
    <w:nsid w:val="1B1B0F56"/>
    <w:multiLevelType w:val="hybridMultilevel"/>
    <w:tmpl w:val="29CCE97C"/>
    <w:lvl w:ilvl="0" w:tplc="0418000F">
      <w:start w:val="1"/>
      <w:numFmt w:val="decimal"/>
      <w:lvlText w:val="%1."/>
      <w:lvlJc w:val="left"/>
      <w:pPr>
        <w:ind w:left="1080" w:hanging="72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1B3E4EC9"/>
    <w:multiLevelType w:val="hybridMultilevel"/>
    <w:tmpl w:val="FB988086"/>
    <w:lvl w:ilvl="0" w:tplc="65C82F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B913A9B"/>
    <w:multiLevelType w:val="hybridMultilevel"/>
    <w:tmpl w:val="F39A1AF2"/>
    <w:lvl w:ilvl="0" w:tplc="0418000F">
      <w:start w:val="2"/>
      <w:numFmt w:val="decimal"/>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1BA82F56"/>
    <w:multiLevelType w:val="multilevel"/>
    <w:tmpl w:val="7454205A"/>
    <w:lvl w:ilvl="0">
      <w:start w:val="1"/>
      <w:numFmt w:val="bullet"/>
      <w:lvlText w:val=""/>
      <w:lvlJc w:val="left"/>
      <w:pPr>
        <w:tabs>
          <w:tab w:val="num" w:pos="720"/>
        </w:tabs>
        <w:ind w:left="720" w:hanging="360"/>
      </w:pPr>
      <w:rPr>
        <w:rFonts w:ascii="Wingdings 3" w:hAnsi="Wingdings 3"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D2E2C89"/>
    <w:multiLevelType w:val="hybridMultilevel"/>
    <w:tmpl w:val="0D34C816"/>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nsid w:val="1F7038E5"/>
    <w:multiLevelType w:val="hybridMultilevel"/>
    <w:tmpl w:val="AF5AB40C"/>
    <w:lvl w:ilvl="0" w:tplc="04180017">
      <w:start w:val="1"/>
      <w:numFmt w:val="lowerLetter"/>
      <w:lvlText w:val="%1)"/>
      <w:lvlJc w:val="left"/>
      <w:pPr>
        <w:ind w:left="1004" w:hanging="360"/>
      </w:pPr>
    </w:lvl>
    <w:lvl w:ilvl="1" w:tplc="04180019">
      <w:start w:val="1"/>
      <w:numFmt w:val="lowerLetter"/>
      <w:lvlText w:val="%2."/>
      <w:lvlJc w:val="left"/>
      <w:pPr>
        <w:ind w:left="1724" w:hanging="360"/>
      </w:pPr>
    </w:lvl>
    <w:lvl w:ilvl="2" w:tplc="0418001B">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8">
    <w:nsid w:val="20104DEA"/>
    <w:multiLevelType w:val="multilevel"/>
    <w:tmpl w:val="4704BFF2"/>
    <w:lvl w:ilvl="0">
      <w:start w:val="1"/>
      <w:numFmt w:val="decimal"/>
      <w:lvlText w:val="%1."/>
      <w:lvlJc w:val="left"/>
      <w:pPr>
        <w:ind w:left="360" w:hanging="360"/>
      </w:pPr>
      <w:rPr>
        <w:rFonts w:hint="default"/>
        <w:b/>
        <w:color w:val="365F91"/>
      </w:rPr>
    </w:lvl>
    <w:lvl w:ilvl="1">
      <w:start w:val="3"/>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nsid w:val="221D7304"/>
    <w:multiLevelType w:val="hybridMultilevel"/>
    <w:tmpl w:val="D152B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623FD7"/>
    <w:multiLevelType w:val="hybridMultilevel"/>
    <w:tmpl w:val="A3C89A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22E61CFF"/>
    <w:multiLevelType w:val="hybridMultilevel"/>
    <w:tmpl w:val="1C541E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23CE4CF1"/>
    <w:multiLevelType w:val="hybridMultilevel"/>
    <w:tmpl w:val="1CDA3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9E57285"/>
    <w:multiLevelType w:val="hybridMultilevel"/>
    <w:tmpl w:val="7D0E263C"/>
    <w:lvl w:ilvl="0" w:tplc="A4B8D6E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4">
    <w:nsid w:val="2B7B5417"/>
    <w:multiLevelType w:val="hybridMultilevel"/>
    <w:tmpl w:val="2842D0E6"/>
    <w:lvl w:ilvl="0" w:tplc="04180001">
      <w:start w:val="1"/>
      <w:numFmt w:val="bullet"/>
      <w:lvlText w:val=""/>
      <w:lvlJc w:val="left"/>
      <w:pPr>
        <w:tabs>
          <w:tab w:val="num" w:pos="720"/>
        </w:tabs>
        <w:ind w:left="720" w:hanging="360"/>
      </w:pPr>
      <w:rPr>
        <w:rFonts w:ascii="Symbol" w:hAnsi="Symbol" w:hint="default"/>
      </w:rPr>
    </w:lvl>
    <w:lvl w:ilvl="1" w:tplc="A6721574">
      <w:start w:val="5"/>
      <w:numFmt w:val="bullet"/>
      <w:lvlText w:val="-"/>
      <w:lvlJc w:val="left"/>
      <w:pPr>
        <w:tabs>
          <w:tab w:val="num" w:pos="1440"/>
        </w:tabs>
        <w:ind w:left="1440" w:hanging="360"/>
      </w:pPr>
      <w:rPr>
        <w:rFonts w:ascii="Times New Roman" w:eastAsia="Calibri" w:hAnsi="Times New Roman" w:cs="Times New Roman"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5">
    <w:nsid w:val="2E4A1162"/>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6">
    <w:nsid w:val="2F7D0061"/>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7">
    <w:nsid w:val="30B41ABB"/>
    <w:multiLevelType w:val="hybridMultilevel"/>
    <w:tmpl w:val="7480B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0F314BA"/>
    <w:multiLevelType w:val="hybridMultilevel"/>
    <w:tmpl w:val="C92AC7EA"/>
    <w:lvl w:ilvl="0" w:tplc="819220F8">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323E3783"/>
    <w:multiLevelType w:val="hybridMultilevel"/>
    <w:tmpl w:val="583EC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F51370"/>
    <w:multiLevelType w:val="hybridMultilevel"/>
    <w:tmpl w:val="B61E41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34CD62AD"/>
    <w:multiLevelType w:val="hybridMultilevel"/>
    <w:tmpl w:val="B53C37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386258B7"/>
    <w:multiLevelType w:val="hybridMultilevel"/>
    <w:tmpl w:val="5E46FBB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nsid w:val="390774EE"/>
    <w:multiLevelType w:val="singleLevel"/>
    <w:tmpl w:val="419459DE"/>
    <w:lvl w:ilvl="0">
      <w:start w:val="1"/>
      <w:numFmt w:val="bullet"/>
      <w:lvlText w:val="-"/>
      <w:lvlJc w:val="left"/>
      <w:pPr>
        <w:tabs>
          <w:tab w:val="num" w:pos="360"/>
        </w:tabs>
        <w:ind w:left="360" w:hanging="360"/>
      </w:pPr>
      <w:rPr>
        <w:rFonts w:hint="default"/>
      </w:rPr>
    </w:lvl>
  </w:abstractNum>
  <w:abstractNum w:abstractNumId="54">
    <w:nsid w:val="3A6F7F93"/>
    <w:multiLevelType w:val="hybridMultilevel"/>
    <w:tmpl w:val="9AEE0716"/>
    <w:lvl w:ilvl="0" w:tplc="819220F8">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5">
    <w:nsid w:val="3B6A2025"/>
    <w:multiLevelType w:val="hybridMultilevel"/>
    <w:tmpl w:val="E9EA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C026BCA"/>
    <w:multiLevelType w:val="hybridMultilevel"/>
    <w:tmpl w:val="FCAA88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3D2B5BD7"/>
    <w:multiLevelType w:val="hybridMultilevel"/>
    <w:tmpl w:val="43E0559E"/>
    <w:lvl w:ilvl="0" w:tplc="D4B487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DD43BB9"/>
    <w:multiLevelType w:val="hybridMultilevel"/>
    <w:tmpl w:val="D05AABDC"/>
    <w:lvl w:ilvl="0" w:tplc="1614851E">
      <w:start w:val="1"/>
      <w:numFmt w:val="bullet"/>
      <w:lvlText w:val=""/>
      <w:lvlJc w:val="left"/>
      <w:pPr>
        <w:tabs>
          <w:tab w:val="num" w:pos="1152"/>
        </w:tabs>
        <w:ind w:left="1008" w:hanging="288"/>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3DDE23C3"/>
    <w:multiLevelType w:val="multilevel"/>
    <w:tmpl w:val="05D4DBF2"/>
    <w:lvl w:ilvl="0">
      <w:start w:val="1"/>
      <w:numFmt w:val="decimal"/>
      <w:lvlText w:val="%1."/>
      <w:lvlJc w:val="left"/>
      <w:pPr>
        <w:ind w:left="644"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364" w:hanging="108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2084" w:hanging="180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804" w:hanging="2520"/>
      </w:pPr>
      <w:rPr>
        <w:rFonts w:hint="default"/>
      </w:rPr>
    </w:lvl>
  </w:abstractNum>
  <w:abstractNum w:abstractNumId="60">
    <w:nsid w:val="3EE7750A"/>
    <w:multiLevelType w:val="hybridMultilevel"/>
    <w:tmpl w:val="C1988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F5443E9"/>
    <w:multiLevelType w:val="hybridMultilevel"/>
    <w:tmpl w:val="AB2A16FC"/>
    <w:lvl w:ilvl="0" w:tplc="62AA7FD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849"/>
        </w:tabs>
        <w:ind w:left="849" w:hanging="360"/>
      </w:pPr>
    </w:lvl>
    <w:lvl w:ilvl="2" w:tplc="0409001B" w:tentative="1">
      <w:start w:val="1"/>
      <w:numFmt w:val="lowerRoman"/>
      <w:lvlText w:val="%3."/>
      <w:lvlJc w:val="right"/>
      <w:pPr>
        <w:tabs>
          <w:tab w:val="num" w:pos="1569"/>
        </w:tabs>
        <w:ind w:left="1569" w:hanging="180"/>
      </w:pPr>
    </w:lvl>
    <w:lvl w:ilvl="3" w:tplc="0409000F" w:tentative="1">
      <w:start w:val="1"/>
      <w:numFmt w:val="decimal"/>
      <w:lvlText w:val="%4."/>
      <w:lvlJc w:val="left"/>
      <w:pPr>
        <w:tabs>
          <w:tab w:val="num" w:pos="2289"/>
        </w:tabs>
        <w:ind w:left="2289" w:hanging="360"/>
      </w:pPr>
    </w:lvl>
    <w:lvl w:ilvl="4" w:tplc="04090019" w:tentative="1">
      <w:start w:val="1"/>
      <w:numFmt w:val="lowerLetter"/>
      <w:lvlText w:val="%5."/>
      <w:lvlJc w:val="left"/>
      <w:pPr>
        <w:tabs>
          <w:tab w:val="num" w:pos="3009"/>
        </w:tabs>
        <w:ind w:left="3009" w:hanging="360"/>
      </w:pPr>
    </w:lvl>
    <w:lvl w:ilvl="5" w:tplc="0409001B" w:tentative="1">
      <w:start w:val="1"/>
      <w:numFmt w:val="lowerRoman"/>
      <w:lvlText w:val="%6."/>
      <w:lvlJc w:val="right"/>
      <w:pPr>
        <w:tabs>
          <w:tab w:val="num" w:pos="3729"/>
        </w:tabs>
        <w:ind w:left="3729" w:hanging="180"/>
      </w:pPr>
    </w:lvl>
    <w:lvl w:ilvl="6" w:tplc="0409000F" w:tentative="1">
      <w:start w:val="1"/>
      <w:numFmt w:val="decimal"/>
      <w:lvlText w:val="%7."/>
      <w:lvlJc w:val="left"/>
      <w:pPr>
        <w:tabs>
          <w:tab w:val="num" w:pos="4449"/>
        </w:tabs>
        <w:ind w:left="4449" w:hanging="360"/>
      </w:pPr>
    </w:lvl>
    <w:lvl w:ilvl="7" w:tplc="04090019" w:tentative="1">
      <w:start w:val="1"/>
      <w:numFmt w:val="lowerLetter"/>
      <w:lvlText w:val="%8."/>
      <w:lvlJc w:val="left"/>
      <w:pPr>
        <w:tabs>
          <w:tab w:val="num" w:pos="5169"/>
        </w:tabs>
        <w:ind w:left="5169" w:hanging="360"/>
      </w:pPr>
    </w:lvl>
    <w:lvl w:ilvl="8" w:tplc="0409001B" w:tentative="1">
      <w:start w:val="1"/>
      <w:numFmt w:val="lowerRoman"/>
      <w:lvlText w:val="%9."/>
      <w:lvlJc w:val="right"/>
      <w:pPr>
        <w:tabs>
          <w:tab w:val="num" w:pos="5889"/>
        </w:tabs>
        <w:ind w:left="5889" w:hanging="180"/>
      </w:pPr>
    </w:lvl>
  </w:abstractNum>
  <w:abstractNum w:abstractNumId="62">
    <w:nsid w:val="3FC702F5"/>
    <w:multiLevelType w:val="hybridMultilevel"/>
    <w:tmpl w:val="42589EB2"/>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3">
    <w:nsid w:val="400E112C"/>
    <w:multiLevelType w:val="hybridMultilevel"/>
    <w:tmpl w:val="9350F7CE"/>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64">
    <w:nsid w:val="40682877"/>
    <w:multiLevelType w:val="hybridMultilevel"/>
    <w:tmpl w:val="290C4032"/>
    <w:lvl w:ilvl="0" w:tplc="0FF6A0B4">
      <w:start w:val="1"/>
      <w:numFmt w:val="lowerLetter"/>
      <w:pStyle w:val="List5Letters"/>
      <w:lvlText w:val="%1)"/>
      <w:lvlJc w:val="left"/>
      <w:pPr>
        <w:ind w:left="1713" w:hanging="360"/>
      </w:pPr>
      <w:rPr>
        <w:sz w:val="22"/>
        <w:szCs w:val="22"/>
      </w:rPr>
    </w:lvl>
    <w:lvl w:ilvl="1" w:tplc="04090003">
      <w:start w:val="1"/>
      <w:numFmt w:val="lowerLetter"/>
      <w:lvlText w:val="%2."/>
      <w:lvlJc w:val="left"/>
      <w:pPr>
        <w:ind w:left="2433" w:hanging="360"/>
      </w:pPr>
    </w:lvl>
    <w:lvl w:ilvl="2" w:tplc="04090005" w:tentative="1">
      <w:start w:val="1"/>
      <w:numFmt w:val="lowerRoman"/>
      <w:lvlText w:val="%3."/>
      <w:lvlJc w:val="right"/>
      <w:pPr>
        <w:ind w:left="3153" w:hanging="180"/>
      </w:pPr>
    </w:lvl>
    <w:lvl w:ilvl="3" w:tplc="04090001" w:tentative="1">
      <w:start w:val="1"/>
      <w:numFmt w:val="decimal"/>
      <w:lvlText w:val="%4."/>
      <w:lvlJc w:val="left"/>
      <w:pPr>
        <w:ind w:left="3873" w:hanging="360"/>
      </w:pPr>
    </w:lvl>
    <w:lvl w:ilvl="4" w:tplc="04090003" w:tentative="1">
      <w:start w:val="1"/>
      <w:numFmt w:val="lowerLetter"/>
      <w:lvlText w:val="%5."/>
      <w:lvlJc w:val="left"/>
      <w:pPr>
        <w:ind w:left="4593" w:hanging="360"/>
      </w:pPr>
    </w:lvl>
    <w:lvl w:ilvl="5" w:tplc="04090005" w:tentative="1">
      <w:start w:val="1"/>
      <w:numFmt w:val="lowerRoman"/>
      <w:lvlText w:val="%6."/>
      <w:lvlJc w:val="right"/>
      <w:pPr>
        <w:ind w:left="5313" w:hanging="180"/>
      </w:pPr>
    </w:lvl>
    <w:lvl w:ilvl="6" w:tplc="04090001" w:tentative="1">
      <w:start w:val="1"/>
      <w:numFmt w:val="decimal"/>
      <w:lvlText w:val="%7."/>
      <w:lvlJc w:val="left"/>
      <w:pPr>
        <w:ind w:left="6033" w:hanging="360"/>
      </w:pPr>
    </w:lvl>
    <w:lvl w:ilvl="7" w:tplc="04090003" w:tentative="1">
      <w:start w:val="1"/>
      <w:numFmt w:val="lowerLetter"/>
      <w:lvlText w:val="%8."/>
      <w:lvlJc w:val="left"/>
      <w:pPr>
        <w:ind w:left="6753" w:hanging="360"/>
      </w:pPr>
    </w:lvl>
    <w:lvl w:ilvl="8" w:tplc="04090005" w:tentative="1">
      <w:start w:val="1"/>
      <w:numFmt w:val="lowerRoman"/>
      <w:lvlText w:val="%9."/>
      <w:lvlJc w:val="right"/>
      <w:pPr>
        <w:ind w:left="7473" w:hanging="180"/>
      </w:pPr>
    </w:lvl>
  </w:abstractNum>
  <w:abstractNum w:abstractNumId="65">
    <w:nsid w:val="4129726D"/>
    <w:multiLevelType w:val="hybridMultilevel"/>
    <w:tmpl w:val="3CB2C736"/>
    <w:lvl w:ilvl="0" w:tplc="0409000B">
      <w:start w:val="1"/>
      <w:numFmt w:val="bullet"/>
      <w:lvlText w:val=""/>
      <w:lvlJc w:val="left"/>
      <w:pPr>
        <w:ind w:left="795" w:hanging="360"/>
      </w:pPr>
      <w:rPr>
        <w:rFonts w:ascii="Wingdings" w:hAnsi="Wingdings"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66">
    <w:nsid w:val="4285300A"/>
    <w:multiLevelType w:val="hybridMultilevel"/>
    <w:tmpl w:val="7E423548"/>
    <w:lvl w:ilvl="0" w:tplc="04180001">
      <w:start w:val="1"/>
      <w:numFmt w:val="bullet"/>
      <w:lvlText w:val=""/>
      <w:lvlJc w:val="left"/>
      <w:pPr>
        <w:ind w:left="755" w:hanging="360"/>
      </w:pPr>
      <w:rPr>
        <w:rFonts w:ascii="Symbol" w:hAnsi="Symbol" w:hint="default"/>
      </w:rPr>
    </w:lvl>
    <w:lvl w:ilvl="1" w:tplc="04180003" w:tentative="1">
      <w:start w:val="1"/>
      <w:numFmt w:val="bullet"/>
      <w:lvlText w:val="o"/>
      <w:lvlJc w:val="left"/>
      <w:pPr>
        <w:ind w:left="1475" w:hanging="360"/>
      </w:pPr>
      <w:rPr>
        <w:rFonts w:ascii="Courier New" w:hAnsi="Courier New" w:cs="Courier New" w:hint="default"/>
      </w:rPr>
    </w:lvl>
    <w:lvl w:ilvl="2" w:tplc="04180005" w:tentative="1">
      <w:start w:val="1"/>
      <w:numFmt w:val="bullet"/>
      <w:lvlText w:val=""/>
      <w:lvlJc w:val="left"/>
      <w:pPr>
        <w:ind w:left="2195" w:hanging="360"/>
      </w:pPr>
      <w:rPr>
        <w:rFonts w:ascii="Wingdings" w:hAnsi="Wingdings" w:hint="default"/>
      </w:rPr>
    </w:lvl>
    <w:lvl w:ilvl="3" w:tplc="04180001" w:tentative="1">
      <w:start w:val="1"/>
      <w:numFmt w:val="bullet"/>
      <w:lvlText w:val=""/>
      <w:lvlJc w:val="left"/>
      <w:pPr>
        <w:ind w:left="2915" w:hanging="360"/>
      </w:pPr>
      <w:rPr>
        <w:rFonts w:ascii="Symbol" w:hAnsi="Symbol" w:hint="default"/>
      </w:rPr>
    </w:lvl>
    <w:lvl w:ilvl="4" w:tplc="04180003" w:tentative="1">
      <w:start w:val="1"/>
      <w:numFmt w:val="bullet"/>
      <w:lvlText w:val="o"/>
      <w:lvlJc w:val="left"/>
      <w:pPr>
        <w:ind w:left="3635" w:hanging="360"/>
      </w:pPr>
      <w:rPr>
        <w:rFonts w:ascii="Courier New" w:hAnsi="Courier New" w:cs="Courier New" w:hint="default"/>
      </w:rPr>
    </w:lvl>
    <w:lvl w:ilvl="5" w:tplc="04180005" w:tentative="1">
      <w:start w:val="1"/>
      <w:numFmt w:val="bullet"/>
      <w:lvlText w:val=""/>
      <w:lvlJc w:val="left"/>
      <w:pPr>
        <w:ind w:left="4355" w:hanging="360"/>
      </w:pPr>
      <w:rPr>
        <w:rFonts w:ascii="Wingdings" w:hAnsi="Wingdings" w:hint="default"/>
      </w:rPr>
    </w:lvl>
    <w:lvl w:ilvl="6" w:tplc="04180001" w:tentative="1">
      <w:start w:val="1"/>
      <w:numFmt w:val="bullet"/>
      <w:lvlText w:val=""/>
      <w:lvlJc w:val="left"/>
      <w:pPr>
        <w:ind w:left="5075" w:hanging="360"/>
      </w:pPr>
      <w:rPr>
        <w:rFonts w:ascii="Symbol" w:hAnsi="Symbol" w:hint="default"/>
      </w:rPr>
    </w:lvl>
    <w:lvl w:ilvl="7" w:tplc="04180003" w:tentative="1">
      <w:start w:val="1"/>
      <w:numFmt w:val="bullet"/>
      <w:lvlText w:val="o"/>
      <w:lvlJc w:val="left"/>
      <w:pPr>
        <w:ind w:left="5795" w:hanging="360"/>
      </w:pPr>
      <w:rPr>
        <w:rFonts w:ascii="Courier New" w:hAnsi="Courier New" w:cs="Courier New" w:hint="default"/>
      </w:rPr>
    </w:lvl>
    <w:lvl w:ilvl="8" w:tplc="04180005" w:tentative="1">
      <w:start w:val="1"/>
      <w:numFmt w:val="bullet"/>
      <w:lvlText w:val=""/>
      <w:lvlJc w:val="left"/>
      <w:pPr>
        <w:ind w:left="6515" w:hanging="360"/>
      </w:pPr>
      <w:rPr>
        <w:rFonts w:ascii="Wingdings" w:hAnsi="Wingdings" w:hint="default"/>
      </w:rPr>
    </w:lvl>
  </w:abstractNum>
  <w:abstractNum w:abstractNumId="67">
    <w:nsid w:val="42FF72DD"/>
    <w:multiLevelType w:val="hybridMultilevel"/>
    <w:tmpl w:val="C1184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30C6BDD"/>
    <w:multiLevelType w:val="hybridMultilevel"/>
    <w:tmpl w:val="4AE21D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3E85D94"/>
    <w:multiLevelType w:val="hybridMultilevel"/>
    <w:tmpl w:val="52A61826"/>
    <w:lvl w:ilvl="0" w:tplc="52969A26">
      <w:start w:val="3"/>
      <w:numFmt w:val="bullet"/>
      <w:lvlText w:val="-"/>
      <w:lvlJc w:val="left"/>
      <w:pPr>
        <w:ind w:left="420" w:hanging="360"/>
      </w:pPr>
      <w:rPr>
        <w:rFonts w:ascii="Times New Roman" w:eastAsia="Times New Roman" w:hAnsi="Times New Roman" w:cs="Times New Roman" w:hint="default"/>
        <w:i/>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70">
    <w:nsid w:val="4448310A"/>
    <w:multiLevelType w:val="hybridMultilevel"/>
    <w:tmpl w:val="25B023B2"/>
    <w:lvl w:ilvl="0" w:tplc="408C96CC">
      <w:start w:val="1"/>
      <w:numFmt w:val="decimal"/>
      <w:lvlText w:val="%1."/>
      <w:lvlJc w:val="left"/>
      <w:pPr>
        <w:ind w:left="659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nsid w:val="463A727D"/>
    <w:multiLevelType w:val="hybridMultilevel"/>
    <w:tmpl w:val="0DEA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71370B6"/>
    <w:multiLevelType w:val="hybridMultilevel"/>
    <w:tmpl w:val="A16C3104"/>
    <w:lvl w:ilvl="0" w:tplc="04180001">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76E781A"/>
    <w:multiLevelType w:val="hybridMultilevel"/>
    <w:tmpl w:val="8AE6FCAA"/>
    <w:lvl w:ilvl="0" w:tplc="04180001">
      <w:start w:val="1"/>
      <w:numFmt w:val="bullet"/>
      <w:lvlText w:val=""/>
      <w:lvlJc w:val="left"/>
      <w:pPr>
        <w:ind w:left="1080" w:hanging="360"/>
      </w:pPr>
      <w:rPr>
        <w:rFonts w:ascii="Wingdings 3" w:hAnsi="Wingdings 3"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491A3C74"/>
    <w:multiLevelType w:val="hybridMultilevel"/>
    <w:tmpl w:val="E8709EEC"/>
    <w:lvl w:ilvl="0" w:tplc="0418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4A1254CB"/>
    <w:multiLevelType w:val="hybridMultilevel"/>
    <w:tmpl w:val="85383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CC74640"/>
    <w:multiLevelType w:val="hybridMultilevel"/>
    <w:tmpl w:val="2ACAF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606E68"/>
    <w:multiLevelType w:val="multilevel"/>
    <w:tmpl w:val="42DA1844"/>
    <w:lvl w:ilvl="0">
      <w:start w:val="1"/>
      <w:numFmt w:val="bullet"/>
      <w:lvlText w:val=""/>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9">
    <w:nsid w:val="51097DA5"/>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0">
    <w:nsid w:val="516A07EB"/>
    <w:multiLevelType w:val="multilevel"/>
    <w:tmpl w:val="D4CE74D6"/>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81">
    <w:nsid w:val="52460AD2"/>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2">
    <w:nsid w:val="526C36C2"/>
    <w:multiLevelType w:val="multilevel"/>
    <w:tmpl w:val="7F4881F8"/>
    <w:lvl w:ilvl="0">
      <w:numFmt w:val="none"/>
      <w:lvlText w:val=""/>
      <w:lvlJc w:val="left"/>
      <w:pPr>
        <w:tabs>
          <w:tab w:val="num" w:pos="360"/>
        </w:tabs>
      </w:pPr>
    </w:lvl>
    <w:lvl w:ilvl="1">
      <w:start w:val="1"/>
      <w:numFmt w:val="none"/>
      <w:lvlText w:val="o"/>
      <w:legacy w:legacy="1" w:legacySpace="120" w:legacyIndent="360"/>
      <w:lvlJc w:val="left"/>
      <w:pPr>
        <w:ind w:left="-37" w:hanging="360"/>
      </w:pPr>
      <w:rPr>
        <w:rFonts w:ascii="Courier New" w:hAnsi="Courier New" w:hint="default"/>
      </w:rPr>
    </w:lvl>
    <w:lvl w:ilvl="2">
      <w:start w:val="1"/>
      <w:numFmt w:val="none"/>
      <w:lvlText w:val=""/>
      <w:legacy w:legacy="1" w:legacySpace="120" w:legacyIndent="360"/>
      <w:lvlJc w:val="left"/>
      <w:pPr>
        <w:ind w:left="323" w:hanging="360"/>
      </w:pPr>
      <w:rPr>
        <w:rFonts w:ascii="Wingdings" w:hAnsi="Wingdings" w:hint="default"/>
      </w:rPr>
    </w:lvl>
    <w:lvl w:ilvl="3">
      <w:start w:val="1"/>
      <w:numFmt w:val="none"/>
      <w:lvlText w:val=""/>
      <w:legacy w:legacy="1" w:legacySpace="120" w:legacyIndent="360"/>
      <w:lvlJc w:val="left"/>
      <w:pPr>
        <w:ind w:left="683" w:hanging="360"/>
      </w:pPr>
      <w:rPr>
        <w:rFonts w:ascii="Symbol" w:hAnsi="Symbol" w:hint="default"/>
      </w:rPr>
    </w:lvl>
    <w:lvl w:ilvl="4">
      <w:start w:val="1"/>
      <w:numFmt w:val="none"/>
      <w:lvlText w:val="o"/>
      <w:legacy w:legacy="1" w:legacySpace="120" w:legacyIndent="360"/>
      <w:lvlJc w:val="left"/>
      <w:pPr>
        <w:ind w:left="1043" w:hanging="360"/>
      </w:pPr>
      <w:rPr>
        <w:rFonts w:ascii="Courier New" w:hAnsi="Courier New" w:hint="default"/>
      </w:rPr>
    </w:lvl>
    <w:lvl w:ilvl="5">
      <w:start w:val="1"/>
      <w:numFmt w:val="none"/>
      <w:lvlText w:val=""/>
      <w:legacy w:legacy="1" w:legacySpace="120" w:legacyIndent="360"/>
      <w:lvlJc w:val="left"/>
      <w:pPr>
        <w:ind w:left="1403" w:hanging="360"/>
      </w:pPr>
      <w:rPr>
        <w:rFonts w:ascii="Wingdings" w:hAnsi="Wingdings" w:hint="default"/>
      </w:rPr>
    </w:lvl>
    <w:lvl w:ilvl="6">
      <w:start w:val="1"/>
      <w:numFmt w:val="none"/>
      <w:lvlText w:val=""/>
      <w:legacy w:legacy="1" w:legacySpace="120" w:legacyIndent="360"/>
      <w:lvlJc w:val="left"/>
      <w:pPr>
        <w:ind w:left="1763" w:hanging="360"/>
      </w:pPr>
      <w:rPr>
        <w:rFonts w:ascii="Symbol" w:hAnsi="Symbol" w:hint="default"/>
      </w:rPr>
    </w:lvl>
    <w:lvl w:ilvl="7">
      <w:start w:val="1"/>
      <w:numFmt w:val="none"/>
      <w:lvlText w:val="o"/>
      <w:legacy w:legacy="1" w:legacySpace="120" w:legacyIndent="360"/>
      <w:lvlJc w:val="left"/>
      <w:pPr>
        <w:ind w:left="2123" w:hanging="360"/>
      </w:pPr>
      <w:rPr>
        <w:rFonts w:ascii="Courier New" w:hAnsi="Courier New" w:hint="default"/>
      </w:rPr>
    </w:lvl>
    <w:lvl w:ilvl="8">
      <w:start w:val="1"/>
      <w:numFmt w:val="none"/>
      <w:lvlText w:val=""/>
      <w:legacy w:legacy="1" w:legacySpace="120" w:legacyIndent="360"/>
      <w:lvlJc w:val="left"/>
      <w:pPr>
        <w:ind w:left="2483" w:hanging="360"/>
      </w:pPr>
      <w:rPr>
        <w:rFonts w:ascii="Wingdings" w:hAnsi="Wingdings" w:hint="default"/>
      </w:rPr>
    </w:lvl>
  </w:abstractNum>
  <w:abstractNum w:abstractNumId="83">
    <w:nsid w:val="52D20DF5"/>
    <w:multiLevelType w:val="hybridMultilevel"/>
    <w:tmpl w:val="FA0E6ECE"/>
    <w:lvl w:ilvl="0" w:tplc="04090003">
      <w:start w:val="1"/>
      <w:numFmt w:val="bullet"/>
      <w:lvlText w:val="o"/>
      <w:lvlJc w:val="left"/>
      <w:pPr>
        <w:ind w:left="2160" w:hanging="360"/>
      </w:pPr>
      <w:rPr>
        <w:rFonts w:ascii="Courier New" w:hAnsi="Courier New" w:cs="Courier New"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4">
    <w:nsid w:val="54E7629A"/>
    <w:multiLevelType w:val="hybridMultilevel"/>
    <w:tmpl w:val="DA4A083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nsid w:val="57287386"/>
    <w:multiLevelType w:val="hybridMultilevel"/>
    <w:tmpl w:val="6C882A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7494724"/>
    <w:multiLevelType w:val="hybridMultilevel"/>
    <w:tmpl w:val="1740778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1850FCB2">
      <w:start w:val="1"/>
      <w:numFmt w:val="lowerLetter"/>
      <w:lvlText w:val="%3)"/>
      <w:lvlJc w:val="left"/>
      <w:pPr>
        <w:ind w:left="2700" w:hanging="360"/>
      </w:pPr>
      <w:rPr>
        <w:rFonts w:hint="default"/>
      </w:rPr>
    </w:lvl>
    <w:lvl w:ilvl="3" w:tplc="E0FA69A4">
      <w:start w:val="3"/>
      <w:numFmt w:val="bullet"/>
      <w:lvlText w:val="-"/>
      <w:lvlJc w:val="left"/>
      <w:pPr>
        <w:ind w:left="4020" w:hanging="1140"/>
      </w:pPr>
      <w:rPr>
        <w:rFonts w:ascii="Tahoma" w:eastAsia="Times New Roman" w:hAnsi="Tahoma" w:cs="Tahoma"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59E85617"/>
    <w:multiLevelType w:val="hybridMultilevel"/>
    <w:tmpl w:val="E0DAB5F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nsid w:val="5EEF4B1E"/>
    <w:multiLevelType w:val="multilevel"/>
    <w:tmpl w:val="8766E664"/>
    <w:lvl w:ilvl="0">
      <w:numFmt w:val="none"/>
      <w:lvlText w:val=""/>
      <w:lvlJc w:val="left"/>
      <w:pPr>
        <w:tabs>
          <w:tab w:val="num" w:pos="360"/>
        </w:tabs>
      </w:pPr>
    </w:lvl>
    <w:lvl w:ilvl="1">
      <w:start w:val="1"/>
      <w:numFmt w:val="none"/>
      <w:lvlText w:val="o"/>
      <w:legacy w:legacy="1" w:legacySpace="120" w:legacyIndent="360"/>
      <w:lvlJc w:val="left"/>
      <w:pPr>
        <w:ind w:left="-37" w:hanging="360"/>
      </w:pPr>
      <w:rPr>
        <w:rFonts w:ascii="Courier New" w:hAnsi="Courier New" w:hint="default"/>
      </w:rPr>
    </w:lvl>
    <w:lvl w:ilvl="2">
      <w:start w:val="1"/>
      <w:numFmt w:val="none"/>
      <w:lvlText w:val=""/>
      <w:legacy w:legacy="1" w:legacySpace="120" w:legacyIndent="360"/>
      <w:lvlJc w:val="left"/>
      <w:pPr>
        <w:ind w:left="323" w:hanging="360"/>
      </w:pPr>
      <w:rPr>
        <w:rFonts w:ascii="Wingdings" w:hAnsi="Wingdings" w:hint="default"/>
      </w:rPr>
    </w:lvl>
    <w:lvl w:ilvl="3">
      <w:start w:val="1"/>
      <w:numFmt w:val="none"/>
      <w:lvlText w:val=""/>
      <w:legacy w:legacy="1" w:legacySpace="120" w:legacyIndent="360"/>
      <w:lvlJc w:val="left"/>
      <w:pPr>
        <w:ind w:left="683" w:hanging="360"/>
      </w:pPr>
      <w:rPr>
        <w:rFonts w:ascii="Symbol" w:hAnsi="Symbol" w:hint="default"/>
      </w:rPr>
    </w:lvl>
    <w:lvl w:ilvl="4">
      <w:start w:val="1"/>
      <w:numFmt w:val="none"/>
      <w:lvlText w:val="o"/>
      <w:legacy w:legacy="1" w:legacySpace="120" w:legacyIndent="360"/>
      <w:lvlJc w:val="left"/>
      <w:pPr>
        <w:ind w:left="1043" w:hanging="360"/>
      </w:pPr>
      <w:rPr>
        <w:rFonts w:ascii="Courier New" w:hAnsi="Courier New" w:hint="default"/>
      </w:rPr>
    </w:lvl>
    <w:lvl w:ilvl="5">
      <w:start w:val="1"/>
      <w:numFmt w:val="none"/>
      <w:lvlText w:val=""/>
      <w:legacy w:legacy="1" w:legacySpace="120" w:legacyIndent="360"/>
      <w:lvlJc w:val="left"/>
      <w:pPr>
        <w:ind w:left="1403" w:hanging="360"/>
      </w:pPr>
      <w:rPr>
        <w:rFonts w:ascii="Wingdings" w:hAnsi="Wingdings" w:hint="default"/>
      </w:rPr>
    </w:lvl>
    <w:lvl w:ilvl="6">
      <w:start w:val="1"/>
      <w:numFmt w:val="none"/>
      <w:lvlText w:val=""/>
      <w:legacy w:legacy="1" w:legacySpace="120" w:legacyIndent="360"/>
      <w:lvlJc w:val="left"/>
      <w:pPr>
        <w:ind w:left="1763" w:hanging="360"/>
      </w:pPr>
      <w:rPr>
        <w:rFonts w:ascii="Symbol" w:hAnsi="Symbol" w:hint="default"/>
      </w:rPr>
    </w:lvl>
    <w:lvl w:ilvl="7">
      <w:start w:val="1"/>
      <w:numFmt w:val="none"/>
      <w:lvlText w:val="o"/>
      <w:legacy w:legacy="1" w:legacySpace="120" w:legacyIndent="360"/>
      <w:lvlJc w:val="left"/>
      <w:pPr>
        <w:ind w:left="2123" w:hanging="360"/>
      </w:pPr>
      <w:rPr>
        <w:rFonts w:ascii="Courier New" w:hAnsi="Courier New" w:hint="default"/>
      </w:rPr>
    </w:lvl>
    <w:lvl w:ilvl="8">
      <w:start w:val="1"/>
      <w:numFmt w:val="none"/>
      <w:lvlText w:val=""/>
      <w:legacy w:legacy="1" w:legacySpace="120" w:legacyIndent="360"/>
      <w:lvlJc w:val="left"/>
      <w:pPr>
        <w:ind w:left="2483" w:hanging="360"/>
      </w:pPr>
      <w:rPr>
        <w:rFonts w:ascii="Wingdings" w:hAnsi="Wingdings" w:hint="default"/>
      </w:rPr>
    </w:lvl>
  </w:abstractNum>
  <w:abstractNum w:abstractNumId="89">
    <w:nsid w:val="5F854A61"/>
    <w:multiLevelType w:val="multilevel"/>
    <w:tmpl w:val="C4906E16"/>
    <w:lvl w:ilvl="0">
      <w:start w:val="1"/>
      <w:numFmt w:val="bullet"/>
      <w:lvlText w:val=""/>
      <w:lvlJc w:val="left"/>
      <w:pPr>
        <w:tabs>
          <w:tab w:val="num" w:pos="720"/>
        </w:tabs>
        <w:ind w:left="720" w:hanging="360"/>
      </w:pPr>
      <w:rPr>
        <w:rFonts w:ascii="Wingdings 3" w:hAnsi="Wingdings 3"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60723D56"/>
    <w:multiLevelType w:val="hybridMultilevel"/>
    <w:tmpl w:val="BB2AE64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1">
    <w:nsid w:val="623B4368"/>
    <w:multiLevelType w:val="hybridMultilevel"/>
    <w:tmpl w:val="011629A8"/>
    <w:lvl w:ilvl="0" w:tplc="04180001">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24D75C7"/>
    <w:multiLevelType w:val="hybridMultilevel"/>
    <w:tmpl w:val="55EE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4722F08"/>
    <w:multiLevelType w:val="hybridMultilevel"/>
    <w:tmpl w:val="12D60B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4E14D15"/>
    <w:multiLevelType w:val="hybridMultilevel"/>
    <w:tmpl w:val="BF2CAB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67155589"/>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6">
    <w:nsid w:val="675D23A9"/>
    <w:multiLevelType w:val="hybridMultilevel"/>
    <w:tmpl w:val="C8342408"/>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8560542"/>
    <w:multiLevelType w:val="hybridMultilevel"/>
    <w:tmpl w:val="A41A157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nsid w:val="69400BA9"/>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9">
    <w:nsid w:val="69750B74"/>
    <w:multiLevelType w:val="hybridMultilevel"/>
    <w:tmpl w:val="200A8B6E"/>
    <w:lvl w:ilvl="0" w:tplc="ED2668EA">
      <w:start w:val="1"/>
      <w:numFmt w:val="bullet"/>
      <w:lvlText w:val=""/>
      <w:lvlJc w:val="left"/>
      <w:pPr>
        <w:ind w:left="720" w:hanging="360"/>
      </w:pPr>
      <w:rPr>
        <w:rFonts w:ascii="Symbol" w:hAnsi="Symbol" w:hint="default"/>
      </w:rPr>
    </w:lvl>
    <w:lvl w:ilvl="1" w:tplc="7782497A" w:tentative="1">
      <w:start w:val="1"/>
      <w:numFmt w:val="bullet"/>
      <w:lvlText w:val="o"/>
      <w:lvlJc w:val="left"/>
      <w:pPr>
        <w:ind w:left="1440" w:hanging="360"/>
      </w:pPr>
      <w:rPr>
        <w:rFonts w:ascii="Courier New" w:hAnsi="Courier New" w:cs="Courier New" w:hint="default"/>
      </w:rPr>
    </w:lvl>
    <w:lvl w:ilvl="2" w:tplc="535C4504" w:tentative="1">
      <w:start w:val="1"/>
      <w:numFmt w:val="bullet"/>
      <w:lvlText w:val=""/>
      <w:lvlJc w:val="left"/>
      <w:pPr>
        <w:ind w:left="2160" w:hanging="360"/>
      </w:pPr>
      <w:rPr>
        <w:rFonts w:ascii="Wingdings" w:hAnsi="Wingdings" w:hint="default"/>
      </w:rPr>
    </w:lvl>
    <w:lvl w:ilvl="3" w:tplc="F702D158" w:tentative="1">
      <w:start w:val="1"/>
      <w:numFmt w:val="bullet"/>
      <w:lvlText w:val=""/>
      <w:lvlJc w:val="left"/>
      <w:pPr>
        <w:ind w:left="2880" w:hanging="360"/>
      </w:pPr>
      <w:rPr>
        <w:rFonts w:ascii="Symbol" w:hAnsi="Symbol" w:hint="default"/>
      </w:rPr>
    </w:lvl>
    <w:lvl w:ilvl="4" w:tplc="B58EA0D4" w:tentative="1">
      <w:start w:val="1"/>
      <w:numFmt w:val="bullet"/>
      <w:lvlText w:val="o"/>
      <w:lvlJc w:val="left"/>
      <w:pPr>
        <w:ind w:left="3600" w:hanging="360"/>
      </w:pPr>
      <w:rPr>
        <w:rFonts w:ascii="Courier New" w:hAnsi="Courier New" w:cs="Courier New" w:hint="default"/>
      </w:rPr>
    </w:lvl>
    <w:lvl w:ilvl="5" w:tplc="8ED02BFC" w:tentative="1">
      <w:start w:val="1"/>
      <w:numFmt w:val="bullet"/>
      <w:lvlText w:val=""/>
      <w:lvlJc w:val="left"/>
      <w:pPr>
        <w:ind w:left="4320" w:hanging="360"/>
      </w:pPr>
      <w:rPr>
        <w:rFonts w:ascii="Wingdings" w:hAnsi="Wingdings" w:hint="default"/>
      </w:rPr>
    </w:lvl>
    <w:lvl w:ilvl="6" w:tplc="DF50A224" w:tentative="1">
      <w:start w:val="1"/>
      <w:numFmt w:val="bullet"/>
      <w:lvlText w:val=""/>
      <w:lvlJc w:val="left"/>
      <w:pPr>
        <w:ind w:left="5040" w:hanging="360"/>
      </w:pPr>
      <w:rPr>
        <w:rFonts w:ascii="Symbol" w:hAnsi="Symbol" w:hint="default"/>
      </w:rPr>
    </w:lvl>
    <w:lvl w:ilvl="7" w:tplc="C63436AE" w:tentative="1">
      <w:start w:val="1"/>
      <w:numFmt w:val="bullet"/>
      <w:lvlText w:val="o"/>
      <w:lvlJc w:val="left"/>
      <w:pPr>
        <w:ind w:left="5760" w:hanging="360"/>
      </w:pPr>
      <w:rPr>
        <w:rFonts w:ascii="Courier New" w:hAnsi="Courier New" w:cs="Courier New" w:hint="default"/>
      </w:rPr>
    </w:lvl>
    <w:lvl w:ilvl="8" w:tplc="1D3A8692" w:tentative="1">
      <w:start w:val="1"/>
      <w:numFmt w:val="bullet"/>
      <w:lvlText w:val=""/>
      <w:lvlJc w:val="left"/>
      <w:pPr>
        <w:ind w:left="6480" w:hanging="360"/>
      </w:pPr>
      <w:rPr>
        <w:rFonts w:ascii="Wingdings" w:hAnsi="Wingdings" w:hint="default"/>
      </w:rPr>
    </w:lvl>
  </w:abstractNum>
  <w:abstractNum w:abstractNumId="100">
    <w:nsid w:val="6A5466C6"/>
    <w:multiLevelType w:val="hybridMultilevel"/>
    <w:tmpl w:val="2FF8C9C8"/>
    <w:lvl w:ilvl="0" w:tplc="726643AC">
      <w:numFmt w:val="bullet"/>
      <w:lvlText w:val="-"/>
      <w:lvlJc w:val="left"/>
      <w:pPr>
        <w:tabs>
          <w:tab w:val="num" w:pos="813"/>
        </w:tabs>
        <w:ind w:left="813" w:hanging="340"/>
      </w:pPr>
      <w:rPr>
        <w:rFonts w:ascii="Times New Roman" w:eastAsia="Times New Roman" w:hAnsi="Times New Roman" w:cs="Times New Roman"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101">
    <w:nsid w:val="6C3D3C4E"/>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2">
    <w:nsid w:val="6C93170F"/>
    <w:multiLevelType w:val="hybridMultilevel"/>
    <w:tmpl w:val="5CE06552"/>
    <w:lvl w:ilvl="0" w:tplc="31585AF8">
      <w:start w:val="3"/>
      <w:numFmt w:val="upperRoman"/>
      <w:lvlText w:val="%1."/>
      <w:lvlJc w:val="left"/>
      <w:pPr>
        <w:ind w:left="1080" w:hanging="72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CFE2B4E"/>
    <w:multiLevelType w:val="hybridMultilevel"/>
    <w:tmpl w:val="4AA89EB0"/>
    <w:lvl w:ilvl="0" w:tplc="9690A73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nsid w:val="6D040782"/>
    <w:multiLevelType w:val="hybridMultilevel"/>
    <w:tmpl w:val="8F9A72C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5">
    <w:nsid w:val="6DD55617"/>
    <w:multiLevelType w:val="hybridMultilevel"/>
    <w:tmpl w:val="6B228022"/>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nsid w:val="71004A6C"/>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7">
    <w:nsid w:val="7111610F"/>
    <w:multiLevelType w:val="hybridMultilevel"/>
    <w:tmpl w:val="1DA22588"/>
    <w:lvl w:ilvl="0" w:tplc="6C86EF9E">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3055959"/>
    <w:multiLevelType w:val="hybridMultilevel"/>
    <w:tmpl w:val="E278D1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nsid w:val="735B3C27"/>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10">
    <w:nsid w:val="753536A8"/>
    <w:multiLevelType w:val="hybridMultilevel"/>
    <w:tmpl w:val="F5428896"/>
    <w:lvl w:ilvl="0" w:tplc="2A48988E">
      <w:start w:val="1"/>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nsid w:val="782A4565"/>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12">
    <w:nsid w:val="792E1C65"/>
    <w:multiLevelType w:val="hybridMultilevel"/>
    <w:tmpl w:val="E996D51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3892A3B6">
      <w:start w:val="1"/>
      <w:numFmt w:val="upperLetter"/>
      <w:lvlText w:val="%3."/>
      <w:lvlJc w:val="left"/>
      <w:pPr>
        <w:ind w:left="2340" w:hanging="360"/>
      </w:pPr>
      <w:rPr>
        <w:rFonts w:hint="default"/>
      </w:rPr>
    </w:lvl>
    <w:lvl w:ilvl="3" w:tplc="408C96CC">
      <w:start w:val="1"/>
      <w:numFmt w:val="decimal"/>
      <w:lvlText w:val="%4."/>
      <w:lvlJc w:val="left"/>
      <w:pPr>
        <w:ind w:left="6598"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nsid w:val="7C441F99"/>
    <w:multiLevelType w:val="hybridMultilevel"/>
    <w:tmpl w:val="D0B08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C5815E7"/>
    <w:multiLevelType w:val="hybridMultilevel"/>
    <w:tmpl w:val="C270F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C9A04B3"/>
    <w:multiLevelType w:val="multilevel"/>
    <w:tmpl w:val="DA9C3468"/>
    <w:lvl w:ilvl="0">
      <w:start w:val="1"/>
      <w:numFmt w:val="upperRoman"/>
      <w:pStyle w:val="Heading2Imprint"/>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6">
    <w:nsid w:val="7DF03E40"/>
    <w:multiLevelType w:val="hybridMultilevel"/>
    <w:tmpl w:val="9F7AB310"/>
    <w:lvl w:ilvl="0" w:tplc="122A2104">
      <w:start w:val="1"/>
      <w:numFmt w:val="bullet"/>
      <w:lvlText w:val=""/>
      <w:lvlJc w:val="left"/>
      <w:pPr>
        <w:ind w:left="795" w:hanging="360"/>
      </w:pPr>
      <w:rPr>
        <w:rFonts w:ascii="Wingdings" w:hAnsi="Wingdings" w:hint="default"/>
        <w:color w:val="auto"/>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7">
    <w:nsid w:val="7E6F33D0"/>
    <w:multiLevelType w:val="hybridMultilevel"/>
    <w:tmpl w:val="E53E19A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nsid w:val="7E9D2DDB"/>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19">
    <w:nsid w:val="7EF602B3"/>
    <w:multiLevelType w:val="hybridMultilevel"/>
    <w:tmpl w:val="7468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4"/>
  </w:num>
  <w:num w:numId="2">
    <w:abstractNumId w:val="21"/>
  </w:num>
  <w:num w:numId="3">
    <w:abstractNumId w:val="115"/>
  </w:num>
  <w:num w:numId="4">
    <w:abstractNumId w:val="64"/>
  </w:num>
  <w:num w:numId="5">
    <w:abstractNumId w:val="38"/>
  </w:num>
  <w:num w:numId="6">
    <w:abstractNumId w:val="51"/>
  </w:num>
  <w:num w:numId="7">
    <w:abstractNumId w:val="86"/>
  </w:num>
  <w:num w:numId="8">
    <w:abstractNumId w:val="7"/>
  </w:num>
  <w:num w:numId="9">
    <w:abstractNumId w:val="52"/>
  </w:num>
  <w:num w:numId="10">
    <w:abstractNumId w:val="26"/>
  </w:num>
  <w:num w:numId="11">
    <w:abstractNumId w:val="6"/>
  </w:num>
  <w:num w:numId="12">
    <w:abstractNumId w:val="110"/>
  </w:num>
  <w:num w:numId="13">
    <w:abstractNumId w:val="48"/>
  </w:num>
  <w:num w:numId="14">
    <w:abstractNumId w:val="14"/>
  </w:num>
  <w:num w:numId="15">
    <w:abstractNumId w:val="41"/>
  </w:num>
  <w:num w:numId="16">
    <w:abstractNumId w:val="76"/>
  </w:num>
  <w:num w:numId="17">
    <w:abstractNumId w:val="99"/>
  </w:num>
  <w:num w:numId="18">
    <w:abstractNumId w:val="10"/>
  </w:num>
  <w:num w:numId="19">
    <w:abstractNumId w:val="112"/>
  </w:num>
  <w:num w:numId="20">
    <w:abstractNumId w:val="96"/>
  </w:num>
  <w:num w:numId="21">
    <w:abstractNumId w:val="107"/>
  </w:num>
  <w:num w:numId="22">
    <w:abstractNumId w:val="56"/>
  </w:num>
  <w:num w:numId="23">
    <w:abstractNumId w:val="32"/>
  </w:num>
  <w:num w:numId="24">
    <w:abstractNumId w:val="65"/>
  </w:num>
  <w:num w:numId="25">
    <w:abstractNumId w:val="5"/>
  </w:num>
  <w:num w:numId="26">
    <w:abstractNumId w:val="9"/>
  </w:num>
  <w:num w:numId="27">
    <w:abstractNumId w:val="116"/>
  </w:num>
  <w:num w:numId="28">
    <w:abstractNumId w:val="60"/>
  </w:num>
  <w:num w:numId="29">
    <w:abstractNumId w:val="93"/>
  </w:num>
  <w:num w:numId="30">
    <w:abstractNumId w:val="68"/>
  </w:num>
  <w:num w:numId="31">
    <w:abstractNumId w:val="58"/>
  </w:num>
  <w:num w:numId="32">
    <w:abstractNumId w:val="59"/>
  </w:num>
  <w:num w:numId="33">
    <w:abstractNumId w:val="83"/>
  </w:num>
  <w:num w:numId="34">
    <w:abstractNumId w:val="114"/>
  </w:num>
  <w:num w:numId="35">
    <w:abstractNumId w:val="37"/>
  </w:num>
  <w:num w:numId="36">
    <w:abstractNumId w:val="31"/>
  </w:num>
  <w:num w:numId="37">
    <w:abstractNumId w:val="54"/>
  </w:num>
  <w:num w:numId="38">
    <w:abstractNumId w:val="55"/>
  </w:num>
  <w:num w:numId="39">
    <w:abstractNumId w:val="50"/>
  </w:num>
  <w:num w:numId="40">
    <w:abstractNumId w:val="40"/>
  </w:num>
  <w:num w:numId="41">
    <w:abstractNumId w:val="105"/>
  </w:num>
  <w:num w:numId="42">
    <w:abstractNumId w:val="53"/>
  </w:num>
  <w:num w:numId="43">
    <w:abstractNumId w:val="13"/>
  </w:num>
  <w:num w:numId="44">
    <w:abstractNumId w:val="69"/>
  </w:num>
  <w:num w:numId="45">
    <w:abstractNumId w:val="67"/>
  </w:num>
  <w:num w:numId="46">
    <w:abstractNumId w:val="42"/>
  </w:num>
  <w:num w:numId="47">
    <w:abstractNumId w:val="44"/>
  </w:num>
  <w:num w:numId="48">
    <w:abstractNumId w:val="34"/>
  </w:num>
  <w:num w:numId="49">
    <w:abstractNumId w:val="36"/>
  </w:num>
  <w:num w:numId="50">
    <w:abstractNumId w:val="92"/>
  </w:num>
  <w:num w:numId="51">
    <w:abstractNumId w:val="77"/>
  </w:num>
  <w:num w:numId="52">
    <w:abstractNumId w:val="24"/>
  </w:num>
  <w:num w:numId="53">
    <w:abstractNumId w:val="43"/>
  </w:num>
  <w:num w:numId="54">
    <w:abstractNumId w:val="23"/>
  </w:num>
  <w:num w:numId="55">
    <w:abstractNumId w:val="16"/>
  </w:num>
  <w:num w:numId="56">
    <w:abstractNumId w:val="49"/>
  </w:num>
  <w:num w:numId="57">
    <w:abstractNumId w:val="47"/>
  </w:num>
  <w:num w:numId="58">
    <w:abstractNumId w:val="71"/>
  </w:num>
  <w:num w:numId="59">
    <w:abstractNumId w:val="63"/>
  </w:num>
  <w:num w:numId="60">
    <w:abstractNumId w:val="119"/>
  </w:num>
  <w:num w:numId="61">
    <w:abstractNumId w:val="66"/>
  </w:num>
  <w:num w:numId="62">
    <w:abstractNumId w:val="103"/>
  </w:num>
  <w:num w:numId="63">
    <w:abstractNumId w:val="61"/>
  </w:num>
  <w:num w:numId="64">
    <w:abstractNumId w:val="62"/>
  </w:num>
  <w:num w:numId="65">
    <w:abstractNumId w:val="87"/>
  </w:num>
  <w:num w:numId="66">
    <w:abstractNumId w:val="97"/>
  </w:num>
  <w:num w:numId="67">
    <w:abstractNumId w:val="75"/>
  </w:num>
  <w:num w:numId="68">
    <w:abstractNumId w:val="29"/>
  </w:num>
  <w:num w:numId="69">
    <w:abstractNumId w:val="88"/>
  </w:num>
  <w:num w:numId="70">
    <w:abstractNumId w:val="82"/>
  </w:num>
  <w:num w:numId="71">
    <w:abstractNumId w:val="100"/>
  </w:num>
  <w:num w:numId="72">
    <w:abstractNumId w:val="28"/>
  </w:num>
  <w:num w:numId="73">
    <w:abstractNumId w:val="45"/>
  </w:num>
  <w:num w:numId="74">
    <w:abstractNumId w:val="46"/>
  </w:num>
  <w:num w:numId="75">
    <w:abstractNumId w:val="118"/>
  </w:num>
  <w:num w:numId="76">
    <w:abstractNumId w:val="109"/>
  </w:num>
  <w:num w:numId="77">
    <w:abstractNumId w:val="8"/>
  </w:num>
  <w:num w:numId="78">
    <w:abstractNumId w:val="81"/>
  </w:num>
  <w:num w:numId="79">
    <w:abstractNumId w:val="111"/>
  </w:num>
  <w:num w:numId="80">
    <w:abstractNumId w:val="78"/>
  </w:num>
  <w:num w:numId="81">
    <w:abstractNumId w:val="106"/>
  </w:num>
  <w:num w:numId="82">
    <w:abstractNumId w:val="101"/>
  </w:num>
  <w:num w:numId="83">
    <w:abstractNumId w:val="25"/>
  </w:num>
  <w:num w:numId="84">
    <w:abstractNumId w:val="12"/>
  </w:num>
  <w:num w:numId="85">
    <w:abstractNumId w:val="79"/>
  </w:num>
  <w:num w:numId="86">
    <w:abstractNumId w:val="98"/>
  </w:num>
  <w:num w:numId="87">
    <w:abstractNumId w:val="95"/>
  </w:num>
  <w:num w:numId="88">
    <w:abstractNumId w:val="113"/>
  </w:num>
  <w:num w:numId="89">
    <w:abstractNumId w:val="85"/>
  </w:num>
  <w:num w:numId="90">
    <w:abstractNumId w:val="15"/>
  </w:num>
  <w:num w:numId="91">
    <w:abstractNumId w:val="102"/>
  </w:num>
  <w:num w:numId="92">
    <w:abstractNumId w:val="57"/>
  </w:num>
  <w:num w:numId="93">
    <w:abstractNumId w:val="17"/>
  </w:num>
  <w:num w:numId="94">
    <w:abstractNumId w:val="30"/>
  </w:num>
  <w:num w:numId="95">
    <w:abstractNumId w:val="22"/>
  </w:num>
  <w:num w:numId="96">
    <w:abstractNumId w:val="104"/>
  </w:num>
  <w:num w:numId="97">
    <w:abstractNumId w:val="90"/>
  </w:num>
  <w:num w:numId="98">
    <w:abstractNumId w:val="94"/>
  </w:num>
  <w:num w:numId="99">
    <w:abstractNumId w:val="39"/>
  </w:num>
  <w:num w:numId="100">
    <w:abstractNumId w:val="84"/>
  </w:num>
  <w:num w:numId="101">
    <w:abstractNumId w:val="33"/>
  </w:num>
  <w:num w:numId="102">
    <w:abstractNumId w:val="70"/>
  </w:num>
  <w:num w:numId="103">
    <w:abstractNumId w:val="27"/>
  </w:num>
  <w:num w:numId="104">
    <w:abstractNumId w:val="72"/>
  </w:num>
  <w:num w:numId="105">
    <w:abstractNumId w:val="19"/>
  </w:num>
  <w:num w:numId="106">
    <w:abstractNumId w:val="91"/>
  </w:num>
  <w:num w:numId="107">
    <w:abstractNumId w:val="80"/>
  </w:num>
  <w:num w:numId="108">
    <w:abstractNumId w:val="89"/>
  </w:num>
  <w:num w:numId="109">
    <w:abstractNumId w:val="35"/>
  </w:num>
  <w:num w:numId="110">
    <w:abstractNumId w:val="20"/>
  </w:num>
  <w:num w:numId="111">
    <w:abstractNumId w:val="18"/>
  </w:num>
  <w:num w:numId="112">
    <w:abstractNumId w:val="73"/>
  </w:num>
  <w:num w:numId="113">
    <w:abstractNumId w:val="117"/>
  </w:num>
  <w:num w:numId="114">
    <w:abstractNumId w:val="108"/>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2"/>
  <w:hideSpellingErrors/>
  <w:hideGrammaticalErrors/>
  <w:proofState w:spelling="clean" w:grammar="clean"/>
  <w:trackRevisions/>
  <w:defaultTabStop w:val="708"/>
  <w:hyphenationZone w:val="425"/>
  <w:drawingGridHorizontalSpacing w:val="110"/>
  <w:displayHorizontalDrawingGridEvery w:val="2"/>
  <w:characterSpacingControl w:val="doNotCompress"/>
  <w:hdrShapeDefaults>
    <o:shapedefaults v:ext="edit" spidmax="7170">
      <o:colormru v:ext="edit" colors="#18721c,#1bdb32,#3c3"/>
    </o:shapedefaults>
  </w:hdrShapeDefaults>
  <w:footnotePr>
    <w:footnote w:id="-1"/>
    <w:footnote w:id="0"/>
  </w:footnotePr>
  <w:endnotePr>
    <w:endnote w:id="-1"/>
    <w:endnote w:id="0"/>
  </w:endnotePr>
  <w:compat/>
  <w:rsids>
    <w:rsidRoot w:val="00C54585"/>
    <w:rsid w:val="00000C26"/>
    <w:rsid w:val="000017E5"/>
    <w:rsid w:val="000031CE"/>
    <w:rsid w:val="00003E04"/>
    <w:rsid w:val="00017A6A"/>
    <w:rsid w:val="00017BE3"/>
    <w:rsid w:val="00020272"/>
    <w:rsid w:val="00021FED"/>
    <w:rsid w:val="00030E7B"/>
    <w:rsid w:val="00030F3E"/>
    <w:rsid w:val="0003222E"/>
    <w:rsid w:val="00036E6D"/>
    <w:rsid w:val="00042E36"/>
    <w:rsid w:val="00046A35"/>
    <w:rsid w:val="00053625"/>
    <w:rsid w:val="00056D81"/>
    <w:rsid w:val="00057198"/>
    <w:rsid w:val="0006111E"/>
    <w:rsid w:val="000646B9"/>
    <w:rsid w:val="00065EB2"/>
    <w:rsid w:val="00066588"/>
    <w:rsid w:val="00073B5D"/>
    <w:rsid w:val="0007404E"/>
    <w:rsid w:val="00083043"/>
    <w:rsid w:val="000927C7"/>
    <w:rsid w:val="00093867"/>
    <w:rsid w:val="000969C1"/>
    <w:rsid w:val="0009745F"/>
    <w:rsid w:val="00097B7E"/>
    <w:rsid w:val="000A2830"/>
    <w:rsid w:val="000A28D2"/>
    <w:rsid w:val="000A46BB"/>
    <w:rsid w:val="000B225A"/>
    <w:rsid w:val="000B5F4F"/>
    <w:rsid w:val="000B6B1E"/>
    <w:rsid w:val="000B71F5"/>
    <w:rsid w:val="000C185F"/>
    <w:rsid w:val="000C6EDF"/>
    <w:rsid w:val="000C79B9"/>
    <w:rsid w:val="000D15F4"/>
    <w:rsid w:val="000D1BAB"/>
    <w:rsid w:val="000D599B"/>
    <w:rsid w:val="000D7F0A"/>
    <w:rsid w:val="00101456"/>
    <w:rsid w:val="001023CC"/>
    <w:rsid w:val="00103181"/>
    <w:rsid w:val="001041A7"/>
    <w:rsid w:val="0010422A"/>
    <w:rsid w:val="00107FC4"/>
    <w:rsid w:val="00114A13"/>
    <w:rsid w:val="00114A3A"/>
    <w:rsid w:val="00117571"/>
    <w:rsid w:val="001252A6"/>
    <w:rsid w:val="00125A1E"/>
    <w:rsid w:val="00127AE2"/>
    <w:rsid w:val="00130466"/>
    <w:rsid w:val="00130C9B"/>
    <w:rsid w:val="001323B9"/>
    <w:rsid w:val="00132E23"/>
    <w:rsid w:val="001343F4"/>
    <w:rsid w:val="00135CC2"/>
    <w:rsid w:val="0014280F"/>
    <w:rsid w:val="00143AE3"/>
    <w:rsid w:val="00144587"/>
    <w:rsid w:val="001453E2"/>
    <w:rsid w:val="00147822"/>
    <w:rsid w:val="001520E4"/>
    <w:rsid w:val="001575A8"/>
    <w:rsid w:val="0016423B"/>
    <w:rsid w:val="00164B9F"/>
    <w:rsid w:val="00165C82"/>
    <w:rsid w:val="00165F0D"/>
    <w:rsid w:val="00166F20"/>
    <w:rsid w:val="00173F44"/>
    <w:rsid w:val="001744AD"/>
    <w:rsid w:val="0017552D"/>
    <w:rsid w:val="00176C62"/>
    <w:rsid w:val="00181B6E"/>
    <w:rsid w:val="00182959"/>
    <w:rsid w:val="00192445"/>
    <w:rsid w:val="00193D29"/>
    <w:rsid w:val="00196FF2"/>
    <w:rsid w:val="001A3358"/>
    <w:rsid w:val="001A5CFF"/>
    <w:rsid w:val="001C0AC2"/>
    <w:rsid w:val="001C4C43"/>
    <w:rsid w:val="001C4F61"/>
    <w:rsid w:val="001C7BEE"/>
    <w:rsid w:val="001D11E6"/>
    <w:rsid w:val="001D2183"/>
    <w:rsid w:val="001D2767"/>
    <w:rsid w:val="001D2E31"/>
    <w:rsid w:val="001D39F5"/>
    <w:rsid w:val="001D4A5A"/>
    <w:rsid w:val="001D5EBE"/>
    <w:rsid w:val="001D70E3"/>
    <w:rsid w:val="001D79AE"/>
    <w:rsid w:val="001D79C1"/>
    <w:rsid w:val="001E045B"/>
    <w:rsid w:val="001E0BB8"/>
    <w:rsid w:val="001F12EC"/>
    <w:rsid w:val="001F1442"/>
    <w:rsid w:val="001F2DDF"/>
    <w:rsid w:val="001F55B7"/>
    <w:rsid w:val="001F7B17"/>
    <w:rsid w:val="00201436"/>
    <w:rsid w:val="0020385C"/>
    <w:rsid w:val="00205F76"/>
    <w:rsid w:val="00212188"/>
    <w:rsid w:val="00212B0F"/>
    <w:rsid w:val="00213B6C"/>
    <w:rsid w:val="0022081C"/>
    <w:rsid w:val="00221DA8"/>
    <w:rsid w:val="00224A0C"/>
    <w:rsid w:val="00226639"/>
    <w:rsid w:val="00240063"/>
    <w:rsid w:val="002437F6"/>
    <w:rsid w:val="00243F49"/>
    <w:rsid w:val="002464DF"/>
    <w:rsid w:val="002530D1"/>
    <w:rsid w:val="00263FF0"/>
    <w:rsid w:val="002653A2"/>
    <w:rsid w:val="002726AB"/>
    <w:rsid w:val="00274236"/>
    <w:rsid w:val="00274E2A"/>
    <w:rsid w:val="00275CFE"/>
    <w:rsid w:val="002A0492"/>
    <w:rsid w:val="002A2286"/>
    <w:rsid w:val="002A3E59"/>
    <w:rsid w:val="002A42CE"/>
    <w:rsid w:val="002A6C53"/>
    <w:rsid w:val="002B0CEF"/>
    <w:rsid w:val="002B537C"/>
    <w:rsid w:val="002C0576"/>
    <w:rsid w:val="002C1875"/>
    <w:rsid w:val="002C2FC9"/>
    <w:rsid w:val="002C6D29"/>
    <w:rsid w:val="002D16E9"/>
    <w:rsid w:val="002D5BCA"/>
    <w:rsid w:val="002D79A7"/>
    <w:rsid w:val="002E55A5"/>
    <w:rsid w:val="002E64F7"/>
    <w:rsid w:val="002E7DE2"/>
    <w:rsid w:val="002F095E"/>
    <w:rsid w:val="002F165F"/>
    <w:rsid w:val="002F454F"/>
    <w:rsid w:val="002F736D"/>
    <w:rsid w:val="00304872"/>
    <w:rsid w:val="00305AD3"/>
    <w:rsid w:val="0031059E"/>
    <w:rsid w:val="003105D2"/>
    <w:rsid w:val="003157F7"/>
    <w:rsid w:val="003210D8"/>
    <w:rsid w:val="003241AD"/>
    <w:rsid w:val="003275AA"/>
    <w:rsid w:val="00327B7C"/>
    <w:rsid w:val="003317B8"/>
    <w:rsid w:val="00332013"/>
    <w:rsid w:val="003420F2"/>
    <w:rsid w:val="00343D7D"/>
    <w:rsid w:val="00346B56"/>
    <w:rsid w:val="00347297"/>
    <w:rsid w:val="00347702"/>
    <w:rsid w:val="00350E37"/>
    <w:rsid w:val="00352705"/>
    <w:rsid w:val="00366890"/>
    <w:rsid w:val="00374F98"/>
    <w:rsid w:val="00375C01"/>
    <w:rsid w:val="0037640D"/>
    <w:rsid w:val="003818E9"/>
    <w:rsid w:val="00383C1A"/>
    <w:rsid w:val="0038407E"/>
    <w:rsid w:val="0039246B"/>
    <w:rsid w:val="00393D1B"/>
    <w:rsid w:val="003B0930"/>
    <w:rsid w:val="003B16F6"/>
    <w:rsid w:val="003B1DFC"/>
    <w:rsid w:val="003B1E1D"/>
    <w:rsid w:val="003B2800"/>
    <w:rsid w:val="003B51C7"/>
    <w:rsid w:val="003C736E"/>
    <w:rsid w:val="003D1D1F"/>
    <w:rsid w:val="003D26D8"/>
    <w:rsid w:val="003E1D18"/>
    <w:rsid w:val="003E2810"/>
    <w:rsid w:val="003E2A4B"/>
    <w:rsid w:val="003E489E"/>
    <w:rsid w:val="003E7352"/>
    <w:rsid w:val="003F287B"/>
    <w:rsid w:val="00402CA6"/>
    <w:rsid w:val="0040327C"/>
    <w:rsid w:val="00403656"/>
    <w:rsid w:val="0040655B"/>
    <w:rsid w:val="004151F5"/>
    <w:rsid w:val="00415FDA"/>
    <w:rsid w:val="00416A25"/>
    <w:rsid w:val="0042020C"/>
    <w:rsid w:val="004221D6"/>
    <w:rsid w:val="004267F3"/>
    <w:rsid w:val="004269E9"/>
    <w:rsid w:val="00426DD5"/>
    <w:rsid w:val="004317F9"/>
    <w:rsid w:val="00431B94"/>
    <w:rsid w:val="00434078"/>
    <w:rsid w:val="0043494F"/>
    <w:rsid w:val="00441FFD"/>
    <w:rsid w:val="00451A49"/>
    <w:rsid w:val="00452818"/>
    <w:rsid w:val="00456566"/>
    <w:rsid w:val="00465B0A"/>
    <w:rsid w:val="00465E1E"/>
    <w:rsid w:val="00472BC0"/>
    <w:rsid w:val="004825CE"/>
    <w:rsid w:val="00493B72"/>
    <w:rsid w:val="00493F5D"/>
    <w:rsid w:val="00496388"/>
    <w:rsid w:val="004A164A"/>
    <w:rsid w:val="004A1FE2"/>
    <w:rsid w:val="004A549B"/>
    <w:rsid w:val="004B361B"/>
    <w:rsid w:val="004B3C72"/>
    <w:rsid w:val="004B552C"/>
    <w:rsid w:val="004C1144"/>
    <w:rsid w:val="004C26E6"/>
    <w:rsid w:val="004C5BD2"/>
    <w:rsid w:val="004D3D49"/>
    <w:rsid w:val="004D40AF"/>
    <w:rsid w:val="004D4290"/>
    <w:rsid w:val="004D64AA"/>
    <w:rsid w:val="004D720B"/>
    <w:rsid w:val="004E0FDF"/>
    <w:rsid w:val="004E134B"/>
    <w:rsid w:val="004E1B05"/>
    <w:rsid w:val="004E2CF1"/>
    <w:rsid w:val="004E494F"/>
    <w:rsid w:val="004E526E"/>
    <w:rsid w:val="004F158F"/>
    <w:rsid w:val="004F5663"/>
    <w:rsid w:val="004F5F91"/>
    <w:rsid w:val="005000AD"/>
    <w:rsid w:val="005007D5"/>
    <w:rsid w:val="0050194F"/>
    <w:rsid w:val="00502B17"/>
    <w:rsid w:val="005134DC"/>
    <w:rsid w:val="00514FF1"/>
    <w:rsid w:val="0051754D"/>
    <w:rsid w:val="00520779"/>
    <w:rsid w:val="00522D09"/>
    <w:rsid w:val="00527C66"/>
    <w:rsid w:val="00533E9D"/>
    <w:rsid w:val="00534F20"/>
    <w:rsid w:val="00536344"/>
    <w:rsid w:val="0054393F"/>
    <w:rsid w:val="00546279"/>
    <w:rsid w:val="00550D7A"/>
    <w:rsid w:val="00554801"/>
    <w:rsid w:val="0055501C"/>
    <w:rsid w:val="005555BE"/>
    <w:rsid w:val="00557877"/>
    <w:rsid w:val="005610AE"/>
    <w:rsid w:val="0056190B"/>
    <w:rsid w:val="00562200"/>
    <w:rsid w:val="00563350"/>
    <w:rsid w:val="00567832"/>
    <w:rsid w:val="00570717"/>
    <w:rsid w:val="00581795"/>
    <w:rsid w:val="005818AB"/>
    <w:rsid w:val="00583EA0"/>
    <w:rsid w:val="00590D45"/>
    <w:rsid w:val="0059260E"/>
    <w:rsid w:val="00592E99"/>
    <w:rsid w:val="00597A99"/>
    <w:rsid w:val="005A4889"/>
    <w:rsid w:val="005B5976"/>
    <w:rsid w:val="005B6E5E"/>
    <w:rsid w:val="005C411B"/>
    <w:rsid w:val="005C700D"/>
    <w:rsid w:val="005D230D"/>
    <w:rsid w:val="005D2B26"/>
    <w:rsid w:val="005D49FA"/>
    <w:rsid w:val="005D5CDC"/>
    <w:rsid w:val="005E4AFE"/>
    <w:rsid w:val="005E578A"/>
    <w:rsid w:val="005E68A5"/>
    <w:rsid w:val="005E7F8B"/>
    <w:rsid w:val="005F03AA"/>
    <w:rsid w:val="005F6536"/>
    <w:rsid w:val="005F7053"/>
    <w:rsid w:val="0061499D"/>
    <w:rsid w:val="00615EDA"/>
    <w:rsid w:val="0061749E"/>
    <w:rsid w:val="00617E95"/>
    <w:rsid w:val="006218F4"/>
    <w:rsid w:val="00626111"/>
    <w:rsid w:val="0062671B"/>
    <w:rsid w:val="00633CFD"/>
    <w:rsid w:val="00634046"/>
    <w:rsid w:val="00637007"/>
    <w:rsid w:val="00641FF9"/>
    <w:rsid w:val="00643A63"/>
    <w:rsid w:val="00643C91"/>
    <w:rsid w:val="006452AA"/>
    <w:rsid w:val="00652CC2"/>
    <w:rsid w:val="0065325B"/>
    <w:rsid w:val="006538DB"/>
    <w:rsid w:val="00656519"/>
    <w:rsid w:val="0065773C"/>
    <w:rsid w:val="00660EE8"/>
    <w:rsid w:val="00660F23"/>
    <w:rsid w:val="00662316"/>
    <w:rsid w:val="00662CFD"/>
    <w:rsid w:val="006773D1"/>
    <w:rsid w:val="00681375"/>
    <w:rsid w:val="00687140"/>
    <w:rsid w:val="00690A6C"/>
    <w:rsid w:val="00690F23"/>
    <w:rsid w:val="00691033"/>
    <w:rsid w:val="0069505A"/>
    <w:rsid w:val="006A06B0"/>
    <w:rsid w:val="006A0A15"/>
    <w:rsid w:val="006A1E3E"/>
    <w:rsid w:val="006A2E27"/>
    <w:rsid w:val="006A5439"/>
    <w:rsid w:val="006B4AB5"/>
    <w:rsid w:val="006B7AE1"/>
    <w:rsid w:val="006C083A"/>
    <w:rsid w:val="006C5C88"/>
    <w:rsid w:val="006D0901"/>
    <w:rsid w:val="006D3718"/>
    <w:rsid w:val="006D6342"/>
    <w:rsid w:val="006D7A63"/>
    <w:rsid w:val="006D7AB2"/>
    <w:rsid w:val="006E0536"/>
    <w:rsid w:val="006E26CF"/>
    <w:rsid w:val="006E3A6E"/>
    <w:rsid w:val="006F0678"/>
    <w:rsid w:val="006F495E"/>
    <w:rsid w:val="006F4B23"/>
    <w:rsid w:val="00705C48"/>
    <w:rsid w:val="007070DD"/>
    <w:rsid w:val="007100D1"/>
    <w:rsid w:val="007110DC"/>
    <w:rsid w:val="007131B0"/>
    <w:rsid w:val="007147BE"/>
    <w:rsid w:val="00716794"/>
    <w:rsid w:val="00717096"/>
    <w:rsid w:val="00720ABA"/>
    <w:rsid w:val="00724F8F"/>
    <w:rsid w:val="007301A1"/>
    <w:rsid w:val="007346EE"/>
    <w:rsid w:val="00737E71"/>
    <w:rsid w:val="0074389F"/>
    <w:rsid w:val="00752512"/>
    <w:rsid w:val="00753CFE"/>
    <w:rsid w:val="007569EF"/>
    <w:rsid w:val="0076182C"/>
    <w:rsid w:val="0076401E"/>
    <w:rsid w:val="00766782"/>
    <w:rsid w:val="00767147"/>
    <w:rsid w:val="007703CF"/>
    <w:rsid w:val="00776B83"/>
    <w:rsid w:val="00785EF1"/>
    <w:rsid w:val="00786342"/>
    <w:rsid w:val="00786A93"/>
    <w:rsid w:val="00792B22"/>
    <w:rsid w:val="00795D9B"/>
    <w:rsid w:val="007A272D"/>
    <w:rsid w:val="007A2ADB"/>
    <w:rsid w:val="007A70DD"/>
    <w:rsid w:val="007A77FE"/>
    <w:rsid w:val="007B7D78"/>
    <w:rsid w:val="007C0143"/>
    <w:rsid w:val="007E056C"/>
    <w:rsid w:val="007E558B"/>
    <w:rsid w:val="007F0A81"/>
    <w:rsid w:val="007F12EF"/>
    <w:rsid w:val="007F4006"/>
    <w:rsid w:val="007F5796"/>
    <w:rsid w:val="0080018A"/>
    <w:rsid w:val="00801B26"/>
    <w:rsid w:val="00802256"/>
    <w:rsid w:val="00806E12"/>
    <w:rsid w:val="008139E9"/>
    <w:rsid w:val="00814564"/>
    <w:rsid w:val="00820DC9"/>
    <w:rsid w:val="00821369"/>
    <w:rsid w:val="008226AE"/>
    <w:rsid w:val="00823C40"/>
    <w:rsid w:val="00825045"/>
    <w:rsid w:val="008255E2"/>
    <w:rsid w:val="0083063D"/>
    <w:rsid w:val="00831672"/>
    <w:rsid w:val="00832A12"/>
    <w:rsid w:val="0083735E"/>
    <w:rsid w:val="0084052B"/>
    <w:rsid w:val="0084284E"/>
    <w:rsid w:val="00846AFA"/>
    <w:rsid w:val="00847FB5"/>
    <w:rsid w:val="008512E6"/>
    <w:rsid w:val="00856DE9"/>
    <w:rsid w:val="0086236F"/>
    <w:rsid w:val="00863698"/>
    <w:rsid w:val="00865799"/>
    <w:rsid w:val="00870044"/>
    <w:rsid w:val="00872234"/>
    <w:rsid w:val="0087225D"/>
    <w:rsid w:val="00874DF6"/>
    <w:rsid w:val="00876126"/>
    <w:rsid w:val="00880936"/>
    <w:rsid w:val="008819E8"/>
    <w:rsid w:val="00883002"/>
    <w:rsid w:val="00885AEA"/>
    <w:rsid w:val="00887598"/>
    <w:rsid w:val="0089203F"/>
    <w:rsid w:val="00893E58"/>
    <w:rsid w:val="008951BF"/>
    <w:rsid w:val="00896162"/>
    <w:rsid w:val="008968FA"/>
    <w:rsid w:val="00897E3D"/>
    <w:rsid w:val="008A0AA6"/>
    <w:rsid w:val="008A6851"/>
    <w:rsid w:val="008A7A82"/>
    <w:rsid w:val="008B65ED"/>
    <w:rsid w:val="008C19C8"/>
    <w:rsid w:val="008C291C"/>
    <w:rsid w:val="008C75F6"/>
    <w:rsid w:val="008D1D2F"/>
    <w:rsid w:val="008D3521"/>
    <w:rsid w:val="008E21DB"/>
    <w:rsid w:val="008E3167"/>
    <w:rsid w:val="008F1EFD"/>
    <w:rsid w:val="008F3D01"/>
    <w:rsid w:val="008F6BF5"/>
    <w:rsid w:val="008F7218"/>
    <w:rsid w:val="008F72CE"/>
    <w:rsid w:val="008F730D"/>
    <w:rsid w:val="0090105B"/>
    <w:rsid w:val="00905999"/>
    <w:rsid w:val="00907185"/>
    <w:rsid w:val="00914F45"/>
    <w:rsid w:val="009172AB"/>
    <w:rsid w:val="00917852"/>
    <w:rsid w:val="00922EC2"/>
    <w:rsid w:val="00923706"/>
    <w:rsid w:val="009239E6"/>
    <w:rsid w:val="009265E2"/>
    <w:rsid w:val="00926A0A"/>
    <w:rsid w:val="00930013"/>
    <w:rsid w:val="009355BB"/>
    <w:rsid w:val="0093580E"/>
    <w:rsid w:val="00937F7E"/>
    <w:rsid w:val="00941317"/>
    <w:rsid w:val="0094183D"/>
    <w:rsid w:val="00942CE7"/>
    <w:rsid w:val="00942FD4"/>
    <w:rsid w:val="00946649"/>
    <w:rsid w:val="00952D21"/>
    <w:rsid w:val="0095367B"/>
    <w:rsid w:val="00954579"/>
    <w:rsid w:val="00960CE0"/>
    <w:rsid w:val="009618E9"/>
    <w:rsid w:val="00961BE6"/>
    <w:rsid w:val="0097186B"/>
    <w:rsid w:val="00971CE2"/>
    <w:rsid w:val="009727D5"/>
    <w:rsid w:val="00982252"/>
    <w:rsid w:val="00984B56"/>
    <w:rsid w:val="00984CA3"/>
    <w:rsid w:val="00985AD8"/>
    <w:rsid w:val="00992F41"/>
    <w:rsid w:val="0099477D"/>
    <w:rsid w:val="00994B39"/>
    <w:rsid w:val="0099730A"/>
    <w:rsid w:val="00997D0F"/>
    <w:rsid w:val="009A1646"/>
    <w:rsid w:val="009A1BD1"/>
    <w:rsid w:val="009A36E2"/>
    <w:rsid w:val="009A74E7"/>
    <w:rsid w:val="009B0FF3"/>
    <w:rsid w:val="009B1D8C"/>
    <w:rsid w:val="009B2977"/>
    <w:rsid w:val="009B4C40"/>
    <w:rsid w:val="009C30EE"/>
    <w:rsid w:val="009C7F87"/>
    <w:rsid w:val="009D13E6"/>
    <w:rsid w:val="009D32AA"/>
    <w:rsid w:val="009D3718"/>
    <w:rsid w:val="009E01F9"/>
    <w:rsid w:val="009E065E"/>
    <w:rsid w:val="009E0C5D"/>
    <w:rsid w:val="009E0EA3"/>
    <w:rsid w:val="009E4224"/>
    <w:rsid w:val="009E4AE2"/>
    <w:rsid w:val="009E598C"/>
    <w:rsid w:val="009E703B"/>
    <w:rsid w:val="009F18D9"/>
    <w:rsid w:val="009F5788"/>
    <w:rsid w:val="009F691A"/>
    <w:rsid w:val="00A01E20"/>
    <w:rsid w:val="00A03A74"/>
    <w:rsid w:val="00A060EE"/>
    <w:rsid w:val="00A122A3"/>
    <w:rsid w:val="00A12D5F"/>
    <w:rsid w:val="00A14603"/>
    <w:rsid w:val="00A21E93"/>
    <w:rsid w:val="00A23B5F"/>
    <w:rsid w:val="00A27DE3"/>
    <w:rsid w:val="00A36DDF"/>
    <w:rsid w:val="00A45F4B"/>
    <w:rsid w:val="00A52C4F"/>
    <w:rsid w:val="00A554CC"/>
    <w:rsid w:val="00A6508F"/>
    <w:rsid w:val="00A662E7"/>
    <w:rsid w:val="00A67843"/>
    <w:rsid w:val="00A70305"/>
    <w:rsid w:val="00A72160"/>
    <w:rsid w:val="00A7359F"/>
    <w:rsid w:val="00A821BE"/>
    <w:rsid w:val="00A83902"/>
    <w:rsid w:val="00A86B63"/>
    <w:rsid w:val="00A97E12"/>
    <w:rsid w:val="00AA00F8"/>
    <w:rsid w:val="00AA2860"/>
    <w:rsid w:val="00AA67BA"/>
    <w:rsid w:val="00AB212E"/>
    <w:rsid w:val="00AC13F2"/>
    <w:rsid w:val="00AC1D2D"/>
    <w:rsid w:val="00AC4CF6"/>
    <w:rsid w:val="00AC66C6"/>
    <w:rsid w:val="00AC699B"/>
    <w:rsid w:val="00AD2D7D"/>
    <w:rsid w:val="00AD2DB8"/>
    <w:rsid w:val="00AD3142"/>
    <w:rsid w:val="00AD5A8A"/>
    <w:rsid w:val="00AD67E1"/>
    <w:rsid w:val="00AE0D9C"/>
    <w:rsid w:val="00AE31D1"/>
    <w:rsid w:val="00AE7077"/>
    <w:rsid w:val="00AF090F"/>
    <w:rsid w:val="00AF1B48"/>
    <w:rsid w:val="00AF1FBF"/>
    <w:rsid w:val="00AF2F47"/>
    <w:rsid w:val="00B00242"/>
    <w:rsid w:val="00B00FCB"/>
    <w:rsid w:val="00B1211D"/>
    <w:rsid w:val="00B160A3"/>
    <w:rsid w:val="00B16507"/>
    <w:rsid w:val="00B174B0"/>
    <w:rsid w:val="00B2078E"/>
    <w:rsid w:val="00B237BC"/>
    <w:rsid w:val="00B24011"/>
    <w:rsid w:val="00B25087"/>
    <w:rsid w:val="00B25F3F"/>
    <w:rsid w:val="00B25FE2"/>
    <w:rsid w:val="00B26B75"/>
    <w:rsid w:val="00B31FAC"/>
    <w:rsid w:val="00B34461"/>
    <w:rsid w:val="00B34D3C"/>
    <w:rsid w:val="00B51D7D"/>
    <w:rsid w:val="00B534C3"/>
    <w:rsid w:val="00B62FDC"/>
    <w:rsid w:val="00B64BB6"/>
    <w:rsid w:val="00B65634"/>
    <w:rsid w:val="00B6676F"/>
    <w:rsid w:val="00B75F67"/>
    <w:rsid w:val="00B83C76"/>
    <w:rsid w:val="00B84F6F"/>
    <w:rsid w:val="00B902C2"/>
    <w:rsid w:val="00BA5162"/>
    <w:rsid w:val="00BA5D6E"/>
    <w:rsid w:val="00BB246D"/>
    <w:rsid w:val="00BB3C58"/>
    <w:rsid w:val="00BC0E4B"/>
    <w:rsid w:val="00BC1045"/>
    <w:rsid w:val="00BC30AA"/>
    <w:rsid w:val="00BC4492"/>
    <w:rsid w:val="00BC60EF"/>
    <w:rsid w:val="00BC7DD6"/>
    <w:rsid w:val="00BD0DE7"/>
    <w:rsid w:val="00BD2FA1"/>
    <w:rsid w:val="00BD5F05"/>
    <w:rsid w:val="00BD65F5"/>
    <w:rsid w:val="00BE1486"/>
    <w:rsid w:val="00BE26D2"/>
    <w:rsid w:val="00BE50B7"/>
    <w:rsid w:val="00BF2109"/>
    <w:rsid w:val="00BF3CBB"/>
    <w:rsid w:val="00C007B2"/>
    <w:rsid w:val="00C02CAF"/>
    <w:rsid w:val="00C04481"/>
    <w:rsid w:val="00C06BBF"/>
    <w:rsid w:val="00C14AFC"/>
    <w:rsid w:val="00C172FA"/>
    <w:rsid w:val="00C247D6"/>
    <w:rsid w:val="00C26104"/>
    <w:rsid w:val="00C27C53"/>
    <w:rsid w:val="00C34698"/>
    <w:rsid w:val="00C410E6"/>
    <w:rsid w:val="00C5149A"/>
    <w:rsid w:val="00C51B44"/>
    <w:rsid w:val="00C526F4"/>
    <w:rsid w:val="00C53725"/>
    <w:rsid w:val="00C537BD"/>
    <w:rsid w:val="00C54585"/>
    <w:rsid w:val="00C56B79"/>
    <w:rsid w:val="00C654A3"/>
    <w:rsid w:val="00C7268F"/>
    <w:rsid w:val="00C84C53"/>
    <w:rsid w:val="00C9025C"/>
    <w:rsid w:val="00C91180"/>
    <w:rsid w:val="00C95C78"/>
    <w:rsid w:val="00CA006C"/>
    <w:rsid w:val="00CA4A03"/>
    <w:rsid w:val="00CA676B"/>
    <w:rsid w:val="00CB093B"/>
    <w:rsid w:val="00CB13EF"/>
    <w:rsid w:val="00CB1CFF"/>
    <w:rsid w:val="00CB224C"/>
    <w:rsid w:val="00CB4971"/>
    <w:rsid w:val="00CB5509"/>
    <w:rsid w:val="00CB6B6A"/>
    <w:rsid w:val="00CC321A"/>
    <w:rsid w:val="00CC418C"/>
    <w:rsid w:val="00CC4CD0"/>
    <w:rsid w:val="00CD29F6"/>
    <w:rsid w:val="00CD38B1"/>
    <w:rsid w:val="00CD4067"/>
    <w:rsid w:val="00CD51DC"/>
    <w:rsid w:val="00CE6A55"/>
    <w:rsid w:val="00CE6F89"/>
    <w:rsid w:val="00CF1768"/>
    <w:rsid w:val="00CF3FEF"/>
    <w:rsid w:val="00CF49E5"/>
    <w:rsid w:val="00D02848"/>
    <w:rsid w:val="00D0284F"/>
    <w:rsid w:val="00D04A35"/>
    <w:rsid w:val="00D10A0E"/>
    <w:rsid w:val="00D1187A"/>
    <w:rsid w:val="00D168F3"/>
    <w:rsid w:val="00D16B0C"/>
    <w:rsid w:val="00D20BD7"/>
    <w:rsid w:val="00D21197"/>
    <w:rsid w:val="00D24894"/>
    <w:rsid w:val="00D32311"/>
    <w:rsid w:val="00D36B77"/>
    <w:rsid w:val="00D37E2D"/>
    <w:rsid w:val="00D40EE3"/>
    <w:rsid w:val="00D50A9E"/>
    <w:rsid w:val="00D5344B"/>
    <w:rsid w:val="00D5379F"/>
    <w:rsid w:val="00D540B0"/>
    <w:rsid w:val="00D64DD4"/>
    <w:rsid w:val="00D72546"/>
    <w:rsid w:val="00D76076"/>
    <w:rsid w:val="00D8060D"/>
    <w:rsid w:val="00D82986"/>
    <w:rsid w:val="00D865B7"/>
    <w:rsid w:val="00D866C8"/>
    <w:rsid w:val="00D9506D"/>
    <w:rsid w:val="00DA3EA1"/>
    <w:rsid w:val="00DA535A"/>
    <w:rsid w:val="00DA7D8F"/>
    <w:rsid w:val="00DC08FE"/>
    <w:rsid w:val="00DC1732"/>
    <w:rsid w:val="00DC3E15"/>
    <w:rsid w:val="00DC4E38"/>
    <w:rsid w:val="00DC72E9"/>
    <w:rsid w:val="00DC7929"/>
    <w:rsid w:val="00DD0890"/>
    <w:rsid w:val="00DD0EE2"/>
    <w:rsid w:val="00DD20B0"/>
    <w:rsid w:val="00DD2FF8"/>
    <w:rsid w:val="00DD6184"/>
    <w:rsid w:val="00DE0F66"/>
    <w:rsid w:val="00DF01C8"/>
    <w:rsid w:val="00DF1C3F"/>
    <w:rsid w:val="00DF4B1F"/>
    <w:rsid w:val="00DF68EB"/>
    <w:rsid w:val="00DF6B9C"/>
    <w:rsid w:val="00DF6C6A"/>
    <w:rsid w:val="00E01918"/>
    <w:rsid w:val="00E056DC"/>
    <w:rsid w:val="00E07BBB"/>
    <w:rsid w:val="00E11141"/>
    <w:rsid w:val="00E11367"/>
    <w:rsid w:val="00E1687C"/>
    <w:rsid w:val="00E22FD9"/>
    <w:rsid w:val="00E25EF7"/>
    <w:rsid w:val="00E25F2F"/>
    <w:rsid w:val="00E275D7"/>
    <w:rsid w:val="00E303FE"/>
    <w:rsid w:val="00E30FBE"/>
    <w:rsid w:val="00E334DF"/>
    <w:rsid w:val="00E33504"/>
    <w:rsid w:val="00E33810"/>
    <w:rsid w:val="00E458B5"/>
    <w:rsid w:val="00E60464"/>
    <w:rsid w:val="00E6687E"/>
    <w:rsid w:val="00E67A01"/>
    <w:rsid w:val="00E718A4"/>
    <w:rsid w:val="00E72040"/>
    <w:rsid w:val="00E72F93"/>
    <w:rsid w:val="00E7385E"/>
    <w:rsid w:val="00E803D2"/>
    <w:rsid w:val="00E80497"/>
    <w:rsid w:val="00E80ACA"/>
    <w:rsid w:val="00E81776"/>
    <w:rsid w:val="00E844B3"/>
    <w:rsid w:val="00E860D8"/>
    <w:rsid w:val="00E91623"/>
    <w:rsid w:val="00E91ED8"/>
    <w:rsid w:val="00EA2804"/>
    <w:rsid w:val="00EA6620"/>
    <w:rsid w:val="00EA6D69"/>
    <w:rsid w:val="00EB0767"/>
    <w:rsid w:val="00EB25AB"/>
    <w:rsid w:val="00EB2DB3"/>
    <w:rsid w:val="00EB3677"/>
    <w:rsid w:val="00EC028F"/>
    <w:rsid w:val="00EC07F9"/>
    <w:rsid w:val="00EC1265"/>
    <w:rsid w:val="00EC17B1"/>
    <w:rsid w:val="00EC223C"/>
    <w:rsid w:val="00EC786A"/>
    <w:rsid w:val="00ED3571"/>
    <w:rsid w:val="00ED449D"/>
    <w:rsid w:val="00ED6B22"/>
    <w:rsid w:val="00EE4E18"/>
    <w:rsid w:val="00EF04E2"/>
    <w:rsid w:val="00EF6807"/>
    <w:rsid w:val="00F04C09"/>
    <w:rsid w:val="00F13137"/>
    <w:rsid w:val="00F13A3A"/>
    <w:rsid w:val="00F15A45"/>
    <w:rsid w:val="00F16397"/>
    <w:rsid w:val="00F23F93"/>
    <w:rsid w:val="00F25E73"/>
    <w:rsid w:val="00F34022"/>
    <w:rsid w:val="00F34224"/>
    <w:rsid w:val="00F36AD3"/>
    <w:rsid w:val="00F41BA8"/>
    <w:rsid w:val="00F42408"/>
    <w:rsid w:val="00F43AFB"/>
    <w:rsid w:val="00F47BDC"/>
    <w:rsid w:val="00F5009C"/>
    <w:rsid w:val="00F52174"/>
    <w:rsid w:val="00F53098"/>
    <w:rsid w:val="00F60DB6"/>
    <w:rsid w:val="00F62928"/>
    <w:rsid w:val="00F64084"/>
    <w:rsid w:val="00F67A11"/>
    <w:rsid w:val="00F7257E"/>
    <w:rsid w:val="00F72EB6"/>
    <w:rsid w:val="00F739C1"/>
    <w:rsid w:val="00F761A3"/>
    <w:rsid w:val="00F77A6B"/>
    <w:rsid w:val="00F87F4D"/>
    <w:rsid w:val="00F94274"/>
    <w:rsid w:val="00F97514"/>
    <w:rsid w:val="00FA1F99"/>
    <w:rsid w:val="00FA5246"/>
    <w:rsid w:val="00FB1594"/>
    <w:rsid w:val="00FB1887"/>
    <w:rsid w:val="00FB2E0D"/>
    <w:rsid w:val="00FB36DC"/>
    <w:rsid w:val="00FB5868"/>
    <w:rsid w:val="00FC0B0F"/>
    <w:rsid w:val="00FC0DD2"/>
    <w:rsid w:val="00FD05F3"/>
    <w:rsid w:val="00FD23C9"/>
    <w:rsid w:val="00FD3200"/>
    <w:rsid w:val="00FE27C3"/>
    <w:rsid w:val="00FE3501"/>
    <w:rsid w:val="00FE4BA8"/>
    <w:rsid w:val="00FE523F"/>
    <w:rsid w:val="00FE5892"/>
    <w:rsid w:val="00FF0A71"/>
    <w:rsid w:val="00FF0F00"/>
    <w:rsid w:val="00FF1D1C"/>
    <w:rsid w:val="00FF4470"/>
    <w:rsid w:val="00FF70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18721c,#1bdb32,#3c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A06B0"/>
    <w:pPr>
      <w:spacing w:after="200" w:line="276" w:lineRule="auto"/>
    </w:pPr>
    <w:rPr>
      <w:sz w:val="22"/>
      <w:szCs w:val="22"/>
      <w:lang w:eastAsia="en-US"/>
    </w:rPr>
  </w:style>
  <w:style w:type="paragraph" w:styleId="Titlu1">
    <w:name w:val="heading 1"/>
    <w:aliases w:val="Címsor 1 Char Char Char Char Char Char,1,PLS 1,PLS 11,PLS 12,PLS 13,H1,11,12,H11,111,13,H12,112,14,H13,113,15,PLS 14,H14,114,16,PLS 15,H15,115,17,PLS 16,H16,116,18,PLS 17,H17,117,19,PLS 18,H18,118,110,119,120,PLS 19,H19,1110,121,PLS 110,H110,h"/>
    <w:basedOn w:val="Normal"/>
    <w:next w:val="Normal"/>
    <w:link w:val="Titlu1Caracter"/>
    <w:uiPriority w:val="9"/>
    <w:qFormat/>
    <w:rsid w:val="00C54585"/>
    <w:pPr>
      <w:keepNext/>
      <w:keepLines/>
      <w:spacing w:before="480" w:after="0"/>
      <w:outlineLvl w:val="0"/>
    </w:pPr>
    <w:rPr>
      <w:rFonts w:ascii="Cambria" w:eastAsia="Times New Roman" w:hAnsi="Cambria"/>
      <w:b/>
      <w:bCs/>
      <w:color w:val="365F91"/>
      <w:sz w:val="28"/>
      <w:szCs w:val="28"/>
    </w:rPr>
  </w:style>
  <w:style w:type="paragraph" w:styleId="Titlu2">
    <w:name w:val="heading 2"/>
    <w:aliases w:val="Subcapitol,H2,heading 2,Heading 2 Hidden,HD2,heading2,palacs csunyan beszel,Attribute Heading 2,Alfejezet,PLS 2,PLS 21,PLS 22,PLS 23,num,afsnit,H21,H22,H23,PLS 24,H24,PLS 25,H25,PLS 26,H26,PLS 27,H27,PLS 28,H28,PLS 29,H29,PLS 210,H210,h2,head2"/>
    <w:basedOn w:val="Normal"/>
    <w:next w:val="Normal"/>
    <w:link w:val="Titlu2Caracter"/>
    <w:qFormat/>
    <w:rsid w:val="002D79A7"/>
    <w:pPr>
      <w:keepNext/>
      <w:keepLines/>
      <w:spacing w:before="200" w:after="0"/>
      <w:outlineLvl w:val="1"/>
    </w:pPr>
    <w:rPr>
      <w:rFonts w:ascii="Cambria" w:eastAsia="Times New Roman" w:hAnsi="Cambria"/>
      <w:b/>
      <w:bCs/>
      <w:color w:val="4F81BD"/>
      <w:sz w:val="26"/>
      <w:szCs w:val="26"/>
    </w:rPr>
  </w:style>
  <w:style w:type="paragraph" w:styleId="Titlu3">
    <w:name w:val="heading 3"/>
    <w:aliases w:val="Primary Subhead,PLS 3,PLS 31,PLS 32,PLS 33,overskrift,Underoverskrift2,H31,H32,H33,H34,PLS 34,H35,PLS 35,H36,PLS 36,H37,PLS 37,H38,PLS 38,H39,PLS 39,H310,PLS 310,TF-Overskrift 3,H,H3,h3,H3---,H3&lt;------------------,GE Heading Level 3,Lowcase,PL"/>
    <w:basedOn w:val="Normal"/>
    <w:next w:val="Normal"/>
    <w:link w:val="Titlu3Caracter"/>
    <w:qFormat/>
    <w:rsid w:val="00C9025C"/>
    <w:pPr>
      <w:keepNext/>
      <w:spacing w:before="240" w:after="60" w:line="240" w:lineRule="auto"/>
      <w:outlineLvl w:val="2"/>
    </w:pPr>
    <w:rPr>
      <w:rFonts w:ascii="Arial" w:eastAsia="Times New Roman" w:hAnsi="Arial"/>
      <w:b/>
      <w:bCs/>
      <w:sz w:val="26"/>
      <w:szCs w:val="26"/>
      <w:lang w:val="en-AU"/>
    </w:rPr>
  </w:style>
  <w:style w:type="paragraph" w:styleId="Titlu4">
    <w:name w:val="heading 4"/>
    <w:aliases w:val="hd4,h4,PLS 4,Avsnitt,H4,H41,H42,H43,H44,H45,H46,H47,H48,H49,H410,Topic Major,aktiviteter,GE Heading Level 4,l4,L4,4 dash,d,3,headhbk"/>
    <w:basedOn w:val="Normal"/>
    <w:next w:val="Normal"/>
    <w:link w:val="Titlu4Caracter"/>
    <w:qFormat/>
    <w:rsid w:val="005610AE"/>
    <w:pPr>
      <w:keepNext/>
      <w:keepLines/>
      <w:spacing w:before="200" w:after="0"/>
      <w:outlineLvl w:val="3"/>
    </w:pPr>
    <w:rPr>
      <w:rFonts w:ascii="Cambria" w:eastAsia="Times New Roman" w:hAnsi="Cambria"/>
      <w:b/>
      <w:bCs/>
      <w:i/>
      <w:iCs/>
      <w:color w:val="4F81BD"/>
      <w:sz w:val="20"/>
      <w:szCs w:val="20"/>
    </w:rPr>
  </w:style>
  <w:style w:type="paragraph" w:styleId="Titlu5">
    <w:name w:val="heading 5"/>
    <w:aliases w:val="Forside,Level 3 - i,GE Heading Level 5"/>
    <w:basedOn w:val="Normal"/>
    <w:next w:val="Normal"/>
    <w:link w:val="Titlu5Caracter"/>
    <w:qFormat/>
    <w:rsid w:val="008C75F6"/>
    <w:pPr>
      <w:spacing w:before="240" w:after="60" w:line="240" w:lineRule="auto"/>
      <w:outlineLvl w:val="4"/>
    </w:pPr>
    <w:rPr>
      <w:rFonts w:ascii="Times New Roman" w:eastAsia="Times New Roman" w:hAnsi="Times New Roman"/>
      <w:b/>
      <w:bCs/>
      <w:i/>
      <w:iCs/>
      <w:sz w:val="26"/>
      <w:szCs w:val="26"/>
      <w:lang w:val="en-AU"/>
    </w:rPr>
  </w:style>
  <w:style w:type="paragraph" w:styleId="Titlu6">
    <w:name w:val="heading 6"/>
    <w:aliases w:val="h6,l6,sub-dash,sd,5,ATTACHMENT Char"/>
    <w:basedOn w:val="Normal"/>
    <w:next w:val="Normal"/>
    <w:link w:val="Titlu6Caracter"/>
    <w:uiPriority w:val="9"/>
    <w:qFormat/>
    <w:rsid w:val="00872234"/>
    <w:pPr>
      <w:spacing w:before="240" w:after="60"/>
      <w:outlineLvl w:val="5"/>
    </w:pPr>
    <w:rPr>
      <w:rFonts w:eastAsia="Times New Roman"/>
      <w:b/>
      <w:bCs/>
      <w:lang w:val="hu-HU"/>
    </w:rPr>
  </w:style>
  <w:style w:type="paragraph" w:styleId="Titlu7">
    <w:name w:val="heading 7"/>
    <w:aliases w:val="h7,l7"/>
    <w:basedOn w:val="Titlu6"/>
    <w:next w:val="Normal"/>
    <w:link w:val="Titlu7Caracter"/>
    <w:uiPriority w:val="9"/>
    <w:qFormat/>
    <w:rsid w:val="00B25087"/>
    <w:pPr>
      <w:keepNext/>
      <w:tabs>
        <w:tab w:val="num" w:pos="0"/>
        <w:tab w:val="left" w:pos="1588"/>
      </w:tabs>
      <w:spacing w:after="240" w:line="280" w:lineRule="atLeast"/>
      <w:outlineLvl w:val="6"/>
    </w:pPr>
    <w:rPr>
      <w:rFonts w:ascii="Franklin Gothic Demi" w:eastAsia="MS Mincho" w:hAnsi="Franklin Gothic Demi"/>
      <w:b w:val="0"/>
      <w:bCs w:val="0"/>
      <w:smallCaps/>
      <w:sz w:val="24"/>
      <w:szCs w:val="20"/>
      <w:lang w:eastAsia="hu-HU"/>
    </w:rPr>
  </w:style>
  <w:style w:type="paragraph" w:styleId="Titlu8">
    <w:name w:val="heading 8"/>
    <w:aliases w:val="h8"/>
    <w:basedOn w:val="Titlu7"/>
    <w:next w:val="Normal"/>
    <w:link w:val="Titlu8Caracter"/>
    <w:uiPriority w:val="9"/>
    <w:qFormat/>
    <w:rsid w:val="00B25087"/>
    <w:pPr>
      <w:tabs>
        <w:tab w:val="clear" w:pos="1588"/>
        <w:tab w:val="left" w:pos="1814"/>
      </w:tabs>
      <w:outlineLvl w:val="7"/>
    </w:pPr>
  </w:style>
  <w:style w:type="paragraph" w:styleId="Titlu9">
    <w:name w:val="heading 9"/>
    <w:aliases w:val="h9"/>
    <w:basedOn w:val="Normal"/>
    <w:next w:val="Normal"/>
    <w:link w:val="Titlu9Caracter"/>
    <w:uiPriority w:val="9"/>
    <w:qFormat/>
    <w:rsid w:val="00B25087"/>
    <w:pPr>
      <w:tabs>
        <w:tab w:val="left" w:pos="397"/>
        <w:tab w:val="num" w:pos="1702"/>
      </w:tabs>
      <w:spacing w:before="60" w:after="120" w:line="280" w:lineRule="atLeast"/>
      <w:ind w:left="1702"/>
      <w:outlineLvl w:val="8"/>
    </w:pPr>
    <w:rPr>
      <w:rFonts w:ascii="Franklin Gothic Book" w:eastAsia="MS Mincho" w:hAnsi="Franklin Gothic Book"/>
      <w:caps/>
      <w:sz w:val="24"/>
      <w:szCs w:val="20"/>
      <w:lang w:val="hu-HU" w:eastAsia="hu-H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uiPriority w:val="1"/>
    <w:qFormat/>
    <w:rsid w:val="00C54585"/>
    <w:rPr>
      <w:rFonts w:eastAsia="Times New Roman"/>
      <w:sz w:val="22"/>
      <w:szCs w:val="22"/>
      <w:lang w:val="hu-HU" w:eastAsia="en-US"/>
    </w:rPr>
  </w:style>
  <w:style w:type="character" w:customStyle="1" w:styleId="FrspaiereCaracter">
    <w:name w:val="Fără spațiere Caracter"/>
    <w:link w:val="Frspaiere"/>
    <w:uiPriority w:val="1"/>
    <w:rsid w:val="00C54585"/>
    <w:rPr>
      <w:rFonts w:eastAsia="Times New Roman"/>
      <w:sz w:val="22"/>
      <w:szCs w:val="22"/>
      <w:lang w:val="hu-HU" w:eastAsia="en-US" w:bidi="ar-SA"/>
    </w:rPr>
  </w:style>
  <w:style w:type="paragraph" w:styleId="TextnBalon">
    <w:name w:val="Balloon Text"/>
    <w:basedOn w:val="Normal"/>
    <w:link w:val="TextnBalonCaracter"/>
    <w:uiPriority w:val="99"/>
    <w:semiHidden/>
    <w:unhideWhenUsed/>
    <w:rsid w:val="00C54585"/>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C54585"/>
    <w:rPr>
      <w:rFonts w:ascii="Tahoma" w:hAnsi="Tahoma" w:cs="Tahoma"/>
      <w:sz w:val="16"/>
      <w:szCs w:val="16"/>
    </w:rPr>
  </w:style>
  <w:style w:type="paragraph" w:styleId="Listparagraf">
    <w:name w:val="List Paragraph"/>
    <w:basedOn w:val="Normal"/>
    <w:uiPriority w:val="34"/>
    <w:qFormat/>
    <w:rsid w:val="00C54585"/>
    <w:pPr>
      <w:ind w:left="720"/>
      <w:contextualSpacing/>
    </w:pPr>
  </w:style>
  <w:style w:type="character" w:customStyle="1" w:styleId="Titlu1Caracter">
    <w:name w:val="Titlu 1 Caracter"/>
    <w:aliases w:val="Címsor 1 Char Char Char Char Char Char Caracter,1 Caracter,PLS 1 Caracter,PLS 11 Caracter,PLS 12 Caracter,PLS 13 Caracter,H1 Caracter,11 Caracter,12 Caracter,H11 Caracter,111 Caracter,13 Caracter,H12 Caracter,112 Caracter,14 Caracter"/>
    <w:link w:val="Titlu1"/>
    <w:uiPriority w:val="9"/>
    <w:rsid w:val="00C54585"/>
    <w:rPr>
      <w:rFonts w:ascii="Cambria" w:eastAsia="Times New Roman" w:hAnsi="Cambria" w:cs="Times New Roman"/>
      <w:b/>
      <w:bCs/>
      <w:color w:val="365F91"/>
      <w:sz w:val="28"/>
      <w:szCs w:val="28"/>
    </w:rPr>
  </w:style>
  <w:style w:type="paragraph" w:styleId="Titlucuprins">
    <w:name w:val="TOC Heading"/>
    <w:basedOn w:val="Titlu1"/>
    <w:next w:val="Normal"/>
    <w:uiPriority w:val="39"/>
    <w:qFormat/>
    <w:rsid w:val="00C526F4"/>
    <w:pPr>
      <w:outlineLvl w:val="9"/>
    </w:pPr>
    <w:rPr>
      <w:lang w:val="en-US"/>
    </w:rPr>
  </w:style>
  <w:style w:type="paragraph" w:styleId="Cuprins1">
    <w:name w:val="toc 1"/>
    <w:basedOn w:val="Normal"/>
    <w:next w:val="Normal"/>
    <w:autoRedefine/>
    <w:uiPriority w:val="39"/>
    <w:unhideWhenUsed/>
    <w:rsid w:val="00C526F4"/>
    <w:pPr>
      <w:spacing w:after="100"/>
    </w:pPr>
  </w:style>
  <w:style w:type="character" w:styleId="Hyperlink">
    <w:name w:val="Hyperlink"/>
    <w:uiPriority w:val="99"/>
    <w:unhideWhenUsed/>
    <w:rsid w:val="00C526F4"/>
    <w:rPr>
      <w:color w:val="0000FF"/>
      <w:u w:val="single"/>
    </w:rPr>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C9025C"/>
    <w:rPr>
      <w:rFonts w:ascii="Arial" w:eastAsia="Times New Roman" w:hAnsi="Arial" w:cs="Arial"/>
      <w:b/>
      <w:bCs/>
      <w:sz w:val="26"/>
      <w:szCs w:val="26"/>
      <w:lang w:val="en-AU"/>
    </w:rPr>
  </w:style>
  <w:style w:type="paragraph" w:customStyle="1" w:styleId="CharCharCaracterCaracterCharCharCaracterCaracter">
    <w:name w:val="Char Char Caracter Caracter Char Char Caracter Caracter"/>
    <w:basedOn w:val="Normal"/>
    <w:rsid w:val="00C9025C"/>
    <w:pPr>
      <w:spacing w:after="0" w:line="240" w:lineRule="auto"/>
    </w:pPr>
    <w:rPr>
      <w:rFonts w:ascii="Times New Roman" w:eastAsia="Times New Roman" w:hAnsi="Times New Roman"/>
      <w:sz w:val="24"/>
      <w:szCs w:val="24"/>
      <w:lang w:val="pl-PL" w:eastAsia="pl-PL"/>
    </w:rPr>
  </w:style>
  <w:style w:type="paragraph" w:styleId="NormalWeb">
    <w:name w:val="Normal (Web)"/>
    <w:aliases w:val="Normal (Web) Char Char Char,Normal (Web) Char Char"/>
    <w:basedOn w:val="Normal"/>
    <w:rsid w:val="00C9025C"/>
    <w:pPr>
      <w:spacing w:before="100" w:beforeAutospacing="1" w:after="100" w:afterAutospacing="1" w:line="240" w:lineRule="auto"/>
    </w:pPr>
    <w:rPr>
      <w:rFonts w:ascii="Times New Roman" w:eastAsia="Times New Roman" w:hAnsi="Times New Roman"/>
      <w:color w:val="990033"/>
      <w:sz w:val="20"/>
      <w:szCs w:val="20"/>
      <w:lang w:val="en-US"/>
    </w:rPr>
  </w:style>
  <w:style w:type="character" w:styleId="Referincomentariu">
    <w:name w:val="annotation reference"/>
    <w:semiHidden/>
    <w:rsid w:val="00C9025C"/>
    <w:rPr>
      <w:sz w:val="16"/>
      <w:szCs w:val="16"/>
    </w:rPr>
  </w:style>
  <w:style w:type="paragraph" w:styleId="Textcomentariu">
    <w:name w:val="annotation text"/>
    <w:basedOn w:val="Normal"/>
    <w:link w:val="TextcomentariuCaracter"/>
    <w:semiHidden/>
    <w:rsid w:val="00C9025C"/>
    <w:pPr>
      <w:spacing w:after="0" w:line="240" w:lineRule="auto"/>
    </w:pPr>
    <w:rPr>
      <w:rFonts w:ascii="Times New Roman" w:eastAsia="Times New Roman" w:hAnsi="Times New Roman"/>
      <w:sz w:val="20"/>
      <w:szCs w:val="20"/>
      <w:lang w:val="en-AU"/>
    </w:rPr>
  </w:style>
  <w:style w:type="character" w:customStyle="1" w:styleId="TextcomentariuCaracter">
    <w:name w:val="Text comentariu Caracter"/>
    <w:link w:val="Textcomentariu"/>
    <w:semiHidden/>
    <w:rsid w:val="00C9025C"/>
    <w:rPr>
      <w:rFonts w:ascii="Times New Roman" w:eastAsia="Times New Roman" w:hAnsi="Times New Roman" w:cs="Times New Roman"/>
      <w:sz w:val="20"/>
      <w:szCs w:val="20"/>
      <w:lang w:val="en-AU"/>
    </w:rPr>
  </w:style>
  <w:style w:type="paragraph" w:customStyle="1" w:styleId="Normal1">
    <w:name w:val="Normal 1"/>
    <w:basedOn w:val="Normal"/>
    <w:qFormat/>
    <w:rsid w:val="004269E9"/>
    <w:pPr>
      <w:spacing w:before="120" w:after="120" w:line="240" w:lineRule="auto"/>
      <w:jc w:val="both"/>
    </w:pPr>
    <w:rPr>
      <w:rFonts w:ascii="Arial" w:eastAsia="Times New Roman" w:hAnsi="Arial"/>
      <w:lang w:val="en-US" w:eastAsia="hu-HU"/>
    </w:rPr>
  </w:style>
  <w:style w:type="character" w:customStyle="1" w:styleId="Titlu2Caracter">
    <w:name w:val="Titlu 2 Caracter"/>
    <w:aliases w:val="Subcapitol Caracter,H2 Caracter,heading 2 Caracter,Heading 2 Hidden Caracter,HD2 Caracter,heading2 Caracter,palacs csunyan beszel Caracter,Attribute Heading 2 Caracter,Alfejezet Caracter,PLS 2 Caracter,PLS 21 Caracter,PLS 22 Caracter"/>
    <w:link w:val="Titlu2"/>
    <w:rsid w:val="002D79A7"/>
    <w:rPr>
      <w:rFonts w:ascii="Cambria" w:eastAsia="Times New Roman" w:hAnsi="Cambria" w:cs="Times New Roman"/>
      <w:b/>
      <w:bCs/>
      <w:color w:val="4F81BD"/>
      <w:sz w:val="26"/>
      <w:szCs w:val="26"/>
    </w:rPr>
  </w:style>
  <w:style w:type="paragraph" w:styleId="Textnotdesubsol">
    <w:name w:val="footnote text"/>
    <w:aliases w:val="Footnote Text Char Char,Fußnote,single space,footnote text,FOOTNOTES,fn,stile 1,Footnote,Footnote1,Footnote2,Footnote3,Footnote4,Footnote5,Footnote6,Footnote7,Footnote8,Footnote9,Footnote10,Footnote11,Footnote21,Podrozdział"/>
    <w:basedOn w:val="Normal"/>
    <w:link w:val="TextnotdesubsolCaracter"/>
    <w:rsid w:val="006A2E27"/>
    <w:pPr>
      <w:spacing w:after="0" w:line="240" w:lineRule="auto"/>
    </w:pPr>
    <w:rPr>
      <w:rFonts w:ascii="Times New Roman" w:eastAsia="Times New Roman" w:hAnsi="Times New Roman"/>
      <w:sz w:val="20"/>
      <w:szCs w:val="20"/>
      <w:lang w:val="en-US"/>
    </w:rPr>
  </w:style>
  <w:style w:type="character" w:customStyle="1" w:styleId="TextnotdesubsolCaracter">
    <w:name w:val="Text notă de subsol Caracter"/>
    <w:aliases w:val="Footnote Text Char Char Caracter,Fußnote Caracter,single space Caracter,footnote text Caracter,FOOTNOTES Caracter,fn Caracter,stile 1 Caracter,Footnote Caracter,Footnote1 Caracter,Footnote2 Caracter,Footnote3 Caracter"/>
    <w:link w:val="Textnotdesubsol"/>
    <w:rsid w:val="006A2E27"/>
    <w:rPr>
      <w:rFonts w:ascii="Times New Roman" w:eastAsia="Times New Roman" w:hAnsi="Times New Roman" w:cs="Times New Roman"/>
      <w:sz w:val="20"/>
      <w:szCs w:val="20"/>
      <w:lang w:val="en-US"/>
    </w:rPr>
  </w:style>
  <w:style w:type="character" w:styleId="Referinnotdesubsol">
    <w:name w:val="footnote reference"/>
    <w:aliases w:val=" BVI fnr"/>
    <w:rsid w:val="006A2E27"/>
    <w:rPr>
      <w:vertAlign w:val="superscript"/>
    </w:rPr>
  </w:style>
  <w:style w:type="paragraph" w:styleId="Antet">
    <w:name w:val="header"/>
    <w:basedOn w:val="Normal"/>
    <w:link w:val="AntetCaracter"/>
    <w:unhideWhenUsed/>
    <w:rsid w:val="00F41BA8"/>
    <w:pPr>
      <w:tabs>
        <w:tab w:val="center" w:pos="4513"/>
        <w:tab w:val="right" w:pos="9026"/>
      </w:tabs>
      <w:spacing w:after="0" w:line="240" w:lineRule="auto"/>
    </w:pPr>
  </w:style>
  <w:style w:type="character" w:customStyle="1" w:styleId="AntetCaracter">
    <w:name w:val="Antet Caracter"/>
    <w:basedOn w:val="Fontdeparagrafimplicit"/>
    <w:link w:val="Antet"/>
    <w:rsid w:val="00F41BA8"/>
  </w:style>
  <w:style w:type="paragraph" w:styleId="Subsol">
    <w:name w:val="footer"/>
    <w:aliases w:val=" Car Car Car1 Car Char Char Car Car Char Char"/>
    <w:basedOn w:val="Normal"/>
    <w:link w:val="SubsolCaracter"/>
    <w:unhideWhenUsed/>
    <w:rsid w:val="00F41BA8"/>
    <w:pPr>
      <w:tabs>
        <w:tab w:val="center" w:pos="4513"/>
        <w:tab w:val="right" w:pos="9026"/>
      </w:tabs>
      <w:spacing w:after="0" w:line="240" w:lineRule="auto"/>
    </w:pPr>
  </w:style>
  <w:style w:type="character" w:customStyle="1" w:styleId="SubsolCaracter">
    <w:name w:val="Subsol Caracter"/>
    <w:aliases w:val=" Car Car Car1 Car Char Char Car Car Char Char Caracter"/>
    <w:basedOn w:val="Fontdeparagrafimplicit"/>
    <w:link w:val="Subsol"/>
    <w:uiPriority w:val="99"/>
    <w:rsid w:val="00F41BA8"/>
  </w:style>
  <w:style w:type="paragraph" w:styleId="Cuprins2">
    <w:name w:val="toc 2"/>
    <w:basedOn w:val="Normal"/>
    <w:next w:val="Normal"/>
    <w:autoRedefine/>
    <w:uiPriority w:val="39"/>
    <w:unhideWhenUsed/>
    <w:rsid w:val="00AC1D2D"/>
    <w:pPr>
      <w:spacing w:after="100"/>
      <w:ind w:left="220"/>
    </w:pPr>
  </w:style>
  <w:style w:type="table" w:styleId="GrilTabel">
    <w:name w:val="Table Grid"/>
    <w:basedOn w:val="TabelNormal"/>
    <w:uiPriority w:val="59"/>
    <w:rsid w:val="00952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aintext">
    <w:name w:val="maintext"/>
    <w:basedOn w:val="Normal"/>
    <w:rsid w:val="005610AE"/>
    <w:pPr>
      <w:spacing w:before="120" w:after="120" w:line="240" w:lineRule="auto"/>
      <w:jc w:val="both"/>
    </w:pPr>
    <w:rPr>
      <w:rFonts w:ascii="Arial" w:eastAsia="Times New Roman" w:hAnsi="Arial" w:cs="Arial"/>
      <w:szCs w:val="28"/>
    </w:rPr>
  </w:style>
  <w:style w:type="paragraph" w:customStyle="1" w:styleId="maintext-bullet">
    <w:name w:val="maintext-bullet"/>
    <w:basedOn w:val="Normal"/>
    <w:rsid w:val="005610AE"/>
    <w:pPr>
      <w:numPr>
        <w:numId w:val="1"/>
      </w:numPr>
      <w:spacing w:after="0" w:line="240" w:lineRule="auto"/>
      <w:jc w:val="both"/>
    </w:pPr>
    <w:rPr>
      <w:rFonts w:ascii="Arial" w:eastAsia="Times New Roman" w:hAnsi="Arial"/>
      <w:szCs w:val="24"/>
    </w:rPr>
  </w:style>
  <w:style w:type="character" w:customStyle="1" w:styleId="Titlu4Caracter">
    <w:name w:val="Titlu 4 Caracter"/>
    <w:aliases w:val="hd4 Caracter,h4 Caracter,PLS 4 Caracter,Avsnitt Caracter,H4 Caracter,H41 Caracter,H42 Caracter,H43 Caracter,H44 Caracter,H45 Caracter,H46 Caracter,H47 Caracter,H48 Caracter,H49 Caracter,H410 Caracter,Topic Major Caracter,l4 Caracter"/>
    <w:link w:val="Titlu4"/>
    <w:rsid w:val="005610AE"/>
    <w:rPr>
      <w:rFonts w:ascii="Cambria" w:eastAsia="Times New Roman" w:hAnsi="Cambria" w:cs="Times New Roman"/>
      <w:b/>
      <w:bCs/>
      <w:i/>
      <w:iCs/>
      <w:color w:val="4F81BD"/>
    </w:rPr>
  </w:style>
  <w:style w:type="paragraph" w:styleId="Cuprins3">
    <w:name w:val="toc 3"/>
    <w:basedOn w:val="Normal"/>
    <w:next w:val="Normal"/>
    <w:autoRedefine/>
    <w:uiPriority w:val="39"/>
    <w:unhideWhenUsed/>
    <w:rsid w:val="00EC223C"/>
    <w:pPr>
      <w:spacing w:after="100"/>
      <w:ind w:left="440"/>
    </w:pPr>
  </w:style>
  <w:style w:type="character" w:styleId="Titlulcrii">
    <w:name w:val="Book Title"/>
    <w:uiPriority w:val="33"/>
    <w:qFormat/>
    <w:rsid w:val="002F095E"/>
    <w:rPr>
      <w:b/>
      <w:bCs/>
      <w:smallCaps/>
      <w:spacing w:val="5"/>
    </w:rPr>
  </w:style>
  <w:style w:type="paragraph" w:customStyle="1" w:styleId="CharCharCaracterCaracterCharCharCaracterCaracter0">
    <w:name w:val="Char Char Caracter Caracter Char Char Caracter Caracter"/>
    <w:basedOn w:val="Normal"/>
    <w:rsid w:val="00EF6807"/>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80018A"/>
    <w:pPr>
      <w:spacing w:after="0" w:line="240" w:lineRule="auto"/>
    </w:pPr>
    <w:rPr>
      <w:rFonts w:ascii="Courier New" w:eastAsia="Times New Roman" w:hAnsi="Courier New"/>
      <w:sz w:val="20"/>
      <w:szCs w:val="20"/>
      <w:lang w:val="en-US"/>
    </w:rPr>
  </w:style>
  <w:style w:type="character" w:customStyle="1" w:styleId="TextsimpluCaracter">
    <w:name w:val="Text simplu Caracter"/>
    <w:link w:val="Textsimplu"/>
    <w:rsid w:val="0080018A"/>
    <w:rPr>
      <w:rFonts w:ascii="Courier New" w:eastAsia="Times New Roman" w:hAnsi="Courier New" w:cs="Courier New"/>
      <w:sz w:val="20"/>
      <w:szCs w:val="20"/>
      <w:lang w:val="en-US"/>
    </w:rPr>
  </w:style>
  <w:style w:type="character" w:customStyle="1" w:styleId="Titlu5Caracter">
    <w:name w:val="Titlu 5 Caracter"/>
    <w:aliases w:val="Forside Caracter,Level 3 - i Caracter,GE Heading Level 5 Caracter"/>
    <w:link w:val="Titlu5"/>
    <w:rsid w:val="008C75F6"/>
    <w:rPr>
      <w:rFonts w:ascii="Times New Roman" w:eastAsia="Times New Roman" w:hAnsi="Times New Roman" w:cs="Times New Roman"/>
      <w:b/>
      <w:bCs/>
      <w:i/>
      <w:iCs/>
      <w:sz w:val="26"/>
      <w:szCs w:val="26"/>
      <w:lang w:val="en-AU"/>
    </w:rPr>
  </w:style>
  <w:style w:type="paragraph" w:styleId="Corptext">
    <w:name w:val="Body Text"/>
    <w:basedOn w:val="Normal"/>
    <w:link w:val="CorptextCaracter"/>
    <w:rsid w:val="00E718A4"/>
    <w:pPr>
      <w:suppressAutoHyphens/>
      <w:spacing w:after="120" w:line="240" w:lineRule="auto"/>
      <w:jc w:val="both"/>
    </w:pPr>
    <w:rPr>
      <w:rFonts w:ascii="Times New Roman" w:eastAsia="Times New Roman" w:hAnsi="Times New Roman"/>
      <w:sz w:val="24"/>
      <w:szCs w:val="20"/>
      <w:lang w:val="en-US"/>
    </w:rPr>
  </w:style>
  <w:style w:type="character" w:customStyle="1" w:styleId="CorptextCaracter">
    <w:name w:val="Corp text Caracter"/>
    <w:link w:val="Corptext"/>
    <w:rsid w:val="00E718A4"/>
    <w:rPr>
      <w:rFonts w:ascii="Times New Roman" w:eastAsia="Times New Roman" w:hAnsi="Times New Roman" w:cs="Times New Roman"/>
      <w:sz w:val="24"/>
      <w:szCs w:val="20"/>
      <w:lang w:val="en-US"/>
    </w:rPr>
  </w:style>
  <w:style w:type="paragraph" w:customStyle="1" w:styleId="GedankenstrichStandard1">
    <w:name w:val="Gedankenstrich Standard 1"/>
    <w:basedOn w:val="Normal"/>
    <w:rsid w:val="00AF090F"/>
    <w:pPr>
      <w:autoSpaceDE w:val="0"/>
      <w:autoSpaceDN w:val="0"/>
      <w:spacing w:after="120" w:line="300" w:lineRule="exact"/>
      <w:jc w:val="both"/>
    </w:pPr>
    <w:rPr>
      <w:rFonts w:ascii="Arial" w:eastAsia="Times New Roman" w:hAnsi="Arial"/>
      <w:szCs w:val="20"/>
    </w:rPr>
  </w:style>
  <w:style w:type="character" w:customStyle="1" w:styleId="Titlu6Caracter">
    <w:name w:val="Titlu 6 Caracter"/>
    <w:aliases w:val="h6 Caracter,l6 Caracter,sub-dash Caracter,sd Caracter,5 Caracter,ATTACHMENT Char Caracter"/>
    <w:link w:val="Titlu6"/>
    <w:uiPriority w:val="9"/>
    <w:rsid w:val="00872234"/>
    <w:rPr>
      <w:rFonts w:ascii="Calibri" w:eastAsia="Times New Roman" w:hAnsi="Calibri" w:cs="Times New Roman"/>
      <w:b/>
      <w:bCs/>
      <w:sz w:val="22"/>
      <w:szCs w:val="22"/>
      <w:lang w:val="hu-HU"/>
    </w:rPr>
  </w:style>
  <w:style w:type="paragraph" w:styleId="SubiectComentariu">
    <w:name w:val="annotation subject"/>
    <w:basedOn w:val="Textcomentariu"/>
    <w:next w:val="Textcomentariu"/>
    <w:link w:val="SubiectComentariuCaracter"/>
    <w:uiPriority w:val="99"/>
    <w:semiHidden/>
    <w:unhideWhenUsed/>
    <w:rsid w:val="003157F7"/>
    <w:pPr>
      <w:spacing w:after="200" w:line="276" w:lineRule="auto"/>
    </w:pPr>
    <w:rPr>
      <w:b/>
      <w:bCs/>
      <w:lang w:val="hu-HU"/>
    </w:rPr>
  </w:style>
  <w:style w:type="character" w:customStyle="1" w:styleId="SubiectComentariuCaracter">
    <w:name w:val="Subiect Comentariu Caracter"/>
    <w:link w:val="SubiectComentariu"/>
    <w:uiPriority w:val="99"/>
    <w:semiHidden/>
    <w:rsid w:val="003157F7"/>
    <w:rPr>
      <w:rFonts w:ascii="Times New Roman" w:eastAsia="Times New Roman" w:hAnsi="Times New Roman" w:cs="Times New Roman"/>
      <w:b/>
      <w:bCs/>
      <w:sz w:val="20"/>
      <w:szCs w:val="20"/>
      <w:lang w:val="hu-HU"/>
    </w:rPr>
  </w:style>
  <w:style w:type="table" w:styleId="Grilmedie3-Accentuare3">
    <w:name w:val="Medium Grid 3 Accent 3"/>
    <w:basedOn w:val="TabelNormal"/>
    <w:uiPriority w:val="69"/>
    <w:rsid w:val="00D725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Umbriremedie1-Accentuare3">
    <w:name w:val="Medium Shading 1 Accent 3"/>
    <w:basedOn w:val="TabelNormal"/>
    <w:uiPriority w:val="63"/>
    <w:rsid w:val="00A662E7"/>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AAMDocumentTitle">
    <w:name w:val="AAM_Document Title"/>
    <w:basedOn w:val="Normal"/>
    <w:rsid w:val="00EB25AB"/>
    <w:pPr>
      <w:suppressAutoHyphens/>
      <w:spacing w:before="3480" w:after="240" w:line="280" w:lineRule="atLeast"/>
    </w:pPr>
    <w:rPr>
      <w:rFonts w:ascii="Franklin Gothic Demi" w:eastAsia="Times New Roman" w:hAnsi="Franklin Gothic Demi"/>
      <w:smallCaps/>
      <w:kern w:val="1"/>
      <w:sz w:val="70"/>
      <w:szCs w:val="20"/>
      <w:lang w:val="hu-HU" w:eastAsia="ar-SA"/>
    </w:rPr>
  </w:style>
  <w:style w:type="paragraph" w:customStyle="1" w:styleId="AAMNormal">
    <w:name w:val="AAM_Normal"/>
    <w:basedOn w:val="Normal"/>
    <w:qFormat/>
    <w:rsid w:val="00EB25AB"/>
    <w:pPr>
      <w:suppressAutoHyphens/>
      <w:spacing w:before="60" w:after="120" w:line="280" w:lineRule="atLeast"/>
      <w:jc w:val="both"/>
    </w:pPr>
    <w:rPr>
      <w:rFonts w:ascii="Franklin Gothic Book" w:eastAsia="Times New Roman" w:hAnsi="Franklin Gothic Book"/>
      <w:kern w:val="1"/>
      <w:sz w:val="20"/>
      <w:szCs w:val="20"/>
      <w:lang w:val="hu-HU" w:eastAsia="ar-SA"/>
    </w:rPr>
  </w:style>
  <w:style w:type="paragraph" w:styleId="Titlu">
    <w:name w:val="Title"/>
    <w:basedOn w:val="Normal"/>
    <w:next w:val="Subtitlu"/>
    <w:link w:val="TitluCaracter"/>
    <w:qFormat/>
    <w:rsid w:val="00EB25AB"/>
    <w:pPr>
      <w:suppressAutoHyphens/>
      <w:spacing w:before="240" w:after="60" w:line="280" w:lineRule="atLeast"/>
      <w:jc w:val="center"/>
    </w:pPr>
    <w:rPr>
      <w:rFonts w:ascii="Arial" w:eastAsia="Times New Roman" w:hAnsi="Arial"/>
      <w:b/>
      <w:bCs/>
      <w:smallCaps/>
      <w:kern w:val="1"/>
      <w:sz w:val="32"/>
      <w:szCs w:val="36"/>
      <w:lang w:val="hu-HU" w:eastAsia="ar-SA"/>
    </w:rPr>
  </w:style>
  <w:style w:type="character" w:customStyle="1" w:styleId="TitluCaracter">
    <w:name w:val="Titlu Caracter"/>
    <w:link w:val="Titlu"/>
    <w:rsid w:val="00EB25AB"/>
    <w:rPr>
      <w:rFonts w:ascii="Arial" w:eastAsia="Times New Roman" w:hAnsi="Arial"/>
      <w:b/>
      <w:bCs/>
      <w:smallCaps/>
      <w:kern w:val="1"/>
      <w:sz w:val="32"/>
      <w:szCs w:val="36"/>
      <w:lang w:val="hu-HU" w:eastAsia="ar-SA"/>
    </w:rPr>
  </w:style>
  <w:style w:type="paragraph" w:customStyle="1" w:styleId="Norml1">
    <w:name w:val="Normál 1"/>
    <w:basedOn w:val="Normal"/>
    <w:rsid w:val="00EB25AB"/>
    <w:pPr>
      <w:spacing w:after="120" w:line="280" w:lineRule="atLeast"/>
      <w:ind w:left="397"/>
      <w:jc w:val="both"/>
    </w:pPr>
    <w:rPr>
      <w:rFonts w:ascii="Arial" w:eastAsia="Times New Roman" w:hAnsi="Arial"/>
      <w:sz w:val="20"/>
      <w:szCs w:val="20"/>
      <w:lang w:val="hu-HU" w:eastAsia="hu-HU"/>
    </w:rPr>
  </w:style>
  <w:style w:type="paragraph" w:styleId="Subtitlu">
    <w:name w:val="Subtitle"/>
    <w:basedOn w:val="Normal"/>
    <w:next w:val="Normal"/>
    <w:link w:val="SubtitluCaracter"/>
    <w:uiPriority w:val="11"/>
    <w:qFormat/>
    <w:rsid w:val="00EB25AB"/>
    <w:pPr>
      <w:spacing w:after="60"/>
      <w:jc w:val="center"/>
      <w:outlineLvl w:val="1"/>
    </w:pPr>
    <w:rPr>
      <w:rFonts w:ascii="Cambria" w:eastAsia="Times New Roman" w:hAnsi="Cambria"/>
      <w:sz w:val="24"/>
      <w:szCs w:val="24"/>
      <w:lang w:val="en-GB"/>
    </w:rPr>
  </w:style>
  <w:style w:type="character" w:customStyle="1" w:styleId="SubtitluCaracter">
    <w:name w:val="Subtitlu Caracter"/>
    <w:link w:val="Subtitlu"/>
    <w:uiPriority w:val="11"/>
    <w:rsid w:val="00EB25AB"/>
    <w:rPr>
      <w:rFonts w:ascii="Cambria" w:eastAsia="Times New Roman" w:hAnsi="Cambria" w:cs="Times New Roman"/>
      <w:sz w:val="24"/>
      <w:szCs w:val="24"/>
      <w:lang w:val="en-GB"/>
    </w:rPr>
  </w:style>
  <w:style w:type="paragraph" w:styleId="Index1">
    <w:name w:val="index 1"/>
    <w:basedOn w:val="Normal"/>
    <w:next w:val="Normal"/>
    <w:autoRedefine/>
    <w:uiPriority w:val="99"/>
    <w:semiHidden/>
    <w:unhideWhenUsed/>
    <w:rsid w:val="004E2CF1"/>
    <w:pPr>
      <w:ind w:left="220" w:hanging="220"/>
    </w:pPr>
  </w:style>
  <w:style w:type="paragraph" w:styleId="Titludeindex">
    <w:name w:val="index heading"/>
    <w:basedOn w:val="Normal"/>
    <w:next w:val="Index1"/>
    <w:semiHidden/>
    <w:rsid w:val="004E2CF1"/>
    <w:pPr>
      <w:spacing w:after="0" w:line="240" w:lineRule="auto"/>
    </w:pPr>
    <w:rPr>
      <w:rFonts w:ascii="Arial" w:eastAsia="Times New Roman" w:hAnsi="Arial" w:cs="Arial"/>
      <w:sz w:val="20"/>
      <w:szCs w:val="20"/>
    </w:rPr>
  </w:style>
  <w:style w:type="paragraph" w:styleId="Legend">
    <w:name w:val="caption"/>
    <w:basedOn w:val="Normal"/>
    <w:next w:val="Normal"/>
    <w:qFormat/>
    <w:rsid w:val="004E2CF1"/>
    <w:pPr>
      <w:spacing w:before="120" w:after="120" w:line="240" w:lineRule="auto"/>
    </w:pPr>
    <w:rPr>
      <w:rFonts w:ascii="Arial" w:eastAsia="Times New Roman" w:hAnsi="Arial"/>
      <w:b/>
      <w:sz w:val="28"/>
      <w:szCs w:val="20"/>
      <w:lang w:eastAsia="nl-NL"/>
    </w:rPr>
  </w:style>
  <w:style w:type="paragraph" w:styleId="Textbloc">
    <w:name w:val="Block Text"/>
    <w:basedOn w:val="Normal"/>
    <w:rsid w:val="004E2CF1"/>
    <w:pPr>
      <w:tabs>
        <w:tab w:val="left" w:pos="2127"/>
      </w:tabs>
      <w:spacing w:after="120" w:line="280" w:lineRule="atLeast"/>
      <w:ind w:left="2127" w:right="-99" w:hanging="1767"/>
      <w:jc w:val="both"/>
    </w:pPr>
    <w:rPr>
      <w:rFonts w:ascii="Arial" w:eastAsia="Times New Roman" w:hAnsi="Arial"/>
      <w:bCs/>
      <w:sz w:val="24"/>
      <w:szCs w:val="20"/>
      <w:lang w:val="en-US" w:eastAsia="hu-HU"/>
    </w:rPr>
  </w:style>
  <w:style w:type="paragraph" w:customStyle="1" w:styleId="Char1CharChar1CharCharChar1CharCharCharCharCharChar">
    <w:name w:val="Char1 Char Char1 Char Char Char1 Char Char Char Char Char Char"/>
    <w:basedOn w:val="Normal"/>
    <w:rsid w:val="004E2CF1"/>
    <w:pPr>
      <w:spacing w:after="160" w:line="240" w:lineRule="exact"/>
    </w:pPr>
    <w:rPr>
      <w:rFonts w:ascii="Verdana" w:eastAsia="Times New Roman" w:hAnsi="Verdana"/>
      <w:sz w:val="20"/>
      <w:szCs w:val="20"/>
      <w:lang w:val="en-US"/>
    </w:rPr>
  </w:style>
  <w:style w:type="paragraph" w:styleId="Corptext2">
    <w:name w:val="Body Text 2"/>
    <w:basedOn w:val="Normal"/>
    <w:link w:val="Corptext2Caracter"/>
    <w:uiPriority w:val="99"/>
    <w:unhideWhenUsed/>
    <w:rsid w:val="00431B94"/>
    <w:pPr>
      <w:spacing w:after="120" w:line="480" w:lineRule="auto"/>
    </w:pPr>
    <w:rPr>
      <w:lang w:val="en-GB"/>
    </w:rPr>
  </w:style>
  <w:style w:type="character" w:customStyle="1" w:styleId="Corptext2Caracter">
    <w:name w:val="Corp text 2 Caracter"/>
    <w:link w:val="Corptext2"/>
    <w:uiPriority w:val="99"/>
    <w:rsid w:val="00431B94"/>
    <w:rPr>
      <w:sz w:val="22"/>
      <w:szCs w:val="22"/>
      <w:lang w:val="en-GB" w:eastAsia="en-US"/>
    </w:rPr>
  </w:style>
  <w:style w:type="paragraph" w:styleId="Indentcorptext">
    <w:name w:val="Body Text Indent"/>
    <w:basedOn w:val="Normal"/>
    <w:link w:val="IndentcorptextCaracter"/>
    <w:uiPriority w:val="99"/>
    <w:semiHidden/>
    <w:unhideWhenUsed/>
    <w:rsid w:val="00431B94"/>
    <w:pPr>
      <w:spacing w:after="120"/>
      <w:ind w:left="360"/>
    </w:pPr>
    <w:rPr>
      <w:lang w:val="en-GB"/>
    </w:rPr>
  </w:style>
  <w:style w:type="character" w:customStyle="1" w:styleId="IndentcorptextCaracter">
    <w:name w:val="Indent corp text Caracter"/>
    <w:link w:val="Indentcorptext"/>
    <w:uiPriority w:val="99"/>
    <w:semiHidden/>
    <w:rsid w:val="00431B94"/>
    <w:rPr>
      <w:sz w:val="22"/>
      <w:szCs w:val="22"/>
      <w:lang w:val="en-GB" w:eastAsia="en-US"/>
    </w:rPr>
  </w:style>
  <w:style w:type="paragraph" w:styleId="Indentcorptext3">
    <w:name w:val="Body Text Indent 3"/>
    <w:basedOn w:val="Normal"/>
    <w:link w:val="Indentcorptext3Caracter"/>
    <w:uiPriority w:val="99"/>
    <w:semiHidden/>
    <w:unhideWhenUsed/>
    <w:rsid w:val="00431B94"/>
    <w:pPr>
      <w:spacing w:after="120"/>
      <w:ind w:left="360"/>
    </w:pPr>
    <w:rPr>
      <w:sz w:val="16"/>
      <w:szCs w:val="16"/>
      <w:lang w:val="en-GB"/>
    </w:rPr>
  </w:style>
  <w:style w:type="character" w:customStyle="1" w:styleId="Indentcorptext3Caracter">
    <w:name w:val="Indent corp text 3 Caracter"/>
    <w:link w:val="Indentcorptext3"/>
    <w:uiPriority w:val="99"/>
    <w:semiHidden/>
    <w:rsid w:val="00431B94"/>
    <w:rPr>
      <w:sz w:val="16"/>
      <w:szCs w:val="16"/>
      <w:lang w:val="en-GB" w:eastAsia="en-US"/>
    </w:rPr>
  </w:style>
  <w:style w:type="paragraph" w:customStyle="1" w:styleId="font1">
    <w:name w:val="font1"/>
    <w:basedOn w:val="Normal"/>
    <w:rsid w:val="00B65634"/>
    <w:pPr>
      <w:spacing w:before="100" w:beforeAutospacing="1" w:after="100" w:afterAutospacing="1" w:line="240" w:lineRule="auto"/>
    </w:pPr>
    <w:rPr>
      <w:rFonts w:ascii="Arial" w:eastAsia="Arial Unicode MS" w:hAnsi="Arial" w:cs="Arial"/>
      <w:sz w:val="20"/>
      <w:szCs w:val="20"/>
      <w:lang w:eastAsia="ro-RO"/>
    </w:rPr>
  </w:style>
  <w:style w:type="paragraph" w:customStyle="1" w:styleId="xl61">
    <w:name w:val="xl61"/>
    <w:basedOn w:val="Normal"/>
    <w:rsid w:val="00B65634"/>
    <w:pPr>
      <w:pBdr>
        <w:left w:val="single" w:sz="8" w:space="0" w:color="auto"/>
      </w:pBdr>
      <w:spacing w:before="100" w:beforeAutospacing="1" w:after="100" w:afterAutospacing="1" w:line="240" w:lineRule="auto"/>
      <w:jc w:val="both"/>
    </w:pPr>
    <w:rPr>
      <w:rFonts w:ascii="Arial" w:eastAsia="Times New Roman" w:hAnsi="Arial" w:cs="Arial"/>
      <w:sz w:val="24"/>
      <w:szCs w:val="24"/>
      <w:lang w:eastAsia="fr-FR"/>
    </w:rPr>
  </w:style>
  <w:style w:type="character" w:customStyle="1" w:styleId="Titlu7Caracter">
    <w:name w:val="Titlu 7 Caracter"/>
    <w:aliases w:val="h7 Caracter,l7 Caracter"/>
    <w:link w:val="Titlu7"/>
    <w:uiPriority w:val="9"/>
    <w:rsid w:val="00B25087"/>
    <w:rPr>
      <w:rFonts w:ascii="Franklin Gothic Demi" w:eastAsia="MS Mincho" w:hAnsi="Franklin Gothic Demi"/>
      <w:smallCaps/>
      <w:sz w:val="24"/>
      <w:lang w:val="hu-HU" w:eastAsia="hu-HU"/>
    </w:rPr>
  </w:style>
  <w:style w:type="character" w:customStyle="1" w:styleId="Titlu8Caracter">
    <w:name w:val="Titlu 8 Caracter"/>
    <w:aliases w:val="h8 Caracter"/>
    <w:link w:val="Titlu8"/>
    <w:uiPriority w:val="9"/>
    <w:rsid w:val="00B25087"/>
    <w:rPr>
      <w:rFonts w:ascii="Franklin Gothic Demi" w:eastAsia="MS Mincho" w:hAnsi="Franklin Gothic Demi"/>
      <w:smallCaps/>
      <w:sz w:val="24"/>
      <w:lang w:val="hu-HU" w:eastAsia="hu-HU"/>
    </w:rPr>
  </w:style>
  <w:style w:type="character" w:customStyle="1" w:styleId="Titlu9Caracter">
    <w:name w:val="Titlu 9 Caracter"/>
    <w:aliases w:val="h9 Caracter"/>
    <w:link w:val="Titlu9"/>
    <w:uiPriority w:val="9"/>
    <w:rsid w:val="00B25087"/>
    <w:rPr>
      <w:rFonts w:ascii="Franklin Gothic Book" w:eastAsia="MS Mincho" w:hAnsi="Franklin Gothic Book"/>
      <w:caps/>
      <w:sz w:val="24"/>
      <w:lang w:val="hu-HU" w:eastAsia="hu-HU"/>
    </w:rPr>
  </w:style>
  <w:style w:type="paragraph" w:customStyle="1" w:styleId="CharCharCaracterCaracterCharCharCaracterCaracter1">
    <w:name w:val="Char Char Caracter Caracter Char Char Caracter Caracter1"/>
    <w:basedOn w:val="Normal"/>
    <w:rsid w:val="00B25087"/>
    <w:pPr>
      <w:spacing w:after="0" w:line="240" w:lineRule="auto"/>
    </w:pPr>
    <w:rPr>
      <w:rFonts w:ascii="Times New Roman" w:eastAsia="Times New Roman" w:hAnsi="Times New Roman"/>
      <w:sz w:val="24"/>
      <w:szCs w:val="24"/>
      <w:lang w:val="pl-PL" w:eastAsia="pl-PL"/>
    </w:rPr>
  </w:style>
  <w:style w:type="character" w:customStyle="1" w:styleId="bodytext1">
    <w:name w:val="bodytext1"/>
    <w:rsid w:val="00B25087"/>
    <w:rPr>
      <w:rFonts w:ascii="Verdana" w:hAnsi="Verdana" w:hint="default"/>
      <w:b w:val="0"/>
      <w:bCs w:val="0"/>
      <w:color w:val="000000"/>
      <w:sz w:val="17"/>
      <w:szCs w:val="17"/>
    </w:rPr>
  </w:style>
  <w:style w:type="paragraph" w:customStyle="1" w:styleId="AAMHeading3">
    <w:name w:val="AAM_Heading 3"/>
    <w:basedOn w:val="Titlu3"/>
    <w:qFormat/>
    <w:rsid w:val="00B25087"/>
    <w:pPr>
      <w:keepLines/>
      <w:numPr>
        <w:ilvl w:val="2"/>
      </w:numPr>
      <w:tabs>
        <w:tab w:val="left" w:pos="794"/>
        <w:tab w:val="num" w:pos="964"/>
      </w:tabs>
      <w:spacing w:after="240" w:line="280" w:lineRule="atLeast"/>
      <w:ind w:left="964" w:hanging="964"/>
    </w:pPr>
    <w:rPr>
      <w:rFonts w:ascii="Franklin Gothic Book" w:hAnsi="Franklin Gothic Book"/>
      <w:b w:val="0"/>
      <w:bCs w:val="0"/>
      <w:smallCaps/>
      <w:sz w:val="22"/>
      <w:szCs w:val="20"/>
      <w:lang w:val="ro-RO" w:eastAsia="hu-HU"/>
    </w:rPr>
  </w:style>
  <w:style w:type="paragraph" w:customStyle="1" w:styleId="AAMHeading2">
    <w:name w:val="AAM_Heading 2"/>
    <w:basedOn w:val="Titlu2"/>
    <w:qFormat/>
    <w:rsid w:val="00B25087"/>
    <w:pPr>
      <w:numPr>
        <w:ilvl w:val="1"/>
      </w:numPr>
      <w:tabs>
        <w:tab w:val="left" w:pos="567"/>
        <w:tab w:val="num" w:pos="1020"/>
      </w:tabs>
      <w:spacing w:before="240" w:after="240" w:line="280" w:lineRule="atLeast"/>
      <w:ind w:left="16" w:firstLine="284"/>
    </w:pPr>
    <w:rPr>
      <w:rFonts w:ascii="Franklin Gothic Book" w:hAnsi="Franklin Gothic Book"/>
      <w:b w:val="0"/>
      <w:bCs w:val="0"/>
      <w:smallCaps/>
      <w:color w:val="auto"/>
      <w:szCs w:val="20"/>
      <w:lang w:eastAsia="hu-HU"/>
    </w:rPr>
  </w:style>
  <w:style w:type="paragraph" w:customStyle="1" w:styleId="List6Bullets">
    <w:name w:val="List 6 [Bullets]"/>
    <w:basedOn w:val="Normal"/>
    <w:qFormat/>
    <w:rsid w:val="00B25087"/>
    <w:pPr>
      <w:tabs>
        <w:tab w:val="left" w:pos="993"/>
        <w:tab w:val="left" w:pos="1985"/>
      </w:tabs>
      <w:spacing w:before="120" w:after="120" w:line="360" w:lineRule="auto"/>
      <w:jc w:val="both"/>
    </w:pPr>
    <w:rPr>
      <w:rFonts w:ascii="Arial" w:eastAsia="MS Mincho" w:hAnsi="Arial"/>
      <w:lang w:val="en-US" w:eastAsia="hu-HU"/>
    </w:rPr>
  </w:style>
  <w:style w:type="character" w:customStyle="1" w:styleId="apple-style-span">
    <w:name w:val="apple-style-span"/>
    <w:basedOn w:val="Fontdeparagrafimplicit"/>
    <w:rsid w:val="00B25087"/>
  </w:style>
  <w:style w:type="character" w:customStyle="1" w:styleId="apple-converted-space">
    <w:name w:val="apple-converted-space"/>
    <w:basedOn w:val="Fontdeparagrafimplicit"/>
    <w:rsid w:val="00B25087"/>
  </w:style>
  <w:style w:type="character" w:styleId="Robust">
    <w:name w:val="Strong"/>
    <w:uiPriority w:val="22"/>
    <w:qFormat/>
    <w:rsid w:val="00B25087"/>
    <w:rPr>
      <w:b/>
      <w:bCs/>
    </w:rPr>
  </w:style>
  <w:style w:type="paragraph" w:customStyle="1" w:styleId="VISAHeading1">
    <w:name w:val="VISA_Heading_1"/>
    <w:basedOn w:val="Normal"/>
    <w:qFormat/>
    <w:rsid w:val="00DC7929"/>
    <w:pPr>
      <w:pageBreakBefore/>
      <w:numPr>
        <w:numId w:val="2"/>
      </w:numPr>
      <w:tabs>
        <w:tab w:val="left" w:pos="397"/>
      </w:tabs>
      <w:spacing w:before="240" w:after="120" w:line="280" w:lineRule="atLeast"/>
      <w:ind w:left="431" w:hanging="431"/>
      <w:outlineLvl w:val="0"/>
    </w:pPr>
    <w:rPr>
      <w:rFonts w:eastAsia="Times New Roman" w:cs="Arial"/>
      <w:b/>
      <w:smallCaps/>
      <w:sz w:val="36"/>
      <w:szCs w:val="20"/>
      <w:lang w:eastAsia="hu-HU"/>
    </w:rPr>
  </w:style>
  <w:style w:type="paragraph" w:customStyle="1" w:styleId="VISAHeading2">
    <w:name w:val="VISA_Heading_2"/>
    <w:basedOn w:val="Titlu2"/>
    <w:next w:val="Normal"/>
    <w:qFormat/>
    <w:rsid w:val="00AD3142"/>
    <w:pPr>
      <w:keepLines w:val="0"/>
      <w:numPr>
        <w:ilvl w:val="1"/>
        <w:numId w:val="2"/>
      </w:numPr>
      <w:tabs>
        <w:tab w:val="left" w:pos="680"/>
      </w:tabs>
      <w:spacing w:before="480" w:after="120" w:line="280" w:lineRule="atLeast"/>
      <w:ind w:left="578" w:hanging="578"/>
    </w:pPr>
    <w:rPr>
      <w:rFonts w:ascii="Calibri" w:hAnsi="Calibri"/>
      <w:bCs w:val="0"/>
      <w:smallCaps/>
      <w:color w:val="auto"/>
      <w:sz w:val="28"/>
      <w:szCs w:val="20"/>
      <w:lang w:eastAsia="hu-HU"/>
    </w:rPr>
  </w:style>
  <w:style w:type="paragraph" w:customStyle="1" w:styleId="VISAheading3">
    <w:name w:val="VISA_heading_3"/>
    <w:basedOn w:val="Titlu4"/>
    <w:qFormat/>
    <w:rsid w:val="00AD3142"/>
    <w:pPr>
      <w:keepLines w:val="0"/>
      <w:numPr>
        <w:ilvl w:val="2"/>
        <w:numId w:val="2"/>
      </w:numPr>
      <w:spacing w:before="360" w:after="120" w:line="280" w:lineRule="atLeast"/>
      <w:jc w:val="both"/>
    </w:pPr>
    <w:rPr>
      <w:rFonts w:ascii="Calibri" w:hAnsi="Calibri"/>
      <w:bCs w:val="0"/>
      <w:i w:val="0"/>
      <w:iCs w:val="0"/>
      <w:smallCaps/>
      <w:color w:val="auto"/>
      <w:sz w:val="24"/>
      <w:szCs w:val="24"/>
      <w:lang w:eastAsia="hu-HU"/>
    </w:rPr>
  </w:style>
  <w:style w:type="paragraph" w:customStyle="1" w:styleId="VISAheading4">
    <w:name w:val="VISA_heading_4"/>
    <w:basedOn w:val="Normal"/>
    <w:qFormat/>
    <w:rsid w:val="00B25087"/>
    <w:pPr>
      <w:keepNext/>
      <w:numPr>
        <w:ilvl w:val="3"/>
        <w:numId w:val="2"/>
      </w:numPr>
      <w:spacing w:before="240" w:after="80" w:line="280" w:lineRule="atLeast"/>
      <w:ind w:left="862" w:hanging="862"/>
      <w:jc w:val="both"/>
    </w:pPr>
    <w:rPr>
      <w:rFonts w:ascii="Arial" w:eastAsia="Times New Roman" w:hAnsi="Arial" w:cs="Arial"/>
      <w:smallCaps/>
      <w:sz w:val="24"/>
      <w:szCs w:val="24"/>
      <w:lang w:eastAsia="hu-HU"/>
    </w:rPr>
  </w:style>
  <w:style w:type="paragraph" w:customStyle="1" w:styleId="Visaheading5">
    <w:name w:val="Visa_heading_5"/>
    <w:basedOn w:val="VISAheading4"/>
    <w:qFormat/>
    <w:rsid w:val="00B25087"/>
    <w:pPr>
      <w:numPr>
        <w:ilvl w:val="4"/>
      </w:numPr>
    </w:pPr>
    <w:rPr>
      <w:sz w:val="22"/>
      <w:szCs w:val="22"/>
    </w:rPr>
  </w:style>
  <w:style w:type="paragraph" w:styleId="Revizuire">
    <w:name w:val="Revision"/>
    <w:hidden/>
    <w:uiPriority w:val="99"/>
    <w:semiHidden/>
    <w:rsid w:val="00B25087"/>
    <w:rPr>
      <w:sz w:val="22"/>
      <w:szCs w:val="22"/>
      <w:lang w:val="hu-HU" w:eastAsia="en-US"/>
    </w:rPr>
  </w:style>
  <w:style w:type="paragraph" w:customStyle="1" w:styleId="Heading2Imprint">
    <w:name w:val="Heading 2 [Imprint]"/>
    <w:basedOn w:val="Titlu2"/>
    <w:qFormat/>
    <w:rsid w:val="00B25087"/>
    <w:pPr>
      <w:keepLines w:val="0"/>
      <w:numPr>
        <w:numId w:val="3"/>
      </w:numPr>
      <w:tabs>
        <w:tab w:val="left" w:pos="426"/>
      </w:tabs>
      <w:spacing w:before="240" w:line="360" w:lineRule="auto"/>
      <w:jc w:val="both"/>
    </w:pPr>
    <w:rPr>
      <w:rFonts w:ascii="Arial" w:hAnsi="Arial"/>
      <w:bCs w:val="0"/>
      <w:smallCaps/>
      <w:color w:val="auto"/>
      <w:sz w:val="32"/>
      <w:szCs w:val="20"/>
      <w:lang w:eastAsia="hu-HU"/>
    </w:rPr>
  </w:style>
  <w:style w:type="table" w:styleId="Umbrirecolorat-Accentuare3">
    <w:name w:val="Colorful Shading Accent 3"/>
    <w:basedOn w:val="TabelNormal"/>
    <w:uiPriority w:val="71"/>
    <w:rsid w:val="002C1875"/>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Grilmedie2-Accentuare3">
    <w:name w:val="Medium Grid 2 Accent 3"/>
    <w:basedOn w:val="TabelNormal"/>
    <w:uiPriority w:val="68"/>
    <w:rsid w:val="002C1875"/>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Listmedie2-Accentuare3">
    <w:name w:val="Medium List 2 Accent 3"/>
    <w:basedOn w:val="TabelNormal"/>
    <w:uiPriority w:val="66"/>
    <w:rsid w:val="002C1875"/>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styleId="Plandocument">
    <w:name w:val="Document Map"/>
    <w:basedOn w:val="Normal"/>
    <w:link w:val="PlandocumentCaracter"/>
    <w:uiPriority w:val="99"/>
    <w:semiHidden/>
    <w:unhideWhenUsed/>
    <w:rsid w:val="00E7385E"/>
    <w:rPr>
      <w:rFonts w:ascii="Tahoma" w:hAnsi="Tahoma"/>
      <w:sz w:val="16"/>
      <w:szCs w:val="16"/>
      <w:lang w:val="en-GB"/>
    </w:rPr>
  </w:style>
  <w:style w:type="character" w:customStyle="1" w:styleId="PlandocumentCaracter">
    <w:name w:val="Plan document Caracter"/>
    <w:link w:val="Plandocument"/>
    <w:uiPriority w:val="99"/>
    <w:semiHidden/>
    <w:rsid w:val="00E7385E"/>
    <w:rPr>
      <w:rFonts w:ascii="Tahoma" w:hAnsi="Tahoma" w:cs="Tahoma"/>
      <w:sz w:val="16"/>
      <w:szCs w:val="16"/>
      <w:lang w:val="en-GB"/>
    </w:rPr>
  </w:style>
  <w:style w:type="table" w:customStyle="1" w:styleId="LightShading-Accent11">
    <w:name w:val="Light Shading - Accent 11"/>
    <w:basedOn w:val="TabelNormal"/>
    <w:uiPriority w:val="60"/>
    <w:rsid w:val="001D4A5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elNormal"/>
    <w:uiPriority w:val="62"/>
    <w:rsid w:val="00057198"/>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List5Letters">
    <w:name w:val="List 5 [Letters]"/>
    <w:basedOn w:val="Normal"/>
    <w:qFormat/>
    <w:rsid w:val="00D865B7"/>
    <w:pPr>
      <w:numPr>
        <w:numId w:val="4"/>
      </w:numPr>
      <w:tabs>
        <w:tab w:val="left" w:pos="993"/>
        <w:tab w:val="left" w:pos="1701"/>
      </w:tabs>
      <w:spacing w:before="120" w:after="120" w:line="360" w:lineRule="auto"/>
      <w:jc w:val="both"/>
    </w:pPr>
    <w:rPr>
      <w:rFonts w:ascii="Arial" w:eastAsia="MS Mincho" w:hAnsi="Arial"/>
      <w:lang w:val="en-US" w:eastAsia="hu-HU"/>
    </w:rPr>
  </w:style>
  <w:style w:type="character" w:customStyle="1" w:styleId="bodytext">
    <w:name w:val="bodytext"/>
    <w:basedOn w:val="Fontdeparagrafimplicit"/>
    <w:rsid w:val="00263FF0"/>
  </w:style>
  <w:style w:type="paragraph" w:customStyle="1" w:styleId="yiv1062478004msolistparagraph">
    <w:name w:val="yiv1062478004msolistparagraph"/>
    <w:basedOn w:val="Normal"/>
    <w:rsid w:val="004151F5"/>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984CA3"/>
    <w:pPr>
      <w:autoSpaceDE w:val="0"/>
      <w:autoSpaceDN w:val="0"/>
      <w:adjustRightInd w:val="0"/>
    </w:pPr>
    <w:rPr>
      <w:rFonts w:ascii="Arial" w:hAnsi="Arial" w:cs="Arial"/>
      <w:color w:val="000000"/>
      <w:sz w:val="24"/>
      <w:szCs w:val="24"/>
      <w:lang w:val="en-US" w:eastAsia="en-US"/>
    </w:rPr>
  </w:style>
  <w:style w:type="character" w:styleId="HyperlinkParcurs">
    <w:name w:val="FollowedHyperlink"/>
    <w:basedOn w:val="Fontdeparagrafimplicit"/>
    <w:uiPriority w:val="99"/>
    <w:semiHidden/>
    <w:unhideWhenUsed/>
    <w:rsid w:val="00E30FBE"/>
    <w:rPr>
      <w:color w:val="800080"/>
      <w:u w:val="single"/>
    </w:rPr>
  </w:style>
  <w:style w:type="paragraph" w:styleId="Indentcorptext2">
    <w:name w:val="Body Text Indent 2"/>
    <w:basedOn w:val="Normal"/>
    <w:link w:val="Indentcorptext2Caracter"/>
    <w:uiPriority w:val="99"/>
    <w:semiHidden/>
    <w:unhideWhenUsed/>
    <w:rsid w:val="00776B83"/>
    <w:pPr>
      <w:spacing w:after="120" w:line="480" w:lineRule="auto"/>
      <w:ind w:left="360"/>
    </w:pPr>
  </w:style>
  <w:style w:type="character" w:customStyle="1" w:styleId="Indentcorptext2Caracter">
    <w:name w:val="Indent corp text 2 Caracter"/>
    <w:basedOn w:val="Fontdeparagrafimplicit"/>
    <w:link w:val="Indentcorptext2"/>
    <w:uiPriority w:val="99"/>
    <w:semiHidden/>
    <w:rsid w:val="00776B83"/>
    <w:rPr>
      <w:sz w:val="22"/>
      <w:szCs w:val="22"/>
      <w:lang w:val="en-GB"/>
    </w:rPr>
  </w:style>
  <w:style w:type="character" w:styleId="Numrdepagin">
    <w:name w:val="page number"/>
    <w:basedOn w:val="Fontdeparagrafimplicit"/>
    <w:rsid w:val="007A77FE"/>
  </w:style>
</w:styles>
</file>

<file path=word/webSettings.xml><?xml version="1.0" encoding="utf-8"?>
<w:webSettings xmlns:r="http://schemas.openxmlformats.org/officeDocument/2006/relationships" xmlns:w="http://schemas.openxmlformats.org/wordprocessingml/2006/main">
  <w:divs>
    <w:div w:id="10760935">
      <w:bodyDiv w:val="1"/>
      <w:marLeft w:val="0"/>
      <w:marRight w:val="0"/>
      <w:marTop w:val="0"/>
      <w:marBottom w:val="0"/>
      <w:divBdr>
        <w:top w:val="none" w:sz="0" w:space="0" w:color="auto"/>
        <w:left w:val="none" w:sz="0" w:space="0" w:color="auto"/>
        <w:bottom w:val="none" w:sz="0" w:space="0" w:color="auto"/>
        <w:right w:val="none" w:sz="0" w:space="0" w:color="auto"/>
      </w:divBdr>
    </w:div>
    <w:div w:id="126558477">
      <w:bodyDiv w:val="1"/>
      <w:marLeft w:val="0"/>
      <w:marRight w:val="0"/>
      <w:marTop w:val="0"/>
      <w:marBottom w:val="0"/>
      <w:divBdr>
        <w:top w:val="none" w:sz="0" w:space="0" w:color="auto"/>
        <w:left w:val="none" w:sz="0" w:space="0" w:color="auto"/>
        <w:bottom w:val="none" w:sz="0" w:space="0" w:color="auto"/>
        <w:right w:val="none" w:sz="0" w:space="0" w:color="auto"/>
      </w:divBdr>
    </w:div>
    <w:div w:id="151995529">
      <w:bodyDiv w:val="1"/>
      <w:marLeft w:val="0"/>
      <w:marRight w:val="0"/>
      <w:marTop w:val="0"/>
      <w:marBottom w:val="0"/>
      <w:divBdr>
        <w:top w:val="none" w:sz="0" w:space="0" w:color="auto"/>
        <w:left w:val="none" w:sz="0" w:space="0" w:color="auto"/>
        <w:bottom w:val="none" w:sz="0" w:space="0" w:color="auto"/>
        <w:right w:val="none" w:sz="0" w:space="0" w:color="auto"/>
      </w:divBdr>
    </w:div>
    <w:div w:id="222302626">
      <w:bodyDiv w:val="1"/>
      <w:marLeft w:val="0"/>
      <w:marRight w:val="0"/>
      <w:marTop w:val="0"/>
      <w:marBottom w:val="0"/>
      <w:divBdr>
        <w:top w:val="none" w:sz="0" w:space="0" w:color="auto"/>
        <w:left w:val="none" w:sz="0" w:space="0" w:color="auto"/>
        <w:bottom w:val="none" w:sz="0" w:space="0" w:color="auto"/>
        <w:right w:val="none" w:sz="0" w:space="0" w:color="auto"/>
      </w:divBdr>
    </w:div>
    <w:div w:id="302318348">
      <w:bodyDiv w:val="1"/>
      <w:marLeft w:val="0"/>
      <w:marRight w:val="0"/>
      <w:marTop w:val="0"/>
      <w:marBottom w:val="0"/>
      <w:divBdr>
        <w:top w:val="none" w:sz="0" w:space="0" w:color="auto"/>
        <w:left w:val="none" w:sz="0" w:space="0" w:color="auto"/>
        <w:bottom w:val="none" w:sz="0" w:space="0" w:color="auto"/>
        <w:right w:val="none" w:sz="0" w:space="0" w:color="auto"/>
      </w:divBdr>
    </w:div>
    <w:div w:id="418865462">
      <w:bodyDiv w:val="1"/>
      <w:marLeft w:val="0"/>
      <w:marRight w:val="0"/>
      <w:marTop w:val="0"/>
      <w:marBottom w:val="0"/>
      <w:divBdr>
        <w:top w:val="none" w:sz="0" w:space="0" w:color="auto"/>
        <w:left w:val="none" w:sz="0" w:space="0" w:color="auto"/>
        <w:bottom w:val="none" w:sz="0" w:space="0" w:color="auto"/>
        <w:right w:val="none" w:sz="0" w:space="0" w:color="auto"/>
      </w:divBdr>
    </w:div>
    <w:div w:id="459808795">
      <w:bodyDiv w:val="1"/>
      <w:marLeft w:val="0"/>
      <w:marRight w:val="0"/>
      <w:marTop w:val="0"/>
      <w:marBottom w:val="0"/>
      <w:divBdr>
        <w:top w:val="none" w:sz="0" w:space="0" w:color="auto"/>
        <w:left w:val="none" w:sz="0" w:space="0" w:color="auto"/>
        <w:bottom w:val="none" w:sz="0" w:space="0" w:color="auto"/>
        <w:right w:val="none" w:sz="0" w:space="0" w:color="auto"/>
      </w:divBdr>
    </w:div>
    <w:div w:id="464934080">
      <w:bodyDiv w:val="1"/>
      <w:marLeft w:val="0"/>
      <w:marRight w:val="0"/>
      <w:marTop w:val="0"/>
      <w:marBottom w:val="0"/>
      <w:divBdr>
        <w:top w:val="none" w:sz="0" w:space="0" w:color="auto"/>
        <w:left w:val="none" w:sz="0" w:space="0" w:color="auto"/>
        <w:bottom w:val="none" w:sz="0" w:space="0" w:color="auto"/>
        <w:right w:val="none" w:sz="0" w:space="0" w:color="auto"/>
      </w:divBdr>
    </w:div>
    <w:div w:id="587620873">
      <w:bodyDiv w:val="1"/>
      <w:marLeft w:val="0"/>
      <w:marRight w:val="0"/>
      <w:marTop w:val="0"/>
      <w:marBottom w:val="0"/>
      <w:divBdr>
        <w:top w:val="none" w:sz="0" w:space="0" w:color="auto"/>
        <w:left w:val="none" w:sz="0" w:space="0" w:color="auto"/>
        <w:bottom w:val="none" w:sz="0" w:space="0" w:color="auto"/>
        <w:right w:val="none" w:sz="0" w:space="0" w:color="auto"/>
      </w:divBdr>
    </w:div>
    <w:div w:id="591747436">
      <w:bodyDiv w:val="1"/>
      <w:marLeft w:val="0"/>
      <w:marRight w:val="0"/>
      <w:marTop w:val="0"/>
      <w:marBottom w:val="0"/>
      <w:divBdr>
        <w:top w:val="none" w:sz="0" w:space="0" w:color="auto"/>
        <w:left w:val="none" w:sz="0" w:space="0" w:color="auto"/>
        <w:bottom w:val="none" w:sz="0" w:space="0" w:color="auto"/>
        <w:right w:val="none" w:sz="0" w:space="0" w:color="auto"/>
      </w:divBdr>
    </w:div>
    <w:div w:id="607008160">
      <w:bodyDiv w:val="1"/>
      <w:marLeft w:val="0"/>
      <w:marRight w:val="0"/>
      <w:marTop w:val="0"/>
      <w:marBottom w:val="0"/>
      <w:divBdr>
        <w:top w:val="none" w:sz="0" w:space="0" w:color="auto"/>
        <w:left w:val="none" w:sz="0" w:space="0" w:color="auto"/>
        <w:bottom w:val="none" w:sz="0" w:space="0" w:color="auto"/>
        <w:right w:val="none" w:sz="0" w:space="0" w:color="auto"/>
      </w:divBdr>
    </w:div>
    <w:div w:id="905190325">
      <w:bodyDiv w:val="1"/>
      <w:marLeft w:val="0"/>
      <w:marRight w:val="0"/>
      <w:marTop w:val="0"/>
      <w:marBottom w:val="0"/>
      <w:divBdr>
        <w:top w:val="none" w:sz="0" w:space="0" w:color="auto"/>
        <w:left w:val="none" w:sz="0" w:space="0" w:color="auto"/>
        <w:bottom w:val="none" w:sz="0" w:space="0" w:color="auto"/>
        <w:right w:val="none" w:sz="0" w:space="0" w:color="auto"/>
      </w:divBdr>
    </w:div>
    <w:div w:id="979266770">
      <w:bodyDiv w:val="1"/>
      <w:marLeft w:val="0"/>
      <w:marRight w:val="0"/>
      <w:marTop w:val="0"/>
      <w:marBottom w:val="0"/>
      <w:divBdr>
        <w:top w:val="none" w:sz="0" w:space="0" w:color="auto"/>
        <w:left w:val="none" w:sz="0" w:space="0" w:color="auto"/>
        <w:bottom w:val="none" w:sz="0" w:space="0" w:color="auto"/>
        <w:right w:val="none" w:sz="0" w:space="0" w:color="auto"/>
      </w:divBdr>
    </w:div>
    <w:div w:id="1059011895">
      <w:bodyDiv w:val="1"/>
      <w:marLeft w:val="0"/>
      <w:marRight w:val="0"/>
      <w:marTop w:val="0"/>
      <w:marBottom w:val="0"/>
      <w:divBdr>
        <w:top w:val="none" w:sz="0" w:space="0" w:color="auto"/>
        <w:left w:val="none" w:sz="0" w:space="0" w:color="auto"/>
        <w:bottom w:val="none" w:sz="0" w:space="0" w:color="auto"/>
        <w:right w:val="none" w:sz="0" w:space="0" w:color="auto"/>
      </w:divBdr>
    </w:div>
    <w:div w:id="1060976499">
      <w:bodyDiv w:val="1"/>
      <w:marLeft w:val="0"/>
      <w:marRight w:val="0"/>
      <w:marTop w:val="0"/>
      <w:marBottom w:val="0"/>
      <w:divBdr>
        <w:top w:val="none" w:sz="0" w:space="0" w:color="auto"/>
        <w:left w:val="none" w:sz="0" w:space="0" w:color="auto"/>
        <w:bottom w:val="none" w:sz="0" w:space="0" w:color="auto"/>
        <w:right w:val="none" w:sz="0" w:space="0" w:color="auto"/>
      </w:divBdr>
    </w:div>
    <w:div w:id="1080373216">
      <w:bodyDiv w:val="1"/>
      <w:marLeft w:val="0"/>
      <w:marRight w:val="0"/>
      <w:marTop w:val="0"/>
      <w:marBottom w:val="0"/>
      <w:divBdr>
        <w:top w:val="none" w:sz="0" w:space="0" w:color="auto"/>
        <w:left w:val="none" w:sz="0" w:space="0" w:color="auto"/>
        <w:bottom w:val="none" w:sz="0" w:space="0" w:color="auto"/>
        <w:right w:val="none" w:sz="0" w:space="0" w:color="auto"/>
      </w:divBdr>
    </w:div>
    <w:div w:id="1119959729">
      <w:bodyDiv w:val="1"/>
      <w:marLeft w:val="0"/>
      <w:marRight w:val="0"/>
      <w:marTop w:val="0"/>
      <w:marBottom w:val="0"/>
      <w:divBdr>
        <w:top w:val="none" w:sz="0" w:space="0" w:color="auto"/>
        <w:left w:val="none" w:sz="0" w:space="0" w:color="auto"/>
        <w:bottom w:val="none" w:sz="0" w:space="0" w:color="auto"/>
        <w:right w:val="none" w:sz="0" w:space="0" w:color="auto"/>
      </w:divBdr>
    </w:div>
    <w:div w:id="1150437983">
      <w:bodyDiv w:val="1"/>
      <w:marLeft w:val="0"/>
      <w:marRight w:val="0"/>
      <w:marTop w:val="0"/>
      <w:marBottom w:val="0"/>
      <w:divBdr>
        <w:top w:val="none" w:sz="0" w:space="0" w:color="auto"/>
        <w:left w:val="none" w:sz="0" w:space="0" w:color="auto"/>
        <w:bottom w:val="none" w:sz="0" w:space="0" w:color="auto"/>
        <w:right w:val="none" w:sz="0" w:space="0" w:color="auto"/>
      </w:divBdr>
    </w:div>
    <w:div w:id="1253705087">
      <w:bodyDiv w:val="1"/>
      <w:marLeft w:val="0"/>
      <w:marRight w:val="0"/>
      <w:marTop w:val="0"/>
      <w:marBottom w:val="0"/>
      <w:divBdr>
        <w:top w:val="none" w:sz="0" w:space="0" w:color="auto"/>
        <w:left w:val="none" w:sz="0" w:space="0" w:color="auto"/>
        <w:bottom w:val="none" w:sz="0" w:space="0" w:color="auto"/>
        <w:right w:val="none" w:sz="0" w:space="0" w:color="auto"/>
      </w:divBdr>
    </w:div>
    <w:div w:id="1266885319">
      <w:bodyDiv w:val="1"/>
      <w:marLeft w:val="0"/>
      <w:marRight w:val="0"/>
      <w:marTop w:val="0"/>
      <w:marBottom w:val="0"/>
      <w:divBdr>
        <w:top w:val="none" w:sz="0" w:space="0" w:color="auto"/>
        <w:left w:val="none" w:sz="0" w:space="0" w:color="auto"/>
        <w:bottom w:val="none" w:sz="0" w:space="0" w:color="auto"/>
        <w:right w:val="none" w:sz="0" w:space="0" w:color="auto"/>
      </w:divBdr>
    </w:div>
    <w:div w:id="1449354517">
      <w:bodyDiv w:val="1"/>
      <w:marLeft w:val="0"/>
      <w:marRight w:val="0"/>
      <w:marTop w:val="0"/>
      <w:marBottom w:val="0"/>
      <w:divBdr>
        <w:top w:val="none" w:sz="0" w:space="0" w:color="auto"/>
        <w:left w:val="none" w:sz="0" w:space="0" w:color="auto"/>
        <w:bottom w:val="none" w:sz="0" w:space="0" w:color="auto"/>
        <w:right w:val="none" w:sz="0" w:space="0" w:color="auto"/>
      </w:divBdr>
    </w:div>
    <w:div w:id="1574973819">
      <w:bodyDiv w:val="1"/>
      <w:marLeft w:val="0"/>
      <w:marRight w:val="0"/>
      <w:marTop w:val="0"/>
      <w:marBottom w:val="0"/>
      <w:divBdr>
        <w:top w:val="none" w:sz="0" w:space="0" w:color="auto"/>
        <w:left w:val="none" w:sz="0" w:space="0" w:color="auto"/>
        <w:bottom w:val="none" w:sz="0" w:space="0" w:color="auto"/>
        <w:right w:val="none" w:sz="0" w:space="0" w:color="auto"/>
      </w:divBdr>
    </w:div>
    <w:div w:id="1591160848">
      <w:bodyDiv w:val="1"/>
      <w:marLeft w:val="0"/>
      <w:marRight w:val="0"/>
      <w:marTop w:val="0"/>
      <w:marBottom w:val="0"/>
      <w:divBdr>
        <w:top w:val="none" w:sz="0" w:space="0" w:color="auto"/>
        <w:left w:val="none" w:sz="0" w:space="0" w:color="auto"/>
        <w:bottom w:val="none" w:sz="0" w:space="0" w:color="auto"/>
        <w:right w:val="none" w:sz="0" w:space="0" w:color="auto"/>
      </w:divBdr>
    </w:div>
    <w:div w:id="1627008734">
      <w:bodyDiv w:val="1"/>
      <w:marLeft w:val="0"/>
      <w:marRight w:val="0"/>
      <w:marTop w:val="0"/>
      <w:marBottom w:val="0"/>
      <w:divBdr>
        <w:top w:val="none" w:sz="0" w:space="0" w:color="auto"/>
        <w:left w:val="none" w:sz="0" w:space="0" w:color="auto"/>
        <w:bottom w:val="none" w:sz="0" w:space="0" w:color="auto"/>
        <w:right w:val="none" w:sz="0" w:space="0" w:color="auto"/>
      </w:divBdr>
    </w:div>
    <w:div w:id="1672368910">
      <w:bodyDiv w:val="1"/>
      <w:marLeft w:val="0"/>
      <w:marRight w:val="0"/>
      <w:marTop w:val="0"/>
      <w:marBottom w:val="0"/>
      <w:divBdr>
        <w:top w:val="none" w:sz="0" w:space="0" w:color="auto"/>
        <w:left w:val="none" w:sz="0" w:space="0" w:color="auto"/>
        <w:bottom w:val="none" w:sz="0" w:space="0" w:color="auto"/>
        <w:right w:val="none" w:sz="0" w:space="0" w:color="auto"/>
      </w:divBdr>
    </w:div>
    <w:div w:id="1683434023">
      <w:bodyDiv w:val="1"/>
      <w:marLeft w:val="0"/>
      <w:marRight w:val="0"/>
      <w:marTop w:val="0"/>
      <w:marBottom w:val="0"/>
      <w:divBdr>
        <w:top w:val="none" w:sz="0" w:space="0" w:color="auto"/>
        <w:left w:val="none" w:sz="0" w:space="0" w:color="auto"/>
        <w:bottom w:val="none" w:sz="0" w:space="0" w:color="auto"/>
        <w:right w:val="none" w:sz="0" w:space="0" w:color="auto"/>
      </w:divBdr>
    </w:div>
    <w:div w:id="1804931888">
      <w:bodyDiv w:val="1"/>
      <w:marLeft w:val="0"/>
      <w:marRight w:val="0"/>
      <w:marTop w:val="0"/>
      <w:marBottom w:val="0"/>
      <w:divBdr>
        <w:top w:val="none" w:sz="0" w:space="0" w:color="auto"/>
        <w:left w:val="none" w:sz="0" w:space="0" w:color="auto"/>
        <w:bottom w:val="none" w:sz="0" w:space="0" w:color="auto"/>
        <w:right w:val="none" w:sz="0" w:space="0" w:color="auto"/>
      </w:divBdr>
    </w:div>
    <w:div w:id="1830057569">
      <w:bodyDiv w:val="1"/>
      <w:marLeft w:val="0"/>
      <w:marRight w:val="0"/>
      <w:marTop w:val="0"/>
      <w:marBottom w:val="0"/>
      <w:divBdr>
        <w:top w:val="none" w:sz="0" w:space="0" w:color="auto"/>
        <w:left w:val="none" w:sz="0" w:space="0" w:color="auto"/>
        <w:bottom w:val="none" w:sz="0" w:space="0" w:color="auto"/>
        <w:right w:val="none" w:sz="0" w:space="0" w:color="auto"/>
      </w:divBdr>
    </w:div>
    <w:div w:id="1848475020">
      <w:bodyDiv w:val="1"/>
      <w:marLeft w:val="0"/>
      <w:marRight w:val="0"/>
      <w:marTop w:val="0"/>
      <w:marBottom w:val="0"/>
      <w:divBdr>
        <w:top w:val="none" w:sz="0" w:space="0" w:color="auto"/>
        <w:left w:val="none" w:sz="0" w:space="0" w:color="auto"/>
        <w:bottom w:val="none" w:sz="0" w:space="0" w:color="auto"/>
        <w:right w:val="none" w:sz="0" w:space="0" w:color="auto"/>
      </w:divBdr>
    </w:div>
    <w:div w:id="1858227408">
      <w:bodyDiv w:val="1"/>
      <w:marLeft w:val="0"/>
      <w:marRight w:val="0"/>
      <w:marTop w:val="0"/>
      <w:marBottom w:val="0"/>
      <w:divBdr>
        <w:top w:val="none" w:sz="0" w:space="0" w:color="auto"/>
        <w:left w:val="none" w:sz="0" w:space="0" w:color="auto"/>
        <w:bottom w:val="none" w:sz="0" w:space="0" w:color="auto"/>
        <w:right w:val="none" w:sz="0" w:space="0" w:color="auto"/>
      </w:divBdr>
    </w:div>
    <w:div w:id="1859006908">
      <w:bodyDiv w:val="1"/>
      <w:marLeft w:val="0"/>
      <w:marRight w:val="0"/>
      <w:marTop w:val="0"/>
      <w:marBottom w:val="0"/>
      <w:divBdr>
        <w:top w:val="none" w:sz="0" w:space="0" w:color="auto"/>
        <w:left w:val="none" w:sz="0" w:space="0" w:color="auto"/>
        <w:bottom w:val="none" w:sz="0" w:space="0" w:color="auto"/>
        <w:right w:val="none" w:sz="0" w:space="0" w:color="auto"/>
      </w:divBdr>
    </w:div>
    <w:div w:id="1866166288">
      <w:bodyDiv w:val="1"/>
      <w:marLeft w:val="0"/>
      <w:marRight w:val="0"/>
      <w:marTop w:val="0"/>
      <w:marBottom w:val="0"/>
      <w:divBdr>
        <w:top w:val="none" w:sz="0" w:space="0" w:color="auto"/>
        <w:left w:val="none" w:sz="0" w:space="0" w:color="auto"/>
        <w:bottom w:val="none" w:sz="0" w:space="0" w:color="auto"/>
        <w:right w:val="none" w:sz="0" w:space="0" w:color="auto"/>
      </w:divBdr>
    </w:div>
    <w:div w:id="1978219204">
      <w:bodyDiv w:val="1"/>
      <w:marLeft w:val="0"/>
      <w:marRight w:val="0"/>
      <w:marTop w:val="0"/>
      <w:marBottom w:val="0"/>
      <w:divBdr>
        <w:top w:val="none" w:sz="0" w:space="0" w:color="auto"/>
        <w:left w:val="none" w:sz="0" w:space="0" w:color="auto"/>
        <w:bottom w:val="none" w:sz="0" w:space="0" w:color="auto"/>
        <w:right w:val="none" w:sz="0" w:space="0" w:color="auto"/>
      </w:divBdr>
    </w:div>
    <w:div w:id="205168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scoala.edu.ro/labs/index.php" TargetMode="External"/><Relationship Id="rId21" Type="http://schemas.openxmlformats.org/officeDocument/2006/relationships/hyperlink" Target="http://e-scoala.ro/biblioteca/index.html" TargetMode="External"/><Relationship Id="rId42" Type="http://schemas.openxmlformats.org/officeDocument/2006/relationships/hyperlink" Target="http://www.nationalgeographic.com/" TargetMode="External"/><Relationship Id="rId63" Type="http://schemas.openxmlformats.org/officeDocument/2006/relationships/hyperlink" Target="http://kids.nationalgeographic.com/kids/?source=NavKidsHome" TargetMode="External"/><Relationship Id="rId84" Type="http://schemas.openxmlformats.org/officeDocument/2006/relationships/hyperlink" Target="http://www.learnerstv.com/animation/%20animationcategory.php?cat=Biology" TargetMode="External"/><Relationship Id="rId138" Type="http://schemas.openxmlformats.org/officeDocument/2006/relationships/hyperlink" Target="http://www.ted.com/translate/languages/ro?page=2" TargetMode="External"/><Relationship Id="rId159" Type="http://schemas.openxmlformats.org/officeDocument/2006/relationships/hyperlink" Target="http://www.mylearning.org/" TargetMode="External"/><Relationship Id="rId170" Type="http://schemas.openxmlformats.org/officeDocument/2006/relationships/hyperlink" Target="http://www.historyforkids.org/" TargetMode="External"/><Relationship Id="rId191" Type="http://schemas.openxmlformats.org/officeDocument/2006/relationships/hyperlink" Target="http://publications.newberry.org/k12maps/index.html" TargetMode="External"/><Relationship Id="rId205" Type="http://schemas.openxmlformats.org/officeDocument/2006/relationships/hyperlink" Target="http://advancedelearning.com" TargetMode="External"/><Relationship Id="rId226" Type="http://schemas.openxmlformats.org/officeDocument/2006/relationships/hyperlink" Target="http://www.scribd.com/" TargetMode="External"/><Relationship Id="rId107" Type="http://schemas.openxmlformats.org/officeDocument/2006/relationships/hyperlink" Target="http://fizica.com/" TargetMode="External"/><Relationship Id="rId11" Type="http://schemas.openxmlformats.org/officeDocument/2006/relationships/hyperlink" Target="http://advancedelearning.com" TargetMode="External"/><Relationship Id="rId32" Type="http://schemas.openxmlformats.org/officeDocument/2006/relationships/hyperlink" Target="http://www.unibuc.ro/n/resurse/E-Books.php" TargetMode="External"/><Relationship Id="rId53" Type="http://schemas.openxmlformats.org/officeDocument/2006/relationships/hyperlink" Target="http://kids.nationalgeographic.com/kids/?source=NavKidsHome" TargetMode="External"/><Relationship Id="rId74" Type="http://schemas.openxmlformats.org/officeDocument/2006/relationships/hyperlink" Target="http://plantsinmotion.bio.indiana.edu/plantmotion/flowers/flower.html" TargetMode="External"/><Relationship Id="rId128" Type="http://schemas.openxmlformats.org/officeDocument/2006/relationships/hyperlink" Target="http://phet.colorado.edu/en/simulations/translated/ro" TargetMode="External"/><Relationship Id="rId149" Type="http://schemas.openxmlformats.org/officeDocument/2006/relationships/hyperlink" Target="http://advancedelearning.com" TargetMode="External"/><Relationship Id="rId5" Type="http://schemas.openxmlformats.org/officeDocument/2006/relationships/webSettings" Target="webSettings.xml"/><Relationship Id="rId95" Type="http://schemas.openxmlformats.org/officeDocument/2006/relationships/hyperlink" Target="http://www.yenka.com/" TargetMode="External"/><Relationship Id="rId160" Type="http://schemas.openxmlformats.org/officeDocument/2006/relationships/hyperlink" Target="http://classroom.4teachers.org/" TargetMode="External"/><Relationship Id="rId181" Type="http://schemas.openxmlformats.org/officeDocument/2006/relationships/hyperlink" Target="http://www.toporopa.eu/en/index.html" TargetMode="External"/><Relationship Id="rId216" Type="http://schemas.openxmlformats.org/officeDocument/2006/relationships/footer" Target="footer1.xml"/><Relationship Id="rId22" Type="http://schemas.openxmlformats.org/officeDocument/2006/relationships/hyperlink" Target="http://www.liternet.ro/" TargetMode="External"/><Relationship Id="rId27" Type="http://schemas.openxmlformats.org/officeDocument/2006/relationships/hyperlink" Target="http://www.gutenberg.org/" TargetMode="External"/><Relationship Id="rId43" Type="http://schemas.openxmlformats.org/officeDocument/2006/relationships/hyperlink" Target="http://www.brainpop.com/free_stuff/" TargetMode="External"/><Relationship Id="rId48" Type="http://schemas.openxmlformats.org/officeDocument/2006/relationships/hyperlink" Target="http://www.oercommons.org/" TargetMode="External"/><Relationship Id="rId64" Type="http://schemas.openxmlformats.org/officeDocument/2006/relationships/hyperlink" Target="http://www.brainpop.com/free_stuff/" TargetMode="External"/><Relationship Id="rId69" Type="http://schemas.openxmlformats.org/officeDocument/2006/relationships/hyperlink" Target="http://www.e-scoala.ro" TargetMode="External"/><Relationship Id="rId113" Type="http://schemas.openxmlformats.org/officeDocument/2006/relationships/hyperlink" Target="http://education.inflpr.ro/ro/home.htm" TargetMode="External"/><Relationship Id="rId118" Type="http://schemas.openxmlformats.org/officeDocument/2006/relationships/hyperlink" Target="http://chemistry.about.com/od/historyofchemistry/History_of_Chemistry.htm" TargetMode="External"/><Relationship Id="rId134" Type="http://schemas.openxmlformats.org/officeDocument/2006/relationships/hyperlink" Target="http://advancedelearning.com" TargetMode="External"/><Relationship Id="rId139" Type="http://schemas.openxmlformats.org/officeDocument/2006/relationships/hyperlink" Target="http://phet.colorado.edu/en/simulations/category/biology" TargetMode="External"/><Relationship Id="rId80" Type="http://schemas.openxmlformats.org/officeDocument/2006/relationships/hyperlink" Target="http://www.yenka.com/" TargetMode="External"/><Relationship Id="rId85" Type="http://schemas.openxmlformats.org/officeDocument/2006/relationships/hyperlink" Target="http://animaldiversity.ummz.umich.edu/site/index.html" TargetMode="External"/><Relationship Id="rId150" Type="http://schemas.openxmlformats.org/officeDocument/2006/relationships/hyperlink" Target="http://www.teachingideas.co.uk/" TargetMode="External"/><Relationship Id="rId155" Type="http://schemas.openxmlformats.org/officeDocument/2006/relationships/hyperlink" Target="http://www.oercommons.org/" TargetMode="External"/><Relationship Id="rId171" Type="http://schemas.openxmlformats.org/officeDocument/2006/relationships/hyperlink" Target="http://www.historyworld.net/" TargetMode="External"/><Relationship Id="rId176" Type="http://schemas.openxmlformats.org/officeDocument/2006/relationships/hyperlink" Target="http://www.geography-map-games.com/" TargetMode="External"/><Relationship Id="rId192" Type="http://schemas.openxmlformats.org/officeDocument/2006/relationships/hyperlink" Target="http://www.chateauversailles.fr/homepage" TargetMode="External"/><Relationship Id="rId197" Type="http://schemas.openxmlformats.org/officeDocument/2006/relationships/hyperlink" Target="http://archaeology.about.com/b/2010/04/25/polynesian-seafaring-to-the-american-continents.htm" TargetMode="External"/><Relationship Id="rId206" Type="http://schemas.openxmlformats.org/officeDocument/2006/relationships/hyperlink" Target="http://www.teachingideas.co.uk/" TargetMode="External"/><Relationship Id="rId227" Type="http://schemas.openxmlformats.org/officeDocument/2006/relationships/hyperlink" Target="https://bubbl.us/beta/" TargetMode="External"/><Relationship Id="rId201" Type="http://schemas.openxmlformats.org/officeDocument/2006/relationships/hyperlink" Target="http://www.nationmaster.com/index.php" TargetMode="External"/><Relationship Id="rId222" Type="http://schemas.openxmlformats.org/officeDocument/2006/relationships/hyperlink" Target="http://www.skype.com/intl/en/home" TargetMode="External"/><Relationship Id="rId12" Type="http://schemas.openxmlformats.org/officeDocument/2006/relationships/hyperlink" Target="http://www.teachingideas.co.uk/" TargetMode="External"/><Relationship Id="rId17" Type="http://schemas.openxmlformats.org/officeDocument/2006/relationships/hyperlink" Target="http://e-scoala.ro/biblioteca/index.html" TargetMode="External"/><Relationship Id="rId33" Type="http://schemas.openxmlformats.org/officeDocument/2006/relationships/hyperlink" Target="http://www.amazon.co.uk/kindle-free-books-Store/s?ie=UTF8&amp;rh=n%3A341677031%2Ck%3Akindle%20free%20books&amp;page=1" TargetMode="External"/><Relationship Id="rId38" Type="http://schemas.openxmlformats.org/officeDocument/2006/relationships/hyperlink" Target="http://poesie.webnet.fr/" TargetMode="External"/><Relationship Id="rId59" Type="http://schemas.openxmlformats.org/officeDocument/2006/relationships/hyperlink" Target="http://www.brainpop.com/free_stuff/" TargetMode="External"/><Relationship Id="rId103" Type="http://schemas.openxmlformats.org/officeDocument/2006/relationships/hyperlink" Target="http://www.walter-fendt.de/ph14ro/" TargetMode="External"/><Relationship Id="rId108" Type="http://schemas.openxmlformats.org/officeDocument/2006/relationships/hyperlink" Target="http://phet.colorado.edu/en/simulations/category/physics" TargetMode="External"/><Relationship Id="rId124" Type="http://schemas.openxmlformats.org/officeDocument/2006/relationships/hyperlink" Target="http://phet.colorado.edu/en/simulations/category/math" TargetMode="External"/><Relationship Id="rId129" Type="http://schemas.openxmlformats.org/officeDocument/2006/relationships/hyperlink" Target="http://www.mylearning.org/" TargetMode="External"/><Relationship Id="rId54" Type="http://schemas.openxmlformats.org/officeDocument/2006/relationships/hyperlink" Target="http://www.brainpop.com/free_stuff/" TargetMode="External"/><Relationship Id="rId70" Type="http://schemas.openxmlformats.org/officeDocument/2006/relationships/hyperlink" Target="http://plantsinmotion.bio.indiana.edu/plantmotion/earlygrowth/germination/germ.html" TargetMode="External"/><Relationship Id="rId75" Type="http://schemas.openxmlformats.org/officeDocument/2006/relationships/hyperlink" Target="http://www.encyclopedia.com/" TargetMode="External"/><Relationship Id="rId91" Type="http://schemas.openxmlformats.org/officeDocument/2006/relationships/hyperlink" Target="http://micro.magnet.fsu.edu/optics/tutorials/index.html" TargetMode="External"/><Relationship Id="rId96" Type="http://schemas.openxmlformats.org/officeDocument/2006/relationships/hyperlink" Target="http://www.chemicool.com/" TargetMode="External"/><Relationship Id="rId140" Type="http://schemas.openxmlformats.org/officeDocument/2006/relationships/hyperlink" Target="http://web.mit.edu/star/genetics/runapp.html" TargetMode="External"/><Relationship Id="rId145" Type="http://schemas.openxmlformats.org/officeDocument/2006/relationships/hyperlink" Target="http://www.unc.edu/%7Erowlett/units/index.html" TargetMode="External"/><Relationship Id="rId161" Type="http://schemas.openxmlformats.org/officeDocument/2006/relationships/hyperlink" Target="http://www.edutopia.org/grade-level-3-5" TargetMode="External"/><Relationship Id="rId166" Type="http://schemas.openxmlformats.org/officeDocument/2006/relationships/hyperlink" Target="http://www.bbc.co.uk/history/" TargetMode="External"/><Relationship Id="rId182" Type="http://schemas.openxmlformats.org/officeDocument/2006/relationships/hyperlink" Target="http://www.google.com/earth/index.html" TargetMode="External"/><Relationship Id="rId187" Type="http://schemas.openxmlformats.org/officeDocument/2006/relationships/hyperlink" Target="http://www.mylearning.org/" TargetMode="External"/><Relationship Id="rId217"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www.timelineindex.com/content/home.php" TargetMode="External"/><Relationship Id="rId23" Type="http://schemas.openxmlformats.org/officeDocument/2006/relationships/hyperlink" Target="http://dexonline.ro/" TargetMode="External"/><Relationship Id="rId28" Type="http://schemas.openxmlformats.org/officeDocument/2006/relationships/hyperlink" Target="http://www.edutopia.org/grade-level-6-8" TargetMode="External"/><Relationship Id="rId49" Type="http://schemas.openxmlformats.org/officeDocument/2006/relationships/hyperlink" Target="http://www.funbrain.com/" TargetMode="External"/><Relationship Id="rId114" Type="http://schemas.openxmlformats.org/officeDocument/2006/relationships/hyperlink" Target="http://advancedelearning.com" TargetMode="External"/><Relationship Id="rId119" Type="http://schemas.openxmlformats.org/officeDocument/2006/relationships/hyperlink" Target="http://othmerlib.chemheritage.org/" TargetMode="External"/><Relationship Id="rId44" Type="http://schemas.openxmlformats.org/officeDocument/2006/relationships/hyperlink" Target="http://phet.colorado.edu/en/simulations/category/by-level/elementary-school" TargetMode="External"/><Relationship Id="rId60" Type="http://schemas.openxmlformats.org/officeDocument/2006/relationships/hyperlink" Target="http://www.edutopia.org/grade-level-k-2" TargetMode="External"/><Relationship Id="rId65" Type="http://schemas.openxmlformats.org/officeDocument/2006/relationships/hyperlink" Target="http://www.cosmos4kids.com/" TargetMode="External"/><Relationship Id="rId81" Type="http://schemas.openxmlformats.org/officeDocument/2006/relationships/hyperlink" Target="http://www.kids-science-experiments.com/index.html" TargetMode="External"/><Relationship Id="rId86" Type="http://schemas.openxmlformats.org/officeDocument/2006/relationships/hyperlink" Target="http://www.e-scoala.ro" TargetMode="External"/><Relationship Id="rId130" Type="http://schemas.openxmlformats.org/officeDocument/2006/relationships/hyperlink" Target="http://fizica.ro/soft/soft.html" TargetMode="External"/><Relationship Id="rId135" Type="http://schemas.openxmlformats.org/officeDocument/2006/relationships/hyperlink" Target="http://www.e-scoala.ro" TargetMode="External"/><Relationship Id="rId151" Type="http://schemas.openxmlformats.org/officeDocument/2006/relationships/hyperlink" Target="http://www.bbc.co.uk/history/" TargetMode="External"/><Relationship Id="rId156" Type="http://schemas.openxmlformats.org/officeDocument/2006/relationships/hyperlink" Target="http://advancedelearning.com" TargetMode="External"/><Relationship Id="rId177" Type="http://schemas.openxmlformats.org/officeDocument/2006/relationships/hyperlink" Target="http://www.mylearning.org/" TargetMode="External"/><Relationship Id="rId198" Type="http://schemas.openxmlformats.org/officeDocument/2006/relationships/hyperlink" Target="http://advancedelearning.com" TargetMode="External"/><Relationship Id="rId172" Type="http://schemas.openxmlformats.org/officeDocument/2006/relationships/hyperlink" Target="http://peles.ro/" TargetMode="External"/><Relationship Id="rId193" Type="http://schemas.openxmlformats.org/officeDocument/2006/relationships/hyperlink" Target="http://www.louvre.fr/llv/commun/home.jsp" TargetMode="External"/><Relationship Id="rId202" Type="http://schemas.openxmlformats.org/officeDocument/2006/relationships/hyperlink" Target="http://www.mapsinternational.co.uk/teacher-zone.asp" TargetMode="External"/><Relationship Id="rId207" Type="http://schemas.openxmlformats.org/officeDocument/2006/relationships/hyperlink" Target="http://www.engagingplaces.org.uk/teaching+resources/art79828" TargetMode="External"/><Relationship Id="rId223" Type="http://schemas.openxmlformats.org/officeDocument/2006/relationships/hyperlink" Target="http://groups.google.com/googlegroups/overview.html" TargetMode="External"/><Relationship Id="rId228" Type="http://schemas.openxmlformats.org/officeDocument/2006/relationships/hyperlink" Target="http://www.slideshare.net/" TargetMode="External"/><Relationship Id="rId13" Type="http://schemas.openxmlformats.org/officeDocument/2006/relationships/hyperlink" Target="http://advancedelearning.com" TargetMode="External"/><Relationship Id="rId18" Type="http://schemas.openxmlformats.org/officeDocument/2006/relationships/hyperlink" Target="http://www.liternet.ro/" TargetMode="External"/><Relationship Id="rId39" Type="http://schemas.openxmlformats.org/officeDocument/2006/relationships/hyperlink" Target="http://www.discoveryeducation.com/teachers/" TargetMode="External"/><Relationship Id="rId109" Type="http://schemas.openxmlformats.org/officeDocument/2006/relationships/hyperlink" Target="http://phet.colorado.edu/en/simulations/translated/ro" TargetMode="External"/><Relationship Id="rId34" Type="http://schemas.openxmlformats.org/officeDocument/2006/relationships/hyperlink" Target="http://openlibrary.org/" TargetMode="External"/><Relationship Id="rId50" Type="http://schemas.openxmlformats.org/officeDocument/2006/relationships/hyperlink" Target="http://kids.discovery.com/" TargetMode="External"/><Relationship Id="rId55" Type="http://schemas.openxmlformats.org/officeDocument/2006/relationships/hyperlink" Target="http://phet.colorado.edu/en/simulations/category/by-level/elementary-school" TargetMode="External"/><Relationship Id="rId76" Type="http://schemas.openxmlformats.org/officeDocument/2006/relationships/hyperlink" Target="http://advancedelearning.com" TargetMode="External"/><Relationship Id="rId97" Type="http://schemas.openxmlformats.org/officeDocument/2006/relationships/hyperlink" Target="http://www.e-scoala.ro" TargetMode="External"/><Relationship Id="rId104" Type="http://schemas.openxmlformats.org/officeDocument/2006/relationships/hyperlink" Target="http://www.learnerstv.com/animation/%20animation.php?ani=102&amp;cat=physics" TargetMode="External"/><Relationship Id="rId120" Type="http://schemas.openxmlformats.org/officeDocument/2006/relationships/hyperlink" Target="http://escoala.edu.ro/labs/index.php" TargetMode="External"/><Relationship Id="rId125" Type="http://schemas.openxmlformats.org/officeDocument/2006/relationships/hyperlink" Target="http://seeingmath.concord.org/sms_interactives.html" TargetMode="External"/><Relationship Id="rId141" Type="http://schemas.openxmlformats.org/officeDocument/2006/relationships/hyperlink" Target="http://escoala.edu.ro/labs/index.php" TargetMode="External"/><Relationship Id="rId146" Type="http://schemas.openxmlformats.org/officeDocument/2006/relationships/hyperlink" Target="http://www.kids-science-experiments.com/index.html" TargetMode="External"/><Relationship Id="rId167" Type="http://schemas.openxmlformats.org/officeDocument/2006/relationships/hyperlink" Target="http://www.timelineindex.com/content/home.php" TargetMode="External"/><Relationship Id="rId188" Type="http://schemas.openxmlformats.org/officeDocument/2006/relationships/hyperlink" Target="http://www.historyworld.net/" TargetMode="External"/><Relationship Id="rId7" Type="http://schemas.openxmlformats.org/officeDocument/2006/relationships/endnotes" Target="endnotes.xml"/><Relationship Id="rId71" Type="http://schemas.openxmlformats.org/officeDocument/2006/relationships/hyperlink" Target="http://advancedelearning.com" TargetMode="External"/><Relationship Id="rId92" Type="http://schemas.openxmlformats.org/officeDocument/2006/relationships/hyperlink" Target="http://phet.colorado.edu/en/simulations/translated/ro" TargetMode="External"/><Relationship Id="rId162" Type="http://schemas.openxmlformats.org/officeDocument/2006/relationships/hyperlink" Target="http://www.engagingplaces.org.uk/teaching+resources/art79828" TargetMode="External"/><Relationship Id="rId183" Type="http://schemas.openxmlformats.org/officeDocument/2006/relationships/hyperlink" Target="http://maps.google.ro/" TargetMode="External"/><Relationship Id="rId213" Type="http://schemas.openxmlformats.org/officeDocument/2006/relationships/hyperlink" Target="http://www.googleartproject.com/" TargetMode="External"/><Relationship Id="rId218" Type="http://schemas.openxmlformats.org/officeDocument/2006/relationships/hyperlink" Target="http://hotpot.uvic.ca/" TargetMode="External"/><Relationship Id="rId2" Type="http://schemas.openxmlformats.org/officeDocument/2006/relationships/numbering" Target="numbering.xml"/><Relationship Id="rId29" Type="http://schemas.openxmlformats.org/officeDocument/2006/relationships/hyperlink" Target="http://e-scoala.ro/biblioteca/index.html" TargetMode="External"/><Relationship Id="rId24" Type="http://schemas.openxmlformats.org/officeDocument/2006/relationships/hyperlink" Target="http://www.amazon.co.uk/kindle-free-books-Store/s?ie=UTF8&amp;rh=n%3A341677031%2Ck%3Akindle%20free%20books&amp;page=1" TargetMode="External"/><Relationship Id="rId40" Type="http://schemas.openxmlformats.org/officeDocument/2006/relationships/hyperlink" Target="http://advancedelearning.com" TargetMode="External"/><Relationship Id="rId45" Type="http://schemas.openxmlformats.org/officeDocument/2006/relationships/hyperlink" Target="http://www.schoolexpress.com/cgi-bin/mathsheet-online.cgi" TargetMode="External"/><Relationship Id="rId66" Type="http://schemas.openxmlformats.org/officeDocument/2006/relationships/hyperlink" Target="http://www.discoveryeducation.com/teachers/" TargetMode="External"/><Relationship Id="rId87" Type="http://schemas.openxmlformats.org/officeDocument/2006/relationships/hyperlink" Target="http://www.africam.com" TargetMode="External"/><Relationship Id="rId110" Type="http://schemas.openxmlformats.org/officeDocument/2006/relationships/hyperlink" Target="http://www.e-scoala.ro" TargetMode="External"/><Relationship Id="rId115" Type="http://schemas.openxmlformats.org/officeDocument/2006/relationships/hyperlink" Target="http://mrsec.wisc.edu/Edetc/cineplex/NiTi/index.html" TargetMode="External"/><Relationship Id="rId131" Type="http://schemas.openxmlformats.org/officeDocument/2006/relationships/hyperlink" Target="http://fizica.com/" TargetMode="External"/><Relationship Id="rId136" Type="http://schemas.openxmlformats.org/officeDocument/2006/relationships/hyperlink" Target="http://www.yenka.com/" TargetMode="External"/><Relationship Id="rId157" Type="http://schemas.openxmlformats.org/officeDocument/2006/relationships/hyperlink" Target="http://www.toporopa.eu/en/index.html" TargetMode="External"/><Relationship Id="rId178" Type="http://schemas.openxmlformats.org/officeDocument/2006/relationships/hyperlink" Target="http://www.geography-map-games.com/" TargetMode="External"/><Relationship Id="rId61" Type="http://schemas.openxmlformats.org/officeDocument/2006/relationships/hyperlink" Target="http://www.first-school.ws/INDEX.HTM" TargetMode="External"/><Relationship Id="rId82" Type="http://schemas.openxmlformats.org/officeDocument/2006/relationships/hyperlink" Target="http://science.howstuffworks.com/" TargetMode="External"/><Relationship Id="rId152" Type="http://schemas.openxmlformats.org/officeDocument/2006/relationships/hyperlink" Target="http://www.historyforkids.org/" TargetMode="External"/><Relationship Id="rId173" Type="http://schemas.openxmlformats.org/officeDocument/2006/relationships/hyperlink" Target="http://www.easehistory.org/index2.html" TargetMode="External"/><Relationship Id="rId194" Type="http://schemas.openxmlformats.org/officeDocument/2006/relationships/hyperlink" Target="http://muzeulastra.ro/" TargetMode="External"/><Relationship Id="rId199" Type="http://schemas.openxmlformats.org/officeDocument/2006/relationships/hyperlink" Target="http://www.harta-romaniei.org/" TargetMode="External"/><Relationship Id="rId203" Type="http://schemas.openxmlformats.org/officeDocument/2006/relationships/hyperlink" Target="http://www.nationalgeographic.com/lectures/archives.html" TargetMode="External"/><Relationship Id="rId208" Type="http://schemas.openxmlformats.org/officeDocument/2006/relationships/hyperlink" Target="http://kids.discovery.com/" TargetMode="External"/><Relationship Id="rId229" Type="http://schemas.openxmlformats.org/officeDocument/2006/relationships/hyperlink" Target="http://prezi.com/" TargetMode="External"/><Relationship Id="rId19" Type="http://schemas.openxmlformats.org/officeDocument/2006/relationships/hyperlink" Target="http://www.amazon.co.uk/kindle-free-books-Store/s?ie=UTF8&amp;rh=n%3A341677031%2Ck%3Akindle%20free%20books&amp;page=1" TargetMode="External"/><Relationship Id="rId224" Type="http://schemas.openxmlformats.org/officeDocument/2006/relationships/hyperlink" Target="http://www.slide.com/" TargetMode="External"/><Relationship Id="rId14" Type="http://schemas.openxmlformats.org/officeDocument/2006/relationships/hyperlink" Target="http://coloring.ws/" TargetMode="External"/><Relationship Id="rId30" Type="http://schemas.openxmlformats.org/officeDocument/2006/relationships/hyperlink" Target="http://www.liternet.ro/" TargetMode="External"/><Relationship Id="rId35" Type="http://schemas.openxmlformats.org/officeDocument/2006/relationships/hyperlink" Target="http://bibliotheq.net/" TargetMode="External"/><Relationship Id="rId56" Type="http://schemas.openxmlformats.org/officeDocument/2006/relationships/hyperlink" Target="http://www.first-school.ws/INDEX.HTM" TargetMode="External"/><Relationship Id="rId77" Type="http://schemas.openxmlformats.org/officeDocument/2006/relationships/hyperlink" Target="http://www.arcademicskillbuilders.com/" TargetMode="External"/><Relationship Id="rId100" Type="http://schemas.openxmlformats.org/officeDocument/2006/relationships/hyperlink" Target="http://www.mathsisfun.com/index.htm" TargetMode="External"/><Relationship Id="rId105" Type="http://schemas.openxmlformats.org/officeDocument/2006/relationships/hyperlink" Target="http://education.inflpr.ro/ro/home.htm" TargetMode="External"/><Relationship Id="rId126" Type="http://schemas.openxmlformats.org/officeDocument/2006/relationships/hyperlink" Target="http://education.inflpr.ro/ro/home.htm" TargetMode="External"/><Relationship Id="rId147" Type="http://schemas.openxmlformats.org/officeDocument/2006/relationships/hyperlink" Target="http://phet.colorado.edu/en/simulations/category/physics" TargetMode="External"/><Relationship Id="rId168" Type="http://schemas.openxmlformats.org/officeDocument/2006/relationships/hyperlink" Target="http://www.britannica.com/" TargetMode="External"/><Relationship Id="rId8" Type="http://schemas.openxmlformats.org/officeDocument/2006/relationships/hyperlink" Target="http://www.first-school.ws/INDEX.HTM" TargetMode="External"/><Relationship Id="rId51" Type="http://schemas.openxmlformats.org/officeDocument/2006/relationships/hyperlink" Target="http://www.first-school.ws/INDEX.HTM" TargetMode="External"/><Relationship Id="rId72" Type="http://schemas.openxmlformats.org/officeDocument/2006/relationships/hyperlink" Target="http://www.botany.com" TargetMode="External"/><Relationship Id="rId93" Type="http://schemas.openxmlformats.org/officeDocument/2006/relationships/hyperlink" Target="http://www.unc.edu/%7Erowlett/units/index.html" TargetMode="External"/><Relationship Id="rId98" Type="http://schemas.openxmlformats.org/officeDocument/2006/relationships/hyperlink" Target="http://www.nasa.gov/externalflash/MedicalBenefits/main.html" TargetMode="External"/><Relationship Id="rId121" Type="http://schemas.openxmlformats.org/officeDocument/2006/relationships/hyperlink" Target="http://www.scienceinschool.org/taxonomy/term/19,44" TargetMode="External"/><Relationship Id="rId142" Type="http://schemas.openxmlformats.org/officeDocument/2006/relationships/hyperlink" Target="http://phet.colorado.edu/en/simulations/category/math" TargetMode="External"/><Relationship Id="rId163" Type="http://schemas.openxmlformats.org/officeDocument/2006/relationships/hyperlink" Target="http://advancedelearning.com" TargetMode="External"/><Relationship Id="rId184" Type="http://schemas.openxmlformats.org/officeDocument/2006/relationships/hyperlink" Target="http://www.bing.com/maps/" TargetMode="External"/><Relationship Id="rId189" Type="http://schemas.openxmlformats.org/officeDocument/2006/relationships/hyperlink" Target="http://www.davidrumsey.com/" TargetMode="External"/><Relationship Id="rId219" Type="http://schemas.openxmlformats.org/officeDocument/2006/relationships/hyperlink" Target="http://www.proprofs.com/quiz-school/" TargetMode="External"/><Relationship Id="rId3" Type="http://schemas.openxmlformats.org/officeDocument/2006/relationships/styles" Target="styles.xml"/><Relationship Id="rId214" Type="http://schemas.openxmlformats.org/officeDocument/2006/relationships/hyperlink" Target="http://www.oercommons.org/" TargetMode="External"/><Relationship Id="rId230" Type="http://schemas.openxmlformats.org/officeDocument/2006/relationships/hyperlink" Target="http://www.teachertube.com" TargetMode="External"/><Relationship Id="rId25" Type="http://schemas.openxmlformats.org/officeDocument/2006/relationships/hyperlink" Target="http://openlibrary.org/" TargetMode="External"/><Relationship Id="rId46" Type="http://schemas.openxmlformats.org/officeDocument/2006/relationships/hyperlink" Target="http://www.hiyah.net/online_numbers.htm" TargetMode="External"/><Relationship Id="rId67" Type="http://schemas.openxmlformats.org/officeDocument/2006/relationships/hyperlink" Target="http://www.ixl.com/" TargetMode="External"/><Relationship Id="rId116" Type="http://schemas.openxmlformats.org/officeDocument/2006/relationships/hyperlink" Target="http://www.grc.nasa.gov/WWW/K-12/airplane/short.html" TargetMode="External"/><Relationship Id="rId137" Type="http://schemas.openxmlformats.org/officeDocument/2006/relationships/hyperlink" Target="http://education.inflpr.ro/ro/home.htm" TargetMode="External"/><Relationship Id="rId158" Type="http://schemas.openxmlformats.org/officeDocument/2006/relationships/hyperlink" Target="http://www.first-school.ws/INDEX.HTM" TargetMode="External"/><Relationship Id="rId20" Type="http://schemas.openxmlformats.org/officeDocument/2006/relationships/hyperlink" Target="http://advancedelearning.com" TargetMode="External"/><Relationship Id="rId41" Type="http://schemas.openxmlformats.org/officeDocument/2006/relationships/hyperlink" Target="http://www.first-school.ws/INDEX.HTM" TargetMode="External"/><Relationship Id="rId62" Type="http://schemas.openxmlformats.org/officeDocument/2006/relationships/hyperlink" Target="http://www.nationalgeographic.com/" TargetMode="External"/><Relationship Id="rId83" Type="http://schemas.openxmlformats.org/officeDocument/2006/relationships/hyperlink" Target="http://www.ted.com/translate/languages/ro?page=2" TargetMode="External"/><Relationship Id="rId88" Type="http://schemas.openxmlformats.org/officeDocument/2006/relationships/hyperlink" Target="http://education.inflpr.ro/ro/home.htm" TargetMode="External"/><Relationship Id="rId111" Type="http://schemas.openxmlformats.org/officeDocument/2006/relationships/hyperlink" Target="http://www.ecology.com/" TargetMode="External"/><Relationship Id="rId132" Type="http://schemas.openxmlformats.org/officeDocument/2006/relationships/hyperlink" Target="http://www.scienceinschool.org/taxonomy/term/14,44" TargetMode="External"/><Relationship Id="rId153" Type="http://schemas.openxmlformats.org/officeDocument/2006/relationships/hyperlink" Target="http://www.nationalgeographic.com/" TargetMode="External"/><Relationship Id="rId174" Type="http://schemas.openxmlformats.org/officeDocument/2006/relationships/hyperlink" Target="http://advancedelearning.com" TargetMode="External"/><Relationship Id="rId179" Type="http://schemas.openxmlformats.org/officeDocument/2006/relationships/hyperlink" Target="http://www.google.com/earth/index.html" TargetMode="External"/><Relationship Id="rId195" Type="http://schemas.openxmlformats.org/officeDocument/2006/relationships/hyperlink" Target="http://www.educalc.net/2331084.page" TargetMode="External"/><Relationship Id="rId209" Type="http://schemas.openxmlformats.org/officeDocument/2006/relationships/hyperlink" Target="http://research.microsoft.com/en-us/um/redmond/projects/songsmith/download.html" TargetMode="External"/><Relationship Id="rId190" Type="http://schemas.openxmlformats.org/officeDocument/2006/relationships/hyperlink" Target="http://www.nationalgeographic.com/lectures/archives.html" TargetMode="External"/><Relationship Id="rId204" Type="http://schemas.openxmlformats.org/officeDocument/2006/relationships/hyperlink" Target="http://www.microsoft.com/download/en/details.aspx?displaylang=en&amp;id=11132" TargetMode="External"/><Relationship Id="rId220" Type="http://schemas.openxmlformats.org/officeDocument/2006/relationships/hyperlink" Target="http://www.google.com/google-d-s/hpp/hpp_ro_ro.html" TargetMode="External"/><Relationship Id="rId225" Type="http://schemas.openxmlformats.org/officeDocument/2006/relationships/hyperlink" Target="http://picasa.google.com/" TargetMode="External"/><Relationship Id="rId15" Type="http://schemas.openxmlformats.org/officeDocument/2006/relationships/hyperlink" Target="http://www.edutopia.org/grade-level-3-5" TargetMode="External"/><Relationship Id="rId36" Type="http://schemas.openxmlformats.org/officeDocument/2006/relationships/hyperlink" Target="http://www.gutenberg.org/" TargetMode="External"/><Relationship Id="rId57" Type="http://schemas.openxmlformats.org/officeDocument/2006/relationships/hyperlink" Target="http://www.nationalgeographic.com/" TargetMode="External"/><Relationship Id="rId106" Type="http://schemas.openxmlformats.org/officeDocument/2006/relationships/hyperlink" Target="http://fizica.ro/soft/soft.html" TargetMode="External"/><Relationship Id="rId127" Type="http://schemas.openxmlformats.org/officeDocument/2006/relationships/hyperlink" Target="http://phet.colorado.edu/en/simulations/category/physics" TargetMode="External"/><Relationship Id="rId10" Type="http://schemas.openxmlformats.org/officeDocument/2006/relationships/hyperlink" Target="http://phet.colorado.edu/en/simulations/category/by-level/elementary-school" TargetMode="External"/><Relationship Id="rId31" Type="http://schemas.openxmlformats.org/officeDocument/2006/relationships/hyperlink" Target="http://dexonline.ro/" TargetMode="External"/><Relationship Id="rId52" Type="http://schemas.openxmlformats.org/officeDocument/2006/relationships/hyperlink" Target="http://www.nationalgeographic.com/" TargetMode="External"/><Relationship Id="rId73" Type="http://schemas.openxmlformats.org/officeDocument/2006/relationships/hyperlink" Target="http://plantsinmotion.bio.indiana.edu/plantmotion/vegetative/veg.html" TargetMode="External"/><Relationship Id="rId78" Type="http://schemas.openxmlformats.org/officeDocument/2006/relationships/hyperlink" Target="http://www.mylearning.org/" TargetMode="External"/><Relationship Id="rId94" Type="http://schemas.openxmlformats.org/officeDocument/2006/relationships/hyperlink" Target="http://www.kids-science-experiments.com/index.html" TargetMode="External"/><Relationship Id="rId99" Type="http://schemas.openxmlformats.org/officeDocument/2006/relationships/hyperlink" Target="http://seeingmath.concord.org/sms_interactives.html" TargetMode="External"/><Relationship Id="rId101" Type="http://schemas.openxmlformats.org/officeDocument/2006/relationships/hyperlink" Target="http://phet.colorado.edu/en/simulations/category/math" TargetMode="External"/><Relationship Id="rId122" Type="http://schemas.openxmlformats.org/officeDocument/2006/relationships/hyperlink" Target="http://cellsalive.com/" TargetMode="External"/><Relationship Id="rId143" Type="http://schemas.openxmlformats.org/officeDocument/2006/relationships/hyperlink" Target="http://seeingmath.concord.org/sms_interactives.html" TargetMode="External"/><Relationship Id="rId148" Type="http://schemas.openxmlformats.org/officeDocument/2006/relationships/hyperlink" Target="http://www.discoveryeducation.com/teachers/" TargetMode="External"/><Relationship Id="rId164" Type="http://schemas.openxmlformats.org/officeDocument/2006/relationships/hyperlink" Target="http://www.nationalgeographic.com/lectures/archives.html" TargetMode="External"/><Relationship Id="rId169" Type="http://schemas.openxmlformats.org/officeDocument/2006/relationships/hyperlink" Target="http://www.encyclopedia.com/" TargetMode="External"/><Relationship Id="rId185" Type="http://schemas.openxmlformats.org/officeDocument/2006/relationships/hyperlink" Target="http://advancedelearning.com" TargetMode="External"/><Relationship Id="rId4" Type="http://schemas.openxmlformats.org/officeDocument/2006/relationships/settings" Target="settings.xml"/><Relationship Id="rId9" Type="http://schemas.openxmlformats.org/officeDocument/2006/relationships/hyperlink" Target="http://advancedelearning.com" TargetMode="External"/><Relationship Id="rId180" Type="http://schemas.openxmlformats.org/officeDocument/2006/relationships/hyperlink" Target="http://www.mapsinternational.co.uk/teacher-zone.asp" TargetMode="External"/><Relationship Id="rId210" Type="http://schemas.openxmlformats.org/officeDocument/2006/relationships/hyperlink" Target="http://www.mylearning.org/" TargetMode="External"/><Relationship Id="rId215" Type="http://schemas.openxmlformats.org/officeDocument/2006/relationships/hyperlink" Target="http://www.davidrumsey.com/" TargetMode="External"/><Relationship Id="rId26" Type="http://schemas.openxmlformats.org/officeDocument/2006/relationships/hyperlink" Target="http://bibliotheq.net/" TargetMode="External"/><Relationship Id="rId231" Type="http://schemas.openxmlformats.org/officeDocument/2006/relationships/fontTable" Target="fontTable.xml"/><Relationship Id="rId47" Type="http://schemas.openxmlformats.org/officeDocument/2006/relationships/hyperlink" Target="http://www.educreativ.ro/" TargetMode="External"/><Relationship Id="rId68" Type="http://schemas.openxmlformats.org/officeDocument/2006/relationships/hyperlink" Target="http://www.cut-the-knot.org/" TargetMode="External"/><Relationship Id="rId89" Type="http://schemas.openxmlformats.org/officeDocument/2006/relationships/hyperlink" Target="http://www.walter-fendt.de/ph14ro/" TargetMode="External"/><Relationship Id="rId112" Type="http://schemas.openxmlformats.org/officeDocument/2006/relationships/hyperlink" Target="http://science.howstuffworks.com/" TargetMode="External"/><Relationship Id="rId133" Type="http://schemas.openxmlformats.org/officeDocument/2006/relationships/hyperlink" Target="http://chemistry.about.com/od/historyofchemistry/History_of_Chemistry.htm" TargetMode="External"/><Relationship Id="rId154" Type="http://schemas.openxmlformats.org/officeDocument/2006/relationships/hyperlink" Target="http://www.geography-map-games.com/" TargetMode="External"/><Relationship Id="rId175" Type="http://schemas.openxmlformats.org/officeDocument/2006/relationships/hyperlink" Target="http://www.enchantedlearning.com/subjects/ocean/" TargetMode="External"/><Relationship Id="rId196" Type="http://schemas.openxmlformats.org/officeDocument/2006/relationships/hyperlink" Target="http://www.pstalker.com/migration/index.php" TargetMode="External"/><Relationship Id="rId200" Type="http://schemas.openxmlformats.org/officeDocument/2006/relationships/hyperlink" Target="http://www.visualgeography.com/" TargetMode="External"/><Relationship Id="rId16" Type="http://schemas.openxmlformats.org/officeDocument/2006/relationships/hyperlink" Target="http://advancedelearning.com" TargetMode="External"/><Relationship Id="rId221" Type="http://schemas.openxmlformats.org/officeDocument/2006/relationships/hyperlink" Target="http://www.wikispaces.com/" TargetMode="External"/><Relationship Id="rId37" Type="http://schemas.openxmlformats.org/officeDocument/2006/relationships/hyperlink" Target="http://hallo.ro/" TargetMode="External"/><Relationship Id="rId58" Type="http://schemas.openxmlformats.org/officeDocument/2006/relationships/hyperlink" Target="http://kids.nationalgeographic.com/kids/?source=NavKidsHome" TargetMode="External"/><Relationship Id="rId79" Type="http://schemas.openxmlformats.org/officeDocument/2006/relationships/hyperlink" Target="http://www.learnerstv.com/animation/%20animation.php?ani=102&amp;cat=physics" TargetMode="External"/><Relationship Id="rId102" Type="http://schemas.openxmlformats.org/officeDocument/2006/relationships/hyperlink" Target="http://www.e-scoala.ro" TargetMode="External"/><Relationship Id="rId123" Type="http://schemas.openxmlformats.org/officeDocument/2006/relationships/hyperlink" Target="http://escoala.edu.ro/labs/index.php" TargetMode="External"/><Relationship Id="rId144" Type="http://schemas.openxmlformats.org/officeDocument/2006/relationships/hyperlink" Target="http://micro.magnet.fsu.edu/optics/tutorials/index.html" TargetMode="External"/><Relationship Id="rId90" Type="http://schemas.openxmlformats.org/officeDocument/2006/relationships/hyperlink" Target="http://www.learnerstv.com/animation/%20animation.php?ani=102&amp;cat=physics" TargetMode="External"/><Relationship Id="rId165" Type="http://schemas.openxmlformats.org/officeDocument/2006/relationships/hyperlink" Target="http://www.mylearning.org/" TargetMode="External"/><Relationship Id="rId186" Type="http://schemas.openxmlformats.org/officeDocument/2006/relationships/hyperlink" Target="http://www.nationalgeographic.com/lectures/archives.html" TargetMode="External"/><Relationship Id="rId211" Type="http://schemas.openxmlformats.org/officeDocument/2006/relationships/hyperlink" Target="http://www.rism.org.uk/" TargetMode="External"/><Relationship Id="rId23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E2F47-8636-469C-A273-B1D2178E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8932</Words>
  <Characters>50918</Characters>
  <Application>Microsoft Office Word</Application>
  <DocSecurity>0</DocSecurity>
  <Lines>424</Lines>
  <Paragraphs>119</Paragraphs>
  <ScaleCrop>false</ScaleCrop>
  <HeadingPairs>
    <vt:vector size="6" baseType="variant">
      <vt:variant>
        <vt:lpstr>Titlu</vt:lpstr>
      </vt:variant>
      <vt:variant>
        <vt:i4>1</vt:i4>
      </vt:variant>
      <vt:variant>
        <vt:lpstr>Title</vt:lpstr>
      </vt:variant>
      <vt:variant>
        <vt:i4>1</vt:i4>
      </vt:variant>
      <vt:variant>
        <vt:lpstr>Cím</vt:lpstr>
      </vt:variant>
      <vt:variant>
        <vt:i4>1</vt:i4>
      </vt:variant>
    </vt:vector>
  </HeadingPairs>
  <TitlesOfParts>
    <vt:vector size="3" baseType="lpstr">
      <vt:lpstr>First Evaluation Report</vt:lpstr>
      <vt:lpstr>First Evaluation Report</vt:lpstr>
      <vt:lpstr>Framework Report 1.</vt:lpstr>
    </vt:vector>
  </TitlesOfParts>
  <Company>AAM</Company>
  <LinksUpToDate>false</LinksUpToDate>
  <CharactersWithSpaces>59731</CharactersWithSpaces>
  <SharedDoc>false</SharedDoc>
  <HLinks>
    <vt:vector size="1620" baseType="variant">
      <vt:variant>
        <vt:i4>7536701</vt:i4>
      </vt:variant>
      <vt:variant>
        <vt:i4>903</vt:i4>
      </vt:variant>
      <vt:variant>
        <vt:i4>0</vt:i4>
      </vt:variant>
      <vt:variant>
        <vt:i4>5</vt:i4>
      </vt:variant>
      <vt:variant>
        <vt:lpwstr>http://www.partnersin/</vt:lpwstr>
      </vt:variant>
      <vt:variant>
        <vt:lpwstr/>
      </vt:variant>
      <vt:variant>
        <vt:i4>327686</vt:i4>
      </vt:variant>
      <vt:variant>
        <vt:i4>900</vt:i4>
      </vt:variant>
      <vt:variant>
        <vt:i4>0</vt:i4>
      </vt:variant>
      <vt:variant>
        <vt:i4>5</vt:i4>
      </vt:variant>
      <vt:variant>
        <vt:lpwstr>http://iteach.ro/</vt:lpwstr>
      </vt:variant>
      <vt:variant>
        <vt:lpwstr/>
      </vt:variant>
      <vt:variant>
        <vt:i4>3801188</vt:i4>
      </vt:variant>
      <vt:variant>
        <vt:i4>897</vt:i4>
      </vt:variant>
      <vt:variant>
        <vt:i4>0</vt:i4>
      </vt:variant>
      <vt:variant>
        <vt:i4>5</vt:i4>
      </vt:variant>
      <vt:variant>
        <vt:lpwstr>http://www.teachertube.com/</vt:lpwstr>
      </vt:variant>
      <vt:variant>
        <vt:lpwstr/>
      </vt:variant>
      <vt:variant>
        <vt:i4>5832768</vt:i4>
      </vt:variant>
      <vt:variant>
        <vt:i4>894</vt:i4>
      </vt:variant>
      <vt:variant>
        <vt:i4>0</vt:i4>
      </vt:variant>
      <vt:variant>
        <vt:i4>5</vt:i4>
      </vt:variant>
      <vt:variant>
        <vt:lpwstr>http://prezi.com/</vt:lpwstr>
      </vt:variant>
      <vt:variant>
        <vt:lpwstr/>
      </vt:variant>
      <vt:variant>
        <vt:i4>2752565</vt:i4>
      </vt:variant>
      <vt:variant>
        <vt:i4>891</vt:i4>
      </vt:variant>
      <vt:variant>
        <vt:i4>0</vt:i4>
      </vt:variant>
      <vt:variant>
        <vt:i4>5</vt:i4>
      </vt:variant>
      <vt:variant>
        <vt:lpwstr>http://www.slideshare.net/</vt:lpwstr>
      </vt:variant>
      <vt:variant>
        <vt:lpwstr/>
      </vt:variant>
      <vt:variant>
        <vt:i4>6422642</vt:i4>
      </vt:variant>
      <vt:variant>
        <vt:i4>888</vt:i4>
      </vt:variant>
      <vt:variant>
        <vt:i4>0</vt:i4>
      </vt:variant>
      <vt:variant>
        <vt:i4>5</vt:i4>
      </vt:variant>
      <vt:variant>
        <vt:lpwstr>https://bubbl.us/beta/</vt:lpwstr>
      </vt:variant>
      <vt:variant>
        <vt:lpwstr/>
      </vt:variant>
      <vt:variant>
        <vt:i4>2490416</vt:i4>
      </vt:variant>
      <vt:variant>
        <vt:i4>885</vt:i4>
      </vt:variant>
      <vt:variant>
        <vt:i4>0</vt:i4>
      </vt:variant>
      <vt:variant>
        <vt:i4>5</vt:i4>
      </vt:variant>
      <vt:variant>
        <vt:lpwstr>http://www.scribd.com/</vt:lpwstr>
      </vt:variant>
      <vt:variant>
        <vt:lpwstr/>
      </vt:variant>
      <vt:variant>
        <vt:i4>393285</vt:i4>
      </vt:variant>
      <vt:variant>
        <vt:i4>882</vt:i4>
      </vt:variant>
      <vt:variant>
        <vt:i4>0</vt:i4>
      </vt:variant>
      <vt:variant>
        <vt:i4>5</vt:i4>
      </vt:variant>
      <vt:variant>
        <vt:lpwstr>http://picasa.google.com/</vt:lpwstr>
      </vt:variant>
      <vt:variant>
        <vt:lpwstr/>
      </vt:variant>
      <vt:variant>
        <vt:i4>5898265</vt:i4>
      </vt:variant>
      <vt:variant>
        <vt:i4>879</vt:i4>
      </vt:variant>
      <vt:variant>
        <vt:i4>0</vt:i4>
      </vt:variant>
      <vt:variant>
        <vt:i4>5</vt:i4>
      </vt:variant>
      <vt:variant>
        <vt:lpwstr>http://www.slide.com/</vt:lpwstr>
      </vt:variant>
      <vt:variant>
        <vt:lpwstr/>
      </vt:variant>
      <vt:variant>
        <vt:i4>3276845</vt:i4>
      </vt:variant>
      <vt:variant>
        <vt:i4>876</vt:i4>
      </vt:variant>
      <vt:variant>
        <vt:i4>0</vt:i4>
      </vt:variant>
      <vt:variant>
        <vt:i4>5</vt:i4>
      </vt:variant>
      <vt:variant>
        <vt:lpwstr>http://groups.google.com/googlegroups/overview.html</vt:lpwstr>
      </vt:variant>
      <vt:variant>
        <vt:lpwstr/>
      </vt:variant>
      <vt:variant>
        <vt:i4>1245186</vt:i4>
      </vt:variant>
      <vt:variant>
        <vt:i4>873</vt:i4>
      </vt:variant>
      <vt:variant>
        <vt:i4>0</vt:i4>
      </vt:variant>
      <vt:variant>
        <vt:i4>5</vt:i4>
      </vt:variant>
      <vt:variant>
        <vt:lpwstr>http://www.skype.com/intl/en/home</vt:lpwstr>
      </vt:variant>
      <vt:variant>
        <vt:lpwstr/>
      </vt:variant>
      <vt:variant>
        <vt:i4>3014718</vt:i4>
      </vt:variant>
      <vt:variant>
        <vt:i4>870</vt:i4>
      </vt:variant>
      <vt:variant>
        <vt:i4>0</vt:i4>
      </vt:variant>
      <vt:variant>
        <vt:i4>5</vt:i4>
      </vt:variant>
      <vt:variant>
        <vt:lpwstr>http://www.wikispaces.com/</vt:lpwstr>
      </vt:variant>
      <vt:variant>
        <vt:lpwstr/>
      </vt:variant>
      <vt:variant>
        <vt:i4>1835087</vt:i4>
      </vt:variant>
      <vt:variant>
        <vt:i4>867</vt:i4>
      </vt:variant>
      <vt:variant>
        <vt:i4>0</vt:i4>
      </vt:variant>
      <vt:variant>
        <vt:i4>5</vt:i4>
      </vt:variant>
      <vt:variant>
        <vt:lpwstr>http://www.google.com/google-d-s/hpp/hpp_ro_ro.html</vt:lpwstr>
      </vt:variant>
      <vt:variant>
        <vt:lpwstr/>
      </vt:variant>
      <vt:variant>
        <vt:i4>1114206</vt:i4>
      </vt:variant>
      <vt:variant>
        <vt:i4>864</vt:i4>
      </vt:variant>
      <vt:variant>
        <vt:i4>0</vt:i4>
      </vt:variant>
      <vt:variant>
        <vt:i4>5</vt:i4>
      </vt:variant>
      <vt:variant>
        <vt:lpwstr>http://explore.live.com/windows-live-movie-maker</vt:lpwstr>
      </vt:variant>
      <vt:variant>
        <vt:lpwstr/>
      </vt:variant>
      <vt:variant>
        <vt:i4>7471211</vt:i4>
      </vt:variant>
      <vt:variant>
        <vt:i4>861</vt:i4>
      </vt:variant>
      <vt:variant>
        <vt:i4>0</vt:i4>
      </vt:variant>
      <vt:variant>
        <vt:i4>5</vt:i4>
      </vt:variant>
      <vt:variant>
        <vt:lpwstr>http://www.microsoft.com/download/en/details.aspx?id=11132</vt:lpwstr>
      </vt:variant>
      <vt:variant>
        <vt:lpwstr/>
      </vt:variant>
      <vt:variant>
        <vt:i4>6291507</vt:i4>
      </vt:variant>
      <vt:variant>
        <vt:i4>858</vt:i4>
      </vt:variant>
      <vt:variant>
        <vt:i4>0</vt:i4>
      </vt:variant>
      <vt:variant>
        <vt:i4>5</vt:i4>
      </vt:variant>
      <vt:variant>
        <vt:lpwstr>http://research.microsoft.com/en-us/um/redmond/groups/ivm/ice/</vt:lpwstr>
      </vt:variant>
      <vt:variant>
        <vt:lpwstr/>
      </vt:variant>
      <vt:variant>
        <vt:i4>5570645</vt:i4>
      </vt:variant>
      <vt:variant>
        <vt:i4>855</vt:i4>
      </vt:variant>
      <vt:variant>
        <vt:i4>0</vt:i4>
      </vt:variant>
      <vt:variant>
        <vt:i4>5</vt:i4>
      </vt:variant>
      <vt:variant>
        <vt:lpwstr>http://photosynth.net/create.aspx</vt:lpwstr>
      </vt:variant>
      <vt:variant>
        <vt:lpwstr/>
      </vt:variant>
      <vt:variant>
        <vt:i4>1703957</vt:i4>
      </vt:variant>
      <vt:variant>
        <vt:i4>852</vt:i4>
      </vt:variant>
      <vt:variant>
        <vt:i4>0</vt:i4>
      </vt:variant>
      <vt:variant>
        <vt:i4>5</vt:i4>
      </vt:variant>
      <vt:variant>
        <vt:lpwstr>http://www.proprofs.com/quiz-school/</vt:lpwstr>
      </vt:variant>
      <vt:variant>
        <vt:lpwstr/>
      </vt:variant>
      <vt:variant>
        <vt:i4>3080241</vt:i4>
      </vt:variant>
      <vt:variant>
        <vt:i4>849</vt:i4>
      </vt:variant>
      <vt:variant>
        <vt:i4>0</vt:i4>
      </vt:variant>
      <vt:variant>
        <vt:i4>5</vt:i4>
      </vt:variant>
      <vt:variant>
        <vt:lpwstr>http://hotpot.uvic.ca/</vt:lpwstr>
      </vt:variant>
      <vt:variant>
        <vt:lpwstr/>
      </vt:variant>
      <vt:variant>
        <vt:i4>2883683</vt:i4>
      </vt:variant>
      <vt:variant>
        <vt:i4>846</vt:i4>
      </vt:variant>
      <vt:variant>
        <vt:i4>0</vt:i4>
      </vt:variant>
      <vt:variant>
        <vt:i4>5</vt:i4>
      </vt:variant>
      <vt:variant>
        <vt:lpwstr>http://www.davidrumsey.com/</vt:lpwstr>
      </vt:variant>
      <vt:variant>
        <vt:lpwstr/>
      </vt:variant>
      <vt:variant>
        <vt:i4>2687023</vt:i4>
      </vt:variant>
      <vt:variant>
        <vt:i4>843</vt:i4>
      </vt:variant>
      <vt:variant>
        <vt:i4>0</vt:i4>
      </vt:variant>
      <vt:variant>
        <vt:i4>5</vt:i4>
      </vt:variant>
      <vt:variant>
        <vt:lpwstr>http://www.oercommons.org/</vt:lpwstr>
      </vt:variant>
      <vt:variant>
        <vt:lpwstr/>
      </vt:variant>
      <vt:variant>
        <vt:i4>5177423</vt:i4>
      </vt:variant>
      <vt:variant>
        <vt:i4>840</vt:i4>
      </vt:variant>
      <vt:variant>
        <vt:i4>0</vt:i4>
      </vt:variant>
      <vt:variant>
        <vt:i4>5</vt:i4>
      </vt:variant>
      <vt:variant>
        <vt:lpwstr>http://www.googleartproject.com/</vt:lpwstr>
      </vt:variant>
      <vt:variant>
        <vt:lpwstr/>
      </vt:variant>
      <vt:variant>
        <vt:i4>1310741</vt:i4>
      </vt:variant>
      <vt:variant>
        <vt:i4>837</vt:i4>
      </vt:variant>
      <vt:variant>
        <vt:i4>0</vt:i4>
      </vt:variant>
      <vt:variant>
        <vt:i4>5</vt:i4>
      </vt:variant>
      <vt:variant>
        <vt:lpwstr>http://www.timelineindex.com/content/home.php</vt:lpwstr>
      </vt:variant>
      <vt:variant>
        <vt:lpwstr/>
      </vt:variant>
      <vt:variant>
        <vt:i4>3342377</vt:i4>
      </vt:variant>
      <vt:variant>
        <vt:i4>834</vt:i4>
      </vt:variant>
      <vt:variant>
        <vt:i4>0</vt:i4>
      </vt:variant>
      <vt:variant>
        <vt:i4>5</vt:i4>
      </vt:variant>
      <vt:variant>
        <vt:lpwstr>http://www.rism.org.uk/</vt:lpwstr>
      </vt:variant>
      <vt:variant>
        <vt:lpwstr/>
      </vt:variant>
      <vt:variant>
        <vt:i4>3670072</vt:i4>
      </vt:variant>
      <vt:variant>
        <vt:i4>831</vt:i4>
      </vt:variant>
      <vt:variant>
        <vt:i4>0</vt:i4>
      </vt:variant>
      <vt:variant>
        <vt:i4>5</vt:i4>
      </vt:variant>
      <vt:variant>
        <vt:lpwstr>http://www.mylearning.org/</vt:lpwstr>
      </vt:variant>
      <vt:variant>
        <vt:lpwstr/>
      </vt:variant>
      <vt:variant>
        <vt:i4>6946937</vt:i4>
      </vt:variant>
      <vt:variant>
        <vt:i4>828</vt:i4>
      </vt:variant>
      <vt:variant>
        <vt:i4>0</vt:i4>
      </vt:variant>
      <vt:variant>
        <vt:i4>5</vt:i4>
      </vt:variant>
      <vt:variant>
        <vt:lpwstr>http://kids.discovery.com/</vt:lpwstr>
      </vt:variant>
      <vt:variant>
        <vt:lpwstr/>
      </vt:variant>
      <vt:variant>
        <vt:i4>131085</vt:i4>
      </vt:variant>
      <vt:variant>
        <vt:i4>825</vt:i4>
      </vt:variant>
      <vt:variant>
        <vt:i4>0</vt:i4>
      </vt:variant>
      <vt:variant>
        <vt:i4>5</vt:i4>
      </vt:variant>
      <vt:variant>
        <vt:lpwstr>http://www.engagingplaces.org.uk/teaching+resources/art79828</vt:lpwstr>
      </vt:variant>
      <vt:variant>
        <vt:lpwstr/>
      </vt:variant>
      <vt:variant>
        <vt:i4>6357097</vt:i4>
      </vt:variant>
      <vt:variant>
        <vt:i4>822</vt:i4>
      </vt:variant>
      <vt:variant>
        <vt:i4>0</vt:i4>
      </vt:variant>
      <vt:variant>
        <vt:i4>5</vt:i4>
      </vt:variant>
      <vt:variant>
        <vt:lpwstr>http://www.teachingideas.co.uk/</vt:lpwstr>
      </vt:variant>
      <vt:variant>
        <vt:lpwstr/>
      </vt:variant>
      <vt:variant>
        <vt:i4>4522055</vt:i4>
      </vt:variant>
      <vt:variant>
        <vt:i4>819</vt:i4>
      </vt:variant>
      <vt:variant>
        <vt:i4>0</vt:i4>
      </vt:variant>
      <vt:variant>
        <vt:i4>5</vt:i4>
      </vt:variant>
      <vt:variant>
        <vt:lpwstr>http://advancedelearning.com/</vt:lpwstr>
      </vt:variant>
      <vt:variant>
        <vt:lpwstr/>
      </vt:variant>
      <vt:variant>
        <vt:i4>5963806</vt:i4>
      </vt:variant>
      <vt:variant>
        <vt:i4>816</vt:i4>
      </vt:variant>
      <vt:variant>
        <vt:i4>0</vt:i4>
      </vt:variant>
      <vt:variant>
        <vt:i4>5</vt:i4>
      </vt:variant>
      <vt:variant>
        <vt:lpwstr>http://www.microsoft.com/download/en/details.aspx?displaylang=en&amp;id=11132</vt:lpwstr>
      </vt:variant>
      <vt:variant>
        <vt:lpwstr/>
      </vt:variant>
      <vt:variant>
        <vt:i4>1703958</vt:i4>
      </vt:variant>
      <vt:variant>
        <vt:i4>813</vt:i4>
      </vt:variant>
      <vt:variant>
        <vt:i4>0</vt:i4>
      </vt:variant>
      <vt:variant>
        <vt:i4>5</vt:i4>
      </vt:variant>
      <vt:variant>
        <vt:lpwstr>http://www.nationalgeographic.com/lectures/archives.html</vt:lpwstr>
      </vt:variant>
      <vt:variant>
        <vt:lpwstr/>
      </vt:variant>
      <vt:variant>
        <vt:i4>3342435</vt:i4>
      </vt:variant>
      <vt:variant>
        <vt:i4>810</vt:i4>
      </vt:variant>
      <vt:variant>
        <vt:i4>0</vt:i4>
      </vt:variant>
      <vt:variant>
        <vt:i4>5</vt:i4>
      </vt:variant>
      <vt:variant>
        <vt:lpwstr>http://www.mapsinternational.co.uk/teacher-zone.asp</vt:lpwstr>
      </vt:variant>
      <vt:variant>
        <vt:lpwstr/>
      </vt:variant>
      <vt:variant>
        <vt:i4>393306</vt:i4>
      </vt:variant>
      <vt:variant>
        <vt:i4>807</vt:i4>
      </vt:variant>
      <vt:variant>
        <vt:i4>0</vt:i4>
      </vt:variant>
      <vt:variant>
        <vt:i4>5</vt:i4>
      </vt:variant>
      <vt:variant>
        <vt:lpwstr>http://www.nationmaster.com/index.php</vt:lpwstr>
      </vt:variant>
      <vt:variant>
        <vt:lpwstr/>
      </vt:variant>
      <vt:variant>
        <vt:i4>3276906</vt:i4>
      </vt:variant>
      <vt:variant>
        <vt:i4>804</vt:i4>
      </vt:variant>
      <vt:variant>
        <vt:i4>0</vt:i4>
      </vt:variant>
      <vt:variant>
        <vt:i4>5</vt:i4>
      </vt:variant>
      <vt:variant>
        <vt:lpwstr>http://www.visualgeography.com/</vt:lpwstr>
      </vt:variant>
      <vt:variant>
        <vt:lpwstr/>
      </vt:variant>
      <vt:variant>
        <vt:i4>3604590</vt:i4>
      </vt:variant>
      <vt:variant>
        <vt:i4>801</vt:i4>
      </vt:variant>
      <vt:variant>
        <vt:i4>0</vt:i4>
      </vt:variant>
      <vt:variant>
        <vt:i4>5</vt:i4>
      </vt:variant>
      <vt:variant>
        <vt:lpwstr>http://www.harta-romaniei.org/</vt:lpwstr>
      </vt:variant>
      <vt:variant>
        <vt:lpwstr/>
      </vt:variant>
      <vt:variant>
        <vt:i4>4522055</vt:i4>
      </vt:variant>
      <vt:variant>
        <vt:i4>798</vt:i4>
      </vt:variant>
      <vt:variant>
        <vt:i4>0</vt:i4>
      </vt:variant>
      <vt:variant>
        <vt:i4>5</vt:i4>
      </vt:variant>
      <vt:variant>
        <vt:lpwstr>http://advancedelearning.com/</vt:lpwstr>
      </vt:variant>
      <vt:variant>
        <vt:lpwstr/>
      </vt:variant>
      <vt:variant>
        <vt:i4>655375</vt:i4>
      </vt:variant>
      <vt:variant>
        <vt:i4>795</vt:i4>
      </vt:variant>
      <vt:variant>
        <vt:i4>0</vt:i4>
      </vt:variant>
      <vt:variant>
        <vt:i4>5</vt:i4>
      </vt:variant>
      <vt:variant>
        <vt:lpwstr>http://archaeology.about.com/b/2010/04/25/polynesian-seafaring-to-the-american-continents.htm</vt:lpwstr>
      </vt:variant>
      <vt:variant>
        <vt:lpwstr/>
      </vt:variant>
      <vt:variant>
        <vt:i4>2752572</vt:i4>
      </vt:variant>
      <vt:variant>
        <vt:i4>792</vt:i4>
      </vt:variant>
      <vt:variant>
        <vt:i4>0</vt:i4>
      </vt:variant>
      <vt:variant>
        <vt:i4>5</vt:i4>
      </vt:variant>
      <vt:variant>
        <vt:lpwstr>http://www.pstalker.com/migration/index.php</vt:lpwstr>
      </vt:variant>
      <vt:variant>
        <vt:lpwstr/>
      </vt:variant>
      <vt:variant>
        <vt:i4>3211306</vt:i4>
      </vt:variant>
      <vt:variant>
        <vt:i4>789</vt:i4>
      </vt:variant>
      <vt:variant>
        <vt:i4>0</vt:i4>
      </vt:variant>
      <vt:variant>
        <vt:i4>5</vt:i4>
      </vt:variant>
      <vt:variant>
        <vt:lpwstr>http://www.educalc.net/2331084.page</vt:lpwstr>
      </vt:variant>
      <vt:variant>
        <vt:lpwstr/>
      </vt:variant>
      <vt:variant>
        <vt:i4>6291509</vt:i4>
      </vt:variant>
      <vt:variant>
        <vt:i4>786</vt:i4>
      </vt:variant>
      <vt:variant>
        <vt:i4>0</vt:i4>
      </vt:variant>
      <vt:variant>
        <vt:i4>5</vt:i4>
      </vt:variant>
      <vt:variant>
        <vt:lpwstr>http://muzeulastra.ro/</vt:lpwstr>
      </vt:variant>
      <vt:variant>
        <vt:lpwstr/>
      </vt:variant>
      <vt:variant>
        <vt:i4>4325394</vt:i4>
      </vt:variant>
      <vt:variant>
        <vt:i4>783</vt:i4>
      </vt:variant>
      <vt:variant>
        <vt:i4>0</vt:i4>
      </vt:variant>
      <vt:variant>
        <vt:i4>5</vt:i4>
      </vt:variant>
      <vt:variant>
        <vt:lpwstr>http://www.louvre.fr/llv/commun/home.jsp</vt:lpwstr>
      </vt:variant>
      <vt:variant>
        <vt:lpwstr/>
      </vt:variant>
      <vt:variant>
        <vt:i4>1966095</vt:i4>
      </vt:variant>
      <vt:variant>
        <vt:i4>780</vt:i4>
      </vt:variant>
      <vt:variant>
        <vt:i4>0</vt:i4>
      </vt:variant>
      <vt:variant>
        <vt:i4>5</vt:i4>
      </vt:variant>
      <vt:variant>
        <vt:lpwstr>http://www.chateauversailles.fr/homepage</vt:lpwstr>
      </vt:variant>
      <vt:variant>
        <vt:lpwstr/>
      </vt:variant>
      <vt:variant>
        <vt:i4>2555956</vt:i4>
      </vt:variant>
      <vt:variant>
        <vt:i4>777</vt:i4>
      </vt:variant>
      <vt:variant>
        <vt:i4>0</vt:i4>
      </vt:variant>
      <vt:variant>
        <vt:i4>5</vt:i4>
      </vt:variant>
      <vt:variant>
        <vt:lpwstr>http://publications.newberry.org/k12maps/index.html</vt:lpwstr>
      </vt:variant>
      <vt:variant>
        <vt:lpwstr/>
      </vt:variant>
      <vt:variant>
        <vt:i4>1703958</vt:i4>
      </vt:variant>
      <vt:variant>
        <vt:i4>774</vt:i4>
      </vt:variant>
      <vt:variant>
        <vt:i4>0</vt:i4>
      </vt:variant>
      <vt:variant>
        <vt:i4>5</vt:i4>
      </vt:variant>
      <vt:variant>
        <vt:lpwstr>http://www.nationalgeographic.com/lectures/archives.html</vt:lpwstr>
      </vt:variant>
      <vt:variant>
        <vt:lpwstr/>
      </vt:variant>
      <vt:variant>
        <vt:i4>2883683</vt:i4>
      </vt:variant>
      <vt:variant>
        <vt:i4>771</vt:i4>
      </vt:variant>
      <vt:variant>
        <vt:i4>0</vt:i4>
      </vt:variant>
      <vt:variant>
        <vt:i4>5</vt:i4>
      </vt:variant>
      <vt:variant>
        <vt:lpwstr>http://www.davidrumsey.com/</vt:lpwstr>
      </vt:variant>
      <vt:variant>
        <vt:lpwstr/>
      </vt:variant>
      <vt:variant>
        <vt:i4>4259908</vt:i4>
      </vt:variant>
      <vt:variant>
        <vt:i4>768</vt:i4>
      </vt:variant>
      <vt:variant>
        <vt:i4>0</vt:i4>
      </vt:variant>
      <vt:variant>
        <vt:i4>5</vt:i4>
      </vt:variant>
      <vt:variant>
        <vt:lpwstr>http://www.historyworld.net/</vt:lpwstr>
      </vt:variant>
      <vt:variant>
        <vt:lpwstr/>
      </vt:variant>
      <vt:variant>
        <vt:i4>3670072</vt:i4>
      </vt:variant>
      <vt:variant>
        <vt:i4>765</vt:i4>
      </vt:variant>
      <vt:variant>
        <vt:i4>0</vt:i4>
      </vt:variant>
      <vt:variant>
        <vt:i4>5</vt:i4>
      </vt:variant>
      <vt:variant>
        <vt:lpwstr>http://www.mylearning.org/</vt:lpwstr>
      </vt:variant>
      <vt:variant>
        <vt:lpwstr/>
      </vt:variant>
      <vt:variant>
        <vt:i4>1703958</vt:i4>
      </vt:variant>
      <vt:variant>
        <vt:i4>762</vt:i4>
      </vt:variant>
      <vt:variant>
        <vt:i4>0</vt:i4>
      </vt:variant>
      <vt:variant>
        <vt:i4>5</vt:i4>
      </vt:variant>
      <vt:variant>
        <vt:lpwstr>http://www.nationalgeographic.com/lectures/archives.html</vt:lpwstr>
      </vt:variant>
      <vt:variant>
        <vt:lpwstr/>
      </vt:variant>
      <vt:variant>
        <vt:i4>4522055</vt:i4>
      </vt:variant>
      <vt:variant>
        <vt:i4>759</vt:i4>
      </vt:variant>
      <vt:variant>
        <vt:i4>0</vt:i4>
      </vt:variant>
      <vt:variant>
        <vt:i4>5</vt:i4>
      </vt:variant>
      <vt:variant>
        <vt:lpwstr>http://advancedelearning.com/</vt:lpwstr>
      </vt:variant>
      <vt:variant>
        <vt:lpwstr/>
      </vt:variant>
      <vt:variant>
        <vt:i4>65546</vt:i4>
      </vt:variant>
      <vt:variant>
        <vt:i4>756</vt:i4>
      </vt:variant>
      <vt:variant>
        <vt:i4>0</vt:i4>
      </vt:variant>
      <vt:variant>
        <vt:i4>5</vt:i4>
      </vt:variant>
      <vt:variant>
        <vt:lpwstr>http://www.toporopa.eu/en/index.html</vt:lpwstr>
      </vt:variant>
      <vt:variant>
        <vt:lpwstr/>
      </vt:variant>
      <vt:variant>
        <vt:i4>3342435</vt:i4>
      </vt:variant>
      <vt:variant>
        <vt:i4>753</vt:i4>
      </vt:variant>
      <vt:variant>
        <vt:i4>0</vt:i4>
      </vt:variant>
      <vt:variant>
        <vt:i4>5</vt:i4>
      </vt:variant>
      <vt:variant>
        <vt:lpwstr>http://www.mapsinternational.co.uk/teacher-zone.asp</vt:lpwstr>
      </vt:variant>
      <vt:variant>
        <vt:lpwstr/>
      </vt:variant>
      <vt:variant>
        <vt:i4>2490428</vt:i4>
      </vt:variant>
      <vt:variant>
        <vt:i4>750</vt:i4>
      </vt:variant>
      <vt:variant>
        <vt:i4>0</vt:i4>
      </vt:variant>
      <vt:variant>
        <vt:i4>5</vt:i4>
      </vt:variant>
      <vt:variant>
        <vt:lpwstr>http://www.google.com/earth/index.html</vt:lpwstr>
      </vt:variant>
      <vt:variant>
        <vt:lpwstr/>
      </vt:variant>
      <vt:variant>
        <vt:i4>3276927</vt:i4>
      </vt:variant>
      <vt:variant>
        <vt:i4>747</vt:i4>
      </vt:variant>
      <vt:variant>
        <vt:i4>0</vt:i4>
      </vt:variant>
      <vt:variant>
        <vt:i4>5</vt:i4>
      </vt:variant>
      <vt:variant>
        <vt:lpwstr>http://www.geography-map-games.com/</vt:lpwstr>
      </vt:variant>
      <vt:variant>
        <vt:lpwstr/>
      </vt:variant>
      <vt:variant>
        <vt:i4>3670072</vt:i4>
      </vt:variant>
      <vt:variant>
        <vt:i4>744</vt:i4>
      </vt:variant>
      <vt:variant>
        <vt:i4>0</vt:i4>
      </vt:variant>
      <vt:variant>
        <vt:i4>5</vt:i4>
      </vt:variant>
      <vt:variant>
        <vt:lpwstr>http://www.mylearning.org/</vt:lpwstr>
      </vt:variant>
      <vt:variant>
        <vt:lpwstr/>
      </vt:variant>
      <vt:variant>
        <vt:i4>3276927</vt:i4>
      </vt:variant>
      <vt:variant>
        <vt:i4>741</vt:i4>
      </vt:variant>
      <vt:variant>
        <vt:i4>0</vt:i4>
      </vt:variant>
      <vt:variant>
        <vt:i4>5</vt:i4>
      </vt:variant>
      <vt:variant>
        <vt:lpwstr>http://www.geography-map-games.com/</vt:lpwstr>
      </vt:variant>
      <vt:variant>
        <vt:lpwstr/>
      </vt:variant>
      <vt:variant>
        <vt:i4>4522055</vt:i4>
      </vt:variant>
      <vt:variant>
        <vt:i4>738</vt:i4>
      </vt:variant>
      <vt:variant>
        <vt:i4>0</vt:i4>
      </vt:variant>
      <vt:variant>
        <vt:i4>5</vt:i4>
      </vt:variant>
      <vt:variant>
        <vt:lpwstr>http://advancedelearning.com/</vt:lpwstr>
      </vt:variant>
      <vt:variant>
        <vt:lpwstr/>
      </vt:variant>
      <vt:variant>
        <vt:i4>8061044</vt:i4>
      </vt:variant>
      <vt:variant>
        <vt:i4>735</vt:i4>
      </vt:variant>
      <vt:variant>
        <vt:i4>0</vt:i4>
      </vt:variant>
      <vt:variant>
        <vt:i4>5</vt:i4>
      </vt:variant>
      <vt:variant>
        <vt:lpwstr>http://www.easehistory.org/index2.html</vt:lpwstr>
      </vt:variant>
      <vt:variant>
        <vt:lpwstr/>
      </vt:variant>
      <vt:variant>
        <vt:i4>1638472</vt:i4>
      </vt:variant>
      <vt:variant>
        <vt:i4>732</vt:i4>
      </vt:variant>
      <vt:variant>
        <vt:i4>0</vt:i4>
      </vt:variant>
      <vt:variant>
        <vt:i4>5</vt:i4>
      </vt:variant>
      <vt:variant>
        <vt:lpwstr>http://peles.ro/</vt:lpwstr>
      </vt:variant>
      <vt:variant>
        <vt:lpwstr/>
      </vt:variant>
      <vt:variant>
        <vt:i4>4259908</vt:i4>
      </vt:variant>
      <vt:variant>
        <vt:i4>729</vt:i4>
      </vt:variant>
      <vt:variant>
        <vt:i4>0</vt:i4>
      </vt:variant>
      <vt:variant>
        <vt:i4>5</vt:i4>
      </vt:variant>
      <vt:variant>
        <vt:lpwstr>http://www.historyworld.net/</vt:lpwstr>
      </vt:variant>
      <vt:variant>
        <vt:lpwstr/>
      </vt:variant>
      <vt:variant>
        <vt:i4>3473465</vt:i4>
      </vt:variant>
      <vt:variant>
        <vt:i4>726</vt:i4>
      </vt:variant>
      <vt:variant>
        <vt:i4>0</vt:i4>
      </vt:variant>
      <vt:variant>
        <vt:i4>5</vt:i4>
      </vt:variant>
      <vt:variant>
        <vt:lpwstr>http://www.historyforkids.org/</vt:lpwstr>
      </vt:variant>
      <vt:variant>
        <vt:lpwstr/>
      </vt:variant>
      <vt:variant>
        <vt:i4>4390992</vt:i4>
      </vt:variant>
      <vt:variant>
        <vt:i4>723</vt:i4>
      </vt:variant>
      <vt:variant>
        <vt:i4>0</vt:i4>
      </vt:variant>
      <vt:variant>
        <vt:i4>5</vt:i4>
      </vt:variant>
      <vt:variant>
        <vt:lpwstr>http://www.encyclopedia.com/</vt:lpwstr>
      </vt:variant>
      <vt:variant>
        <vt:lpwstr/>
      </vt:variant>
      <vt:variant>
        <vt:i4>2228286</vt:i4>
      </vt:variant>
      <vt:variant>
        <vt:i4>720</vt:i4>
      </vt:variant>
      <vt:variant>
        <vt:i4>0</vt:i4>
      </vt:variant>
      <vt:variant>
        <vt:i4>5</vt:i4>
      </vt:variant>
      <vt:variant>
        <vt:lpwstr>http://www.britannica.com/</vt:lpwstr>
      </vt:variant>
      <vt:variant>
        <vt:lpwstr/>
      </vt:variant>
      <vt:variant>
        <vt:i4>1310741</vt:i4>
      </vt:variant>
      <vt:variant>
        <vt:i4>717</vt:i4>
      </vt:variant>
      <vt:variant>
        <vt:i4>0</vt:i4>
      </vt:variant>
      <vt:variant>
        <vt:i4>5</vt:i4>
      </vt:variant>
      <vt:variant>
        <vt:lpwstr>http://www.timelineindex.com/content/home.php</vt:lpwstr>
      </vt:variant>
      <vt:variant>
        <vt:lpwstr/>
      </vt:variant>
      <vt:variant>
        <vt:i4>65606</vt:i4>
      </vt:variant>
      <vt:variant>
        <vt:i4>714</vt:i4>
      </vt:variant>
      <vt:variant>
        <vt:i4>0</vt:i4>
      </vt:variant>
      <vt:variant>
        <vt:i4>5</vt:i4>
      </vt:variant>
      <vt:variant>
        <vt:lpwstr>http://www.bbc.co.uk/history/</vt:lpwstr>
      </vt:variant>
      <vt:variant>
        <vt:lpwstr/>
      </vt:variant>
      <vt:variant>
        <vt:i4>3670072</vt:i4>
      </vt:variant>
      <vt:variant>
        <vt:i4>711</vt:i4>
      </vt:variant>
      <vt:variant>
        <vt:i4>0</vt:i4>
      </vt:variant>
      <vt:variant>
        <vt:i4>5</vt:i4>
      </vt:variant>
      <vt:variant>
        <vt:lpwstr>http://www.mylearning.org/</vt:lpwstr>
      </vt:variant>
      <vt:variant>
        <vt:lpwstr/>
      </vt:variant>
      <vt:variant>
        <vt:i4>1703958</vt:i4>
      </vt:variant>
      <vt:variant>
        <vt:i4>708</vt:i4>
      </vt:variant>
      <vt:variant>
        <vt:i4>0</vt:i4>
      </vt:variant>
      <vt:variant>
        <vt:i4>5</vt:i4>
      </vt:variant>
      <vt:variant>
        <vt:lpwstr>http://www.nationalgeographic.com/lectures/archives.html</vt:lpwstr>
      </vt:variant>
      <vt:variant>
        <vt:lpwstr/>
      </vt:variant>
      <vt:variant>
        <vt:i4>4522055</vt:i4>
      </vt:variant>
      <vt:variant>
        <vt:i4>705</vt:i4>
      </vt:variant>
      <vt:variant>
        <vt:i4>0</vt:i4>
      </vt:variant>
      <vt:variant>
        <vt:i4>5</vt:i4>
      </vt:variant>
      <vt:variant>
        <vt:lpwstr>http://advancedelearning.com/</vt:lpwstr>
      </vt:variant>
      <vt:variant>
        <vt:lpwstr/>
      </vt:variant>
      <vt:variant>
        <vt:i4>131085</vt:i4>
      </vt:variant>
      <vt:variant>
        <vt:i4>702</vt:i4>
      </vt:variant>
      <vt:variant>
        <vt:i4>0</vt:i4>
      </vt:variant>
      <vt:variant>
        <vt:i4>5</vt:i4>
      </vt:variant>
      <vt:variant>
        <vt:lpwstr>http://www.engagingplaces.org.uk/teaching+resources/art79828</vt:lpwstr>
      </vt:variant>
      <vt:variant>
        <vt:lpwstr/>
      </vt:variant>
      <vt:variant>
        <vt:i4>7602294</vt:i4>
      </vt:variant>
      <vt:variant>
        <vt:i4>699</vt:i4>
      </vt:variant>
      <vt:variant>
        <vt:i4>0</vt:i4>
      </vt:variant>
      <vt:variant>
        <vt:i4>5</vt:i4>
      </vt:variant>
      <vt:variant>
        <vt:lpwstr>http://classroom.4teachers.org/</vt:lpwstr>
      </vt:variant>
      <vt:variant>
        <vt:lpwstr/>
      </vt:variant>
      <vt:variant>
        <vt:i4>3670072</vt:i4>
      </vt:variant>
      <vt:variant>
        <vt:i4>696</vt:i4>
      </vt:variant>
      <vt:variant>
        <vt:i4>0</vt:i4>
      </vt:variant>
      <vt:variant>
        <vt:i4>5</vt:i4>
      </vt:variant>
      <vt:variant>
        <vt:lpwstr>http://www.mylearning.org/</vt:lpwstr>
      </vt:variant>
      <vt:variant>
        <vt:lpwstr/>
      </vt:variant>
      <vt:variant>
        <vt:i4>1179662</vt:i4>
      </vt:variant>
      <vt:variant>
        <vt:i4>693</vt:i4>
      </vt:variant>
      <vt:variant>
        <vt:i4>0</vt:i4>
      </vt:variant>
      <vt:variant>
        <vt:i4>5</vt:i4>
      </vt:variant>
      <vt:variant>
        <vt:lpwstr>http://www.first-school.ws/INDEX.HTM</vt:lpwstr>
      </vt:variant>
      <vt:variant>
        <vt:lpwstr/>
      </vt:variant>
      <vt:variant>
        <vt:i4>65546</vt:i4>
      </vt:variant>
      <vt:variant>
        <vt:i4>690</vt:i4>
      </vt:variant>
      <vt:variant>
        <vt:i4>0</vt:i4>
      </vt:variant>
      <vt:variant>
        <vt:i4>5</vt:i4>
      </vt:variant>
      <vt:variant>
        <vt:lpwstr>http://www.toporopa.eu/en/index.html</vt:lpwstr>
      </vt:variant>
      <vt:variant>
        <vt:lpwstr/>
      </vt:variant>
      <vt:variant>
        <vt:i4>4522055</vt:i4>
      </vt:variant>
      <vt:variant>
        <vt:i4>687</vt:i4>
      </vt:variant>
      <vt:variant>
        <vt:i4>0</vt:i4>
      </vt:variant>
      <vt:variant>
        <vt:i4>5</vt:i4>
      </vt:variant>
      <vt:variant>
        <vt:lpwstr>http://advancedelearning.com/</vt:lpwstr>
      </vt:variant>
      <vt:variant>
        <vt:lpwstr/>
      </vt:variant>
      <vt:variant>
        <vt:i4>2687023</vt:i4>
      </vt:variant>
      <vt:variant>
        <vt:i4>684</vt:i4>
      </vt:variant>
      <vt:variant>
        <vt:i4>0</vt:i4>
      </vt:variant>
      <vt:variant>
        <vt:i4>5</vt:i4>
      </vt:variant>
      <vt:variant>
        <vt:lpwstr>http://www.oercommons.org/</vt:lpwstr>
      </vt:variant>
      <vt:variant>
        <vt:lpwstr/>
      </vt:variant>
      <vt:variant>
        <vt:i4>3276927</vt:i4>
      </vt:variant>
      <vt:variant>
        <vt:i4>681</vt:i4>
      </vt:variant>
      <vt:variant>
        <vt:i4>0</vt:i4>
      </vt:variant>
      <vt:variant>
        <vt:i4>5</vt:i4>
      </vt:variant>
      <vt:variant>
        <vt:lpwstr>http://www.geography-map-games.com/</vt:lpwstr>
      </vt:variant>
      <vt:variant>
        <vt:lpwstr/>
      </vt:variant>
      <vt:variant>
        <vt:i4>3276860</vt:i4>
      </vt:variant>
      <vt:variant>
        <vt:i4>678</vt:i4>
      </vt:variant>
      <vt:variant>
        <vt:i4>0</vt:i4>
      </vt:variant>
      <vt:variant>
        <vt:i4>5</vt:i4>
      </vt:variant>
      <vt:variant>
        <vt:lpwstr>http://www.nationalgeographic.com/</vt:lpwstr>
      </vt:variant>
      <vt:variant>
        <vt:lpwstr/>
      </vt:variant>
      <vt:variant>
        <vt:i4>3473465</vt:i4>
      </vt:variant>
      <vt:variant>
        <vt:i4>675</vt:i4>
      </vt:variant>
      <vt:variant>
        <vt:i4>0</vt:i4>
      </vt:variant>
      <vt:variant>
        <vt:i4>5</vt:i4>
      </vt:variant>
      <vt:variant>
        <vt:lpwstr>http://www.historyforkids.org/</vt:lpwstr>
      </vt:variant>
      <vt:variant>
        <vt:lpwstr/>
      </vt:variant>
      <vt:variant>
        <vt:i4>65606</vt:i4>
      </vt:variant>
      <vt:variant>
        <vt:i4>672</vt:i4>
      </vt:variant>
      <vt:variant>
        <vt:i4>0</vt:i4>
      </vt:variant>
      <vt:variant>
        <vt:i4>5</vt:i4>
      </vt:variant>
      <vt:variant>
        <vt:lpwstr>http://www.bbc.co.uk/history/</vt:lpwstr>
      </vt:variant>
      <vt:variant>
        <vt:lpwstr/>
      </vt:variant>
      <vt:variant>
        <vt:i4>6357097</vt:i4>
      </vt:variant>
      <vt:variant>
        <vt:i4>669</vt:i4>
      </vt:variant>
      <vt:variant>
        <vt:i4>0</vt:i4>
      </vt:variant>
      <vt:variant>
        <vt:i4>5</vt:i4>
      </vt:variant>
      <vt:variant>
        <vt:lpwstr>http://www.teachingideas.co.uk/</vt:lpwstr>
      </vt:variant>
      <vt:variant>
        <vt:lpwstr/>
      </vt:variant>
      <vt:variant>
        <vt:i4>4522055</vt:i4>
      </vt:variant>
      <vt:variant>
        <vt:i4>666</vt:i4>
      </vt:variant>
      <vt:variant>
        <vt:i4>0</vt:i4>
      </vt:variant>
      <vt:variant>
        <vt:i4>5</vt:i4>
      </vt:variant>
      <vt:variant>
        <vt:lpwstr>http://advancedelearning.com/</vt:lpwstr>
      </vt:variant>
      <vt:variant>
        <vt:lpwstr/>
      </vt:variant>
      <vt:variant>
        <vt:i4>2949161</vt:i4>
      </vt:variant>
      <vt:variant>
        <vt:i4>663</vt:i4>
      </vt:variant>
      <vt:variant>
        <vt:i4>0</vt:i4>
      </vt:variant>
      <vt:variant>
        <vt:i4>5</vt:i4>
      </vt:variant>
      <vt:variant>
        <vt:lpwstr>http://www.discoveryeducation.com/teachers/</vt:lpwstr>
      </vt:variant>
      <vt:variant>
        <vt:lpwstr/>
      </vt:variant>
      <vt:variant>
        <vt:i4>1048648</vt:i4>
      </vt:variant>
      <vt:variant>
        <vt:i4>660</vt:i4>
      </vt:variant>
      <vt:variant>
        <vt:i4>0</vt:i4>
      </vt:variant>
      <vt:variant>
        <vt:i4>5</vt:i4>
      </vt:variant>
      <vt:variant>
        <vt:lpwstr>http://phet.colorado.edu/en/simulations/category/physics</vt:lpwstr>
      </vt:variant>
      <vt:variant>
        <vt:lpwstr/>
      </vt:variant>
      <vt:variant>
        <vt:i4>7798834</vt:i4>
      </vt:variant>
      <vt:variant>
        <vt:i4>657</vt:i4>
      </vt:variant>
      <vt:variant>
        <vt:i4>0</vt:i4>
      </vt:variant>
      <vt:variant>
        <vt:i4>5</vt:i4>
      </vt:variant>
      <vt:variant>
        <vt:lpwstr>http://www.kids-science-experiments.com/index.html</vt:lpwstr>
      </vt:variant>
      <vt:variant>
        <vt:lpwstr/>
      </vt:variant>
      <vt:variant>
        <vt:i4>196688</vt:i4>
      </vt:variant>
      <vt:variant>
        <vt:i4>654</vt:i4>
      </vt:variant>
      <vt:variant>
        <vt:i4>0</vt:i4>
      </vt:variant>
      <vt:variant>
        <vt:i4>5</vt:i4>
      </vt:variant>
      <vt:variant>
        <vt:lpwstr>http://www.unc.edu/~rowlett/units/index.html</vt:lpwstr>
      </vt:variant>
      <vt:variant>
        <vt:lpwstr/>
      </vt:variant>
      <vt:variant>
        <vt:i4>6750322</vt:i4>
      </vt:variant>
      <vt:variant>
        <vt:i4>651</vt:i4>
      </vt:variant>
      <vt:variant>
        <vt:i4>0</vt:i4>
      </vt:variant>
      <vt:variant>
        <vt:i4>5</vt:i4>
      </vt:variant>
      <vt:variant>
        <vt:lpwstr>http://micro.magnet.fsu.edu/optics/tutorials/index.html</vt:lpwstr>
      </vt:variant>
      <vt:variant>
        <vt:lpwstr/>
      </vt:variant>
      <vt:variant>
        <vt:i4>4522047</vt:i4>
      </vt:variant>
      <vt:variant>
        <vt:i4>648</vt:i4>
      </vt:variant>
      <vt:variant>
        <vt:i4>0</vt:i4>
      </vt:variant>
      <vt:variant>
        <vt:i4>5</vt:i4>
      </vt:variant>
      <vt:variant>
        <vt:lpwstr>http://seeingmath.concord.org/sms_interactives.html</vt:lpwstr>
      </vt:variant>
      <vt:variant>
        <vt:lpwstr/>
      </vt:variant>
      <vt:variant>
        <vt:i4>1704017</vt:i4>
      </vt:variant>
      <vt:variant>
        <vt:i4>645</vt:i4>
      </vt:variant>
      <vt:variant>
        <vt:i4>0</vt:i4>
      </vt:variant>
      <vt:variant>
        <vt:i4>5</vt:i4>
      </vt:variant>
      <vt:variant>
        <vt:lpwstr>http://phet.colorado.edu/en/simulations/category/math</vt:lpwstr>
      </vt:variant>
      <vt:variant>
        <vt:lpwstr/>
      </vt:variant>
      <vt:variant>
        <vt:i4>1572946</vt:i4>
      </vt:variant>
      <vt:variant>
        <vt:i4>642</vt:i4>
      </vt:variant>
      <vt:variant>
        <vt:i4>0</vt:i4>
      </vt:variant>
      <vt:variant>
        <vt:i4>5</vt:i4>
      </vt:variant>
      <vt:variant>
        <vt:lpwstr>http://phet.colorado.edu/en/simulations/category/biology</vt:lpwstr>
      </vt:variant>
      <vt:variant>
        <vt:lpwstr/>
      </vt:variant>
      <vt:variant>
        <vt:i4>3211302</vt:i4>
      </vt:variant>
      <vt:variant>
        <vt:i4>639</vt:i4>
      </vt:variant>
      <vt:variant>
        <vt:i4>0</vt:i4>
      </vt:variant>
      <vt:variant>
        <vt:i4>5</vt:i4>
      </vt:variant>
      <vt:variant>
        <vt:lpwstr>http://education.inflpr.ro/ro/home.htm</vt:lpwstr>
      </vt:variant>
      <vt:variant>
        <vt:lpwstr/>
      </vt:variant>
      <vt:variant>
        <vt:i4>5439519</vt:i4>
      </vt:variant>
      <vt:variant>
        <vt:i4>636</vt:i4>
      </vt:variant>
      <vt:variant>
        <vt:i4>0</vt:i4>
      </vt:variant>
      <vt:variant>
        <vt:i4>5</vt:i4>
      </vt:variant>
      <vt:variant>
        <vt:lpwstr>http://www.yenka.com/</vt:lpwstr>
      </vt:variant>
      <vt:variant>
        <vt:lpwstr/>
      </vt:variant>
      <vt:variant>
        <vt:i4>8323180</vt:i4>
      </vt:variant>
      <vt:variant>
        <vt:i4>633</vt:i4>
      </vt:variant>
      <vt:variant>
        <vt:i4>0</vt:i4>
      </vt:variant>
      <vt:variant>
        <vt:i4>5</vt:i4>
      </vt:variant>
      <vt:variant>
        <vt:lpwstr>http://www.e-scoala.ro/</vt:lpwstr>
      </vt:variant>
      <vt:variant>
        <vt:lpwstr/>
      </vt:variant>
      <vt:variant>
        <vt:i4>4522055</vt:i4>
      </vt:variant>
      <vt:variant>
        <vt:i4>630</vt:i4>
      </vt:variant>
      <vt:variant>
        <vt:i4>0</vt:i4>
      </vt:variant>
      <vt:variant>
        <vt:i4>5</vt:i4>
      </vt:variant>
      <vt:variant>
        <vt:lpwstr>http://advancedelearning.com/</vt:lpwstr>
      </vt:variant>
      <vt:variant>
        <vt:lpwstr/>
      </vt:variant>
      <vt:variant>
        <vt:i4>8126498</vt:i4>
      </vt:variant>
      <vt:variant>
        <vt:i4>627</vt:i4>
      </vt:variant>
      <vt:variant>
        <vt:i4>0</vt:i4>
      </vt:variant>
      <vt:variant>
        <vt:i4>5</vt:i4>
      </vt:variant>
      <vt:variant>
        <vt:lpwstr>http://chemistry.about.com/od/historyofchemistry/History_of_Chemistry.htm</vt:lpwstr>
      </vt:variant>
      <vt:variant>
        <vt:lpwstr/>
      </vt:variant>
      <vt:variant>
        <vt:i4>3997802</vt:i4>
      </vt:variant>
      <vt:variant>
        <vt:i4>624</vt:i4>
      </vt:variant>
      <vt:variant>
        <vt:i4>0</vt:i4>
      </vt:variant>
      <vt:variant>
        <vt:i4>5</vt:i4>
      </vt:variant>
      <vt:variant>
        <vt:lpwstr>http://www.scienceinschool.org/taxonomy/term/14,44</vt:lpwstr>
      </vt:variant>
      <vt:variant>
        <vt:lpwstr/>
      </vt:variant>
      <vt:variant>
        <vt:i4>3670072</vt:i4>
      </vt:variant>
      <vt:variant>
        <vt:i4>621</vt:i4>
      </vt:variant>
      <vt:variant>
        <vt:i4>0</vt:i4>
      </vt:variant>
      <vt:variant>
        <vt:i4>5</vt:i4>
      </vt:variant>
      <vt:variant>
        <vt:lpwstr>http://www.mylearning.org/</vt:lpwstr>
      </vt:variant>
      <vt:variant>
        <vt:lpwstr/>
      </vt:variant>
      <vt:variant>
        <vt:i4>196688</vt:i4>
      </vt:variant>
      <vt:variant>
        <vt:i4>618</vt:i4>
      </vt:variant>
      <vt:variant>
        <vt:i4>0</vt:i4>
      </vt:variant>
      <vt:variant>
        <vt:i4>5</vt:i4>
      </vt:variant>
      <vt:variant>
        <vt:lpwstr>http://phet.colorado.edu/en/simulations/translated/ro</vt:lpwstr>
      </vt:variant>
      <vt:variant>
        <vt:lpwstr/>
      </vt:variant>
      <vt:variant>
        <vt:i4>1048648</vt:i4>
      </vt:variant>
      <vt:variant>
        <vt:i4>615</vt:i4>
      </vt:variant>
      <vt:variant>
        <vt:i4>0</vt:i4>
      </vt:variant>
      <vt:variant>
        <vt:i4>5</vt:i4>
      </vt:variant>
      <vt:variant>
        <vt:lpwstr>http://phet.colorado.edu/en/simulations/category/physics</vt:lpwstr>
      </vt:variant>
      <vt:variant>
        <vt:lpwstr/>
      </vt:variant>
      <vt:variant>
        <vt:i4>3211302</vt:i4>
      </vt:variant>
      <vt:variant>
        <vt:i4>612</vt:i4>
      </vt:variant>
      <vt:variant>
        <vt:i4>0</vt:i4>
      </vt:variant>
      <vt:variant>
        <vt:i4>5</vt:i4>
      </vt:variant>
      <vt:variant>
        <vt:lpwstr>http://education.inflpr.ro/ro/home.htm</vt:lpwstr>
      </vt:variant>
      <vt:variant>
        <vt:lpwstr/>
      </vt:variant>
      <vt:variant>
        <vt:i4>4522047</vt:i4>
      </vt:variant>
      <vt:variant>
        <vt:i4>609</vt:i4>
      </vt:variant>
      <vt:variant>
        <vt:i4>0</vt:i4>
      </vt:variant>
      <vt:variant>
        <vt:i4>5</vt:i4>
      </vt:variant>
      <vt:variant>
        <vt:lpwstr>http://seeingmath.concord.org/sms_interactives.html</vt:lpwstr>
      </vt:variant>
      <vt:variant>
        <vt:lpwstr/>
      </vt:variant>
      <vt:variant>
        <vt:i4>1704017</vt:i4>
      </vt:variant>
      <vt:variant>
        <vt:i4>606</vt:i4>
      </vt:variant>
      <vt:variant>
        <vt:i4>0</vt:i4>
      </vt:variant>
      <vt:variant>
        <vt:i4>5</vt:i4>
      </vt:variant>
      <vt:variant>
        <vt:lpwstr>http://phet.colorado.edu/en/simulations/category/math</vt:lpwstr>
      </vt:variant>
      <vt:variant>
        <vt:lpwstr/>
      </vt:variant>
      <vt:variant>
        <vt:i4>3997799</vt:i4>
      </vt:variant>
      <vt:variant>
        <vt:i4>603</vt:i4>
      </vt:variant>
      <vt:variant>
        <vt:i4>0</vt:i4>
      </vt:variant>
      <vt:variant>
        <vt:i4>5</vt:i4>
      </vt:variant>
      <vt:variant>
        <vt:lpwstr>http://www.scienceinschool.org/taxonomy/term/19,44</vt:lpwstr>
      </vt:variant>
      <vt:variant>
        <vt:lpwstr/>
      </vt:variant>
      <vt:variant>
        <vt:i4>3866656</vt:i4>
      </vt:variant>
      <vt:variant>
        <vt:i4>600</vt:i4>
      </vt:variant>
      <vt:variant>
        <vt:i4>0</vt:i4>
      </vt:variant>
      <vt:variant>
        <vt:i4>5</vt:i4>
      </vt:variant>
      <vt:variant>
        <vt:lpwstr>http://othmerlib.chemheritage.org/</vt:lpwstr>
      </vt:variant>
      <vt:variant>
        <vt:lpwstr/>
      </vt:variant>
      <vt:variant>
        <vt:i4>8126498</vt:i4>
      </vt:variant>
      <vt:variant>
        <vt:i4>597</vt:i4>
      </vt:variant>
      <vt:variant>
        <vt:i4>0</vt:i4>
      </vt:variant>
      <vt:variant>
        <vt:i4>5</vt:i4>
      </vt:variant>
      <vt:variant>
        <vt:lpwstr>http://chemistry.about.com/od/historyofchemistry/History_of_Chemistry.htm</vt:lpwstr>
      </vt:variant>
      <vt:variant>
        <vt:lpwstr/>
      </vt:variant>
      <vt:variant>
        <vt:i4>589848</vt:i4>
      </vt:variant>
      <vt:variant>
        <vt:i4>594</vt:i4>
      </vt:variant>
      <vt:variant>
        <vt:i4>0</vt:i4>
      </vt:variant>
      <vt:variant>
        <vt:i4>5</vt:i4>
      </vt:variant>
      <vt:variant>
        <vt:lpwstr>http://www.grc.nasa.gov/WWW/K-12/airplane/short.html</vt:lpwstr>
      </vt:variant>
      <vt:variant>
        <vt:lpwstr/>
      </vt:variant>
      <vt:variant>
        <vt:i4>1572878</vt:i4>
      </vt:variant>
      <vt:variant>
        <vt:i4>591</vt:i4>
      </vt:variant>
      <vt:variant>
        <vt:i4>0</vt:i4>
      </vt:variant>
      <vt:variant>
        <vt:i4>5</vt:i4>
      </vt:variant>
      <vt:variant>
        <vt:lpwstr>http://mrsec.wisc.edu/Edetc/cineplex/NiTi/index.html</vt:lpwstr>
      </vt:variant>
      <vt:variant>
        <vt:lpwstr/>
      </vt:variant>
      <vt:variant>
        <vt:i4>4522055</vt:i4>
      </vt:variant>
      <vt:variant>
        <vt:i4>588</vt:i4>
      </vt:variant>
      <vt:variant>
        <vt:i4>0</vt:i4>
      </vt:variant>
      <vt:variant>
        <vt:i4>5</vt:i4>
      </vt:variant>
      <vt:variant>
        <vt:lpwstr>http://advancedelearning.com/</vt:lpwstr>
      </vt:variant>
      <vt:variant>
        <vt:lpwstr/>
      </vt:variant>
      <vt:variant>
        <vt:i4>3211302</vt:i4>
      </vt:variant>
      <vt:variant>
        <vt:i4>585</vt:i4>
      </vt:variant>
      <vt:variant>
        <vt:i4>0</vt:i4>
      </vt:variant>
      <vt:variant>
        <vt:i4>5</vt:i4>
      </vt:variant>
      <vt:variant>
        <vt:lpwstr>http://education.inflpr.ro/ro/home.htm</vt:lpwstr>
      </vt:variant>
      <vt:variant>
        <vt:lpwstr/>
      </vt:variant>
      <vt:variant>
        <vt:i4>3735673</vt:i4>
      </vt:variant>
      <vt:variant>
        <vt:i4>582</vt:i4>
      </vt:variant>
      <vt:variant>
        <vt:i4>0</vt:i4>
      </vt:variant>
      <vt:variant>
        <vt:i4>5</vt:i4>
      </vt:variant>
      <vt:variant>
        <vt:lpwstr>http://www.ecology.com/</vt:lpwstr>
      </vt:variant>
      <vt:variant>
        <vt:lpwstr/>
      </vt:variant>
      <vt:variant>
        <vt:i4>8323180</vt:i4>
      </vt:variant>
      <vt:variant>
        <vt:i4>579</vt:i4>
      </vt:variant>
      <vt:variant>
        <vt:i4>0</vt:i4>
      </vt:variant>
      <vt:variant>
        <vt:i4>5</vt:i4>
      </vt:variant>
      <vt:variant>
        <vt:lpwstr>http://www.e-scoala.ro/</vt:lpwstr>
      </vt:variant>
      <vt:variant>
        <vt:lpwstr/>
      </vt:variant>
      <vt:variant>
        <vt:i4>196688</vt:i4>
      </vt:variant>
      <vt:variant>
        <vt:i4>576</vt:i4>
      </vt:variant>
      <vt:variant>
        <vt:i4>0</vt:i4>
      </vt:variant>
      <vt:variant>
        <vt:i4>5</vt:i4>
      </vt:variant>
      <vt:variant>
        <vt:lpwstr>http://phet.colorado.edu/en/simulations/translated/ro</vt:lpwstr>
      </vt:variant>
      <vt:variant>
        <vt:lpwstr/>
      </vt:variant>
      <vt:variant>
        <vt:i4>1048648</vt:i4>
      </vt:variant>
      <vt:variant>
        <vt:i4>573</vt:i4>
      </vt:variant>
      <vt:variant>
        <vt:i4>0</vt:i4>
      </vt:variant>
      <vt:variant>
        <vt:i4>5</vt:i4>
      </vt:variant>
      <vt:variant>
        <vt:lpwstr>http://phet.colorado.edu/en/simulations/category/physics</vt:lpwstr>
      </vt:variant>
      <vt:variant>
        <vt:lpwstr/>
      </vt:variant>
      <vt:variant>
        <vt:i4>3211302</vt:i4>
      </vt:variant>
      <vt:variant>
        <vt:i4>570</vt:i4>
      </vt:variant>
      <vt:variant>
        <vt:i4>0</vt:i4>
      </vt:variant>
      <vt:variant>
        <vt:i4>5</vt:i4>
      </vt:variant>
      <vt:variant>
        <vt:lpwstr>http://education.inflpr.ro/ro/home.htm</vt:lpwstr>
      </vt:variant>
      <vt:variant>
        <vt:lpwstr/>
      </vt:variant>
      <vt:variant>
        <vt:i4>7733351</vt:i4>
      </vt:variant>
      <vt:variant>
        <vt:i4>567</vt:i4>
      </vt:variant>
      <vt:variant>
        <vt:i4>0</vt:i4>
      </vt:variant>
      <vt:variant>
        <vt:i4>5</vt:i4>
      </vt:variant>
      <vt:variant>
        <vt:lpwstr>http://www.learnerstv.com/animation/ animation.php?ani=102&amp;cat=physics</vt:lpwstr>
      </vt:variant>
      <vt:variant>
        <vt:lpwstr/>
      </vt:variant>
      <vt:variant>
        <vt:i4>3014707</vt:i4>
      </vt:variant>
      <vt:variant>
        <vt:i4>564</vt:i4>
      </vt:variant>
      <vt:variant>
        <vt:i4>0</vt:i4>
      </vt:variant>
      <vt:variant>
        <vt:i4>5</vt:i4>
      </vt:variant>
      <vt:variant>
        <vt:lpwstr>http://www.walter-fendt.de/ph14ro/</vt:lpwstr>
      </vt:variant>
      <vt:variant>
        <vt:lpwstr/>
      </vt:variant>
      <vt:variant>
        <vt:i4>8323180</vt:i4>
      </vt:variant>
      <vt:variant>
        <vt:i4>561</vt:i4>
      </vt:variant>
      <vt:variant>
        <vt:i4>0</vt:i4>
      </vt:variant>
      <vt:variant>
        <vt:i4>5</vt:i4>
      </vt:variant>
      <vt:variant>
        <vt:lpwstr>http://www.e-scoala.ro/</vt:lpwstr>
      </vt:variant>
      <vt:variant>
        <vt:lpwstr/>
      </vt:variant>
      <vt:variant>
        <vt:i4>1704017</vt:i4>
      </vt:variant>
      <vt:variant>
        <vt:i4>558</vt:i4>
      </vt:variant>
      <vt:variant>
        <vt:i4>0</vt:i4>
      </vt:variant>
      <vt:variant>
        <vt:i4>5</vt:i4>
      </vt:variant>
      <vt:variant>
        <vt:lpwstr>http://phet.colorado.edu/en/simulations/category/math</vt:lpwstr>
      </vt:variant>
      <vt:variant>
        <vt:lpwstr/>
      </vt:variant>
      <vt:variant>
        <vt:i4>7864363</vt:i4>
      </vt:variant>
      <vt:variant>
        <vt:i4>555</vt:i4>
      </vt:variant>
      <vt:variant>
        <vt:i4>0</vt:i4>
      </vt:variant>
      <vt:variant>
        <vt:i4>5</vt:i4>
      </vt:variant>
      <vt:variant>
        <vt:lpwstr>http://www.mathsisfun.com/index.htm</vt:lpwstr>
      </vt:variant>
      <vt:variant>
        <vt:lpwstr/>
      </vt:variant>
      <vt:variant>
        <vt:i4>4522047</vt:i4>
      </vt:variant>
      <vt:variant>
        <vt:i4>552</vt:i4>
      </vt:variant>
      <vt:variant>
        <vt:i4>0</vt:i4>
      </vt:variant>
      <vt:variant>
        <vt:i4>5</vt:i4>
      </vt:variant>
      <vt:variant>
        <vt:lpwstr>http://seeingmath.concord.org/sms_interactives.html</vt:lpwstr>
      </vt:variant>
      <vt:variant>
        <vt:lpwstr/>
      </vt:variant>
      <vt:variant>
        <vt:i4>2162798</vt:i4>
      </vt:variant>
      <vt:variant>
        <vt:i4>549</vt:i4>
      </vt:variant>
      <vt:variant>
        <vt:i4>0</vt:i4>
      </vt:variant>
      <vt:variant>
        <vt:i4>5</vt:i4>
      </vt:variant>
      <vt:variant>
        <vt:lpwstr>http://www.nasa.gov/externalflash/MedicalBenefits/main.html</vt:lpwstr>
      </vt:variant>
      <vt:variant>
        <vt:lpwstr/>
      </vt:variant>
      <vt:variant>
        <vt:i4>8323180</vt:i4>
      </vt:variant>
      <vt:variant>
        <vt:i4>546</vt:i4>
      </vt:variant>
      <vt:variant>
        <vt:i4>0</vt:i4>
      </vt:variant>
      <vt:variant>
        <vt:i4>5</vt:i4>
      </vt:variant>
      <vt:variant>
        <vt:lpwstr>http://www.e-scoala.ro/</vt:lpwstr>
      </vt:variant>
      <vt:variant>
        <vt:lpwstr/>
      </vt:variant>
      <vt:variant>
        <vt:i4>4784152</vt:i4>
      </vt:variant>
      <vt:variant>
        <vt:i4>543</vt:i4>
      </vt:variant>
      <vt:variant>
        <vt:i4>0</vt:i4>
      </vt:variant>
      <vt:variant>
        <vt:i4>5</vt:i4>
      </vt:variant>
      <vt:variant>
        <vt:lpwstr>http://www.chemicool.com/</vt:lpwstr>
      </vt:variant>
      <vt:variant>
        <vt:lpwstr/>
      </vt:variant>
      <vt:variant>
        <vt:i4>5439519</vt:i4>
      </vt:variant>
      <vt:variant>
        <vt:i4>540</vt:i4>
      </vt:variant>
      <vt:variant>
        <vt:i4>0</vt:i4>
      </vt:variant>
      <vt:variant>
        <vt:i4>5</vt:i4>
      </vt:variant>
      <vt:variant>
        <vt:lpwstr>http://www.yenka.com/</vt:lpwstr>
      </vt:variant>
      <vt:variant>
        <vt:lpwstr/>
      </vt:variant>
      <vt:variant>
        <vt:i4>7798834</vt:i4>
      </vt:variant>
      <vt:variant>
        <vt:i4>537</vt:i4>
      </vt:variant>
      <vt:variant>
        <vt:i4>0</vt:i4>
      </vt:variant>
      <vt:variant>
        <vt:i4>5</vt:i4>
      </vt:variant>
      <vt:variant>
        <vt:lpwstr>http://www.kids-science-experiments.com/index.html</vt:lpwstr>
      </vt:variant>
      <vt:variant>
        <vt:lpwstr/>
      </vt:variant>
      <vt:variant>
        <vt:i4>196688</vt:i4>
      </vt:variant>
      <vt:variant>
        <vt:i4>534</vt:i4>
      </vt:variant>
      <vt:variant>
        <vt:i4>0</vt:i4>
      </vt:variant>
      <vt:variant>
        <vt:i4>5</vt:i4>
      </vt:variant>
      <vt:variant>
        <vt:lpwstr>http://www.unc.edu/~rowlett/units/index.html</vt:lpwstr>
      </vt:variant>
      <vt:variant>
        <vt:lpwstr/>
      </vt:variant>
      <vt:variant>
        <vt:i4>196688</vt:i4>
      </vt:variant>
      <vt:variant>
        <vt:i4>531</vt:i4>
      </vt:variant>
      <vt:variant>
        <vt:i4>0</vt:i4>
      </vt:variant>
      <vt:variant>
        <vt:i4>5</vt:i4>
      </vt:variant>
      <vt:variant>
        <vt:lpwstr>http://phet.colorado.edu/en/simulations/translated/ro</vt:lpwstr>
      </vt:variant>
      <vt:variant>
        <vt:lpwstr/>
      </vt:variant>
      <vt:variant>
        <vt:i4>6750322</vt:i4>
      </vt:variant>
      <vt:variant>
        <vt:i4>528</vt:i4>
      </vt:variant>
      <vt:variant>
        <vt:i4>0</vt:i4>
      </vt:variant>
      <vt:variant>
        <vt:i4>5</vt:i4>
      </vt:variant>
      <vt:variant>
        <vt:lpwstr>http://micro.magnet.fsu.edu/optics/tutorials/index.html</vt:lpwstr>
      </vt:variant>
      <vt:variant>
        <vt:lpwstr/>
      </vt:variant>
      <vt:variant>
        <vt:i4>7733351</vt:i4>
      </vt:variant>
      <vt:variant>
        <vt:i4>525</vt:i4>
      </vt:variant>
      <vt:variant>
        <vt:i4>0</vt:i4>
      </vt:variant>
      <vt:variant>
        <vt:i4>5</vt:i4>
      </vt:variant>
      <vt:variant>
        <vt:lpwstr>http://www.learnerstv.com/animation/ animation.php?ani=102&amp;cat=physics</vt:lpwstr>
      </vt:variant>
      <vt:variant>
        <vt:lpwstr/>
      </vt:variant>
      <vt:variant>
        <vt:i4>3014707</vt:i4>
      </vt:variant>
      <vt:variant>
        <vt:i4>522</vt:i4>
      </vt:variant>
      <vt:variant>
        <vt:i4>0</vt:i4>
      </vt:variant>
      <vt:variant>
        <vt:i4>5</vt:i4>
      </vt:variant>
      <vt:variant>
        <vt:lpwstr>http://www.walter-fendt.de/ph14ro/</vt:lpwstr>
      </vt:variant>
      <vt:variant>
        <vt:lpwstr/>
      </vt:variant>
      <vt:variant>
        <vt:i4>3211302</vt:i4>
      </vt:variant>
      <vt:variant>
        <vt:i4>519</vt:i4>
      </vt:variant>
      <vt:variant>
        <vt:i4>0</vt:i4>
      </vt:variant>
      <vt:variant>
        <vt:i4>5</vt:i4>
      </vt:variant>
      <vt:variant>
        <vt:lpwstr>http://education.inflpr.ro/ro/home.htm</vt:lpwstr>
      </vt:variant>
      <vt:variant>
        <vt:lpwstr/>
      </vt:variant>
      <vt:variant>
        <vt:i4>3670143</vt:i4>
      </vt:variant>
      <vt:variant>
        <vt:i4>516</vt:i4>
      </vt:variant>
      <vt:variant>
        <vt:i4>0</vt:i4>
      </vt:variant>
      <vt:variant>
        <vt:i4>5</vt:i4>
      </vt:variant>
      <vt:variant>
        <vt:lpwstr>http://www.africam.com/</vt:lpwstr>
      </vt:variant>
      <vt:variant>
        <vt:lpwstr/>
      </vt:variant>
      <vt:variant>
        <vt:i4>8323180</vt:i4>
      </vt:variant>
      <vt:variant>
        <vt:i4>513</vt:i4>
      </vt:variant>
      <vt:variant>
        <vt:i4>0</vt:i4>
      </vt:variant>
      <vt:variant>
        <vt:i4>5</vt:i4>
      </vt:variant>
      <vt:variant>
        <vt:lpwstr>http://www.e-scoala.ro/</vt:lpwstr>
      </vt:variant>
      <vt:variant>
        <vt:lpwstr/>
      </vt:variant>
      <vt:variant>
        <vt:i4>1245257</vt:i4>
      </vt:variant>
      <vt:variant>
        <vt:i4>510</vt:i4>
      </vt:variant>
      <vt:variant>
        <vt:i4>0</vt:i4>
      </vt:variant>
      <vt:variant>
        <vt:i4>5</vt:i4>
      </vt:variant>
      <vt:variant>
        <vt:lpwstr>http://animaldiversity.ummz.umich.edu/site/index.html</vt:lpwstr>
      </vt:variant>
      <vt:variant>
        <vt:lpwstr/>
      </vt:variant>
      <vt:variant>
        <vt:i4>6750266</vt:i4>
      </vt:variant>
      <vt:variant>
        <vt:i4>507</vt:i4>
      </vt:variant>
      <vt:variant>
        <vt:i4>0</vt:i4>
      </vt:variant>
      <vt:variant>
        <vt:i4>5</vt:i4>
      </vt:variant>
      <vt:variant>
        <vt:lpwstr>http://www.learnerstv.com/animation/ animationcategory.php?cat=Biology</vt:lpwstr>
      </vt:variant>
      <vt:variant>
        <vt:lpwstr/>
      </vt:variant>
      <vt:variant>
        <vt:i4>7798834</vt:i4>
      </vt:variant>
      <vt:variant>
        <vt:i4>504</vt:i4>
      </vt:variant>
      <vt:variant>
        <vt:i4>0</vt:i4>
      </vt:variant>
      <vt:variant>
        <vt:i4>5</vt:i4>
      </vt:variant>
      <vt:variant>
        <vt:lpwstr>http://www.kids-science-experiments.com/index.html</vt:lpwstr>
      </vt:variant>
      <vt:variant>
        <vt:lpwstr/>
      </vt:variant>
      <vt:variant>
        <vt:i4>5439519</vt:i4>
      </vt:variant>
      <vt:variant>
        <vt:i4>501</vt:i4>
      </vt:variant>
      <vt:variant>
        <vt:i4>0</vt:i4>
      </vt:variant>
      <vt:variant>
        <vt:i4>5</vt:i4>
      </vt:variant>
      <vt:variant>
        <vt:lpwstr>http://www.yenka.com/</vt:lpwstr>
      </vt:variant>
      <vt:variant>
        <vt:lpwstr/>
      </vt:variant>
      <vt:variant>
        <vt:i4>6750322</vt:i4>
      </vt:variant>
      <vt:variant>
        <vt:i4>498</vt:i4>
      </vt:variant>
      <vt:variant>
        <vt:i4>0</vt:i4>
      </vt:variant>
      <vt:variant>
        <vt:i4>5</vt:i4>
      </vt:variant>
      <vt:variant>
        <vt:lpwstr>http://micro.magnet.fsu.edu/optics/tutorials/index.html</vt:lpwstr>
      </vt:variant>
      <vt:variant>
        <vt:lpwstr/>
      </vt:variant>
      <vt:variant>
        <vt:i4>7733351</vt:i4>
      </vt:variant>
      <vt:variant>
        <vt:i4>495</vt:i4>
      </vt:variant>
      <vt:variant>
        <vt:i4>0</vt:i4>
      </vt:variant>
      <vt:variant>
        <vt:i4>5</vt:i4>
      </vt:variant>
      <vt:variant>
        <vt:lpwstr>http://www.learnerstv.com/animation/ animation.php?ani=102&amp;cat=physics</vt:lpwstr>
      </vt:variant>
      <vt:variant>
        <vt:lpwstr/>
      </vt:variant>
      <vt:variant>
        <vt:i4>3670072</vt:i4>
      </vt:variant>
      <vt:variant>
        <vt:i4>492</vt:i4>
      </vt:variant>
      <vt:variant>
        <vt:i4>0</vt:i4>
      </vt:variant>
      <vt:variant>
        <vt:i4>5</vt:i4>
      </vt:variant>
      <vt:variant>
        <vt:lpwstr>http://www.mylearning.org/</vt:lpwstr>
      </vt:variant>
      <vt:variant>
        <vt:lpwstr/>
      </vt:variant>
      <vt:variant>
        <vt:i4>3604536</vt:i4>
      </vt:variant>
      <vt:variant>
        <vt:i4>489</vt:i4>
      </vt:variant>
      <vt:variant>
        <vt:i4>0</vt:i4>
      </vt:variant>
      <vt:variant>
        <vt:i4>5</vt:i4>
      </vt:variant>
      <vt:variant>
        <vt:lpwstr>http://www.arcademicskillbuilders.com/</vt:lpwstr>
      </vt:variant>
      <vt:variant>
        <vt:lpwstr/>
      </vt:variant>
      <vt:variant>
        <vt:i4>4522055</vt:i4>
      </vt:variant>
      <vt:variant>
        <vt:i4>486</vt:i4>
      </vt:variant>
      <vt:variant>
        <vt:i4>0</vt:i4>
      </vt:variant>
      <vt:variant>
        <vt:i4>5</vt:i4>
      </vt:variant>
      <vt:variant>
        <vt:lpwstr>http://advancedelearning.com/</vt:lpwstr>
      </vt:variant>
      <vt:variant>
        <vt:lpwstr/>
      </vt:variant>
      <vt:variant>
        <vt:i4>4390992</vt:i4>
      </vt:variant>
      <vt:variant>
        <vt:i4>483</vt:i4>
      </vt:variant>
      <vt:variant>
        <vt:i4>0</vt:i4>
      </vt:variant>
      <vt:variant>
        <vt:i4>5</vt:i4>
      </vt:variant>
      <vt:variant>
        <vt:lpwstr>http://www.encyclopedia.com/</vt:lpwstr>
      </vt:variant>
      <vt:variant>
        <vt:lpwstr/>
      </vt:variant>
      <vt:variant>
        <vt:i4>4522058</vt:i4>
      </vt:variant>
      <vt:variant>
        <vt:i4>480</vt:i4>
      </vt:variant>
      <vt:variant>
        <vt:i4>0</vt:i4>
      </vt:variant>
      <vt:variant>
        <vt:i4>5</vt:i4>
      </vt:variant>
      <vt:variant>
        <vt:lpwstr>http://plantsinmotion.bio.indiana.edu/plantmotion/flowers/flower.html</vt:lpwstr>
      </vt:variant>
      <vt:variant>
        <vt:lpwstr/>
      </vt:variant>
      <vt:variant>
        <vt:i4>1441812</vt:i4>
      </vt:variant>
      <vt:variant>
        <vt:i4>477</vt:i4>
      </vt:variant>
      <vt:variant>
        <vt:i4>0</vt:i4>
      </vt:variant>
      <vt:variant>
        <vt:i4>5</vt:i4>
      </vt:variant>
      <vt:variant>
        <vt:lpwstr>http://plantsinmotion.bio.indiana.edu/plantmotion/vegetative/veg.html</vt:lpwstr>
      </vt:variant>
      <vt:variant>
        <vt:lpwstr/>
      </vt:variant>
      <vt:variant>
        <vt:i4>3997737</vt:i4>
      </vt:variant>
      <vt:variant>
        <vt:i4>474</vt:i4>
      </vt:variant>
      <vt:variant>
        <vt:i4>0</vt:i4>
      </vt:variant>
      <vt:variant>
        <vt:i4>5</vt:i4>
      </vt:variant>
      <vt:variant>
        <vt:lpwstr>http://www.botany.com/</vt:lpwstr>
      </vt:variant>
      <vt:variant>
        <vt:lpwstr/>
      </vt:variant>
      <vt:variant>
        <vt:i4>4522055</vt:i4>
      </vt:variant>
      <vt:variant>
        <vt:i4>471</vt:i4>
      </vt:variant>
      <vt:variant>
        <vt:i4>0</vt:i4>
      </vt:variant>
      <vt:variant>
        <vt:i4>5</vt:i4>
      </vt:variant>
      <vt:variant>
        <vt:lpwstr>http://advancedelearning.com/</vt:lpwstr>
      </vt:variant>
      <vt:variant>
        <vt:lpwstr/>
      </vt:variant>
      <vt:variant>
        <vt:i4>7209013</vt:i4>
      </vt:variant>
      <vt:variant>
        <vt:i4>468</vt:i4>
      </vt:variant>
      <vt:variant>
        <vt:i4>0</vt:i4>
      </vt:variant>
      <vt:variant>
        <vt:i4>5</vt:i4>
      </vt:variant>
      <vt:variant>
        <vt:lpwstr>http://plantsinmotion.bio.indiana.edu/plantmotion/earlygrowth/germination/germ.html</vt:lpwstr>
      </vt:variant>
      <vt:variant>
        <vt:lpwstr/>
      </vt:variant>
      <vt:variant>
        <vt:i4>8323180</vt:i4>
      </vt:variant>
      <vt:variant>
        <vt:i4>465</vt:i4>
      </vt:variant>
      <vt:variant>
        <vt:i4>0</vt:i4>
      </vt:variant>
      <vt:variant>
        <vt:i4>5</vt:i4>
      </vt:variant>
      <vt:variant>
        <vt:lpwstr>http://www.e-scoala.ro/</vt:lpwstr>
      </vt:variant>
      <vt:variant>
        <vt:lpwstr/>
      </vt:variant>
      <vt:variant>
        <vt:i4>5898335</vt:i4>
      </vt:variant>
      <vt:variant>
        <vt:i4>459</vt:i4>
      </vt:variant>
      <vt:variant>
        <vt:i4>0</vt:i4>
      </vt:variant>
      <vt:variant>
        <vt:i4>5</vt:i4>
      </vt:variant>
      <vt:variant>
        <vt:lpwstr>http://www.cut-the-knot.org/</vt:lpwstr>
      </vt:variant>
      <vt:variant>
        <vt:lpwstr/>
      </vt:variant>
      <vt:variant>
        <vt:i4>2097257</vt:i4>
      </vt:variant>
      <vt:variant>
        <vt:i4>456</vt:i4>
      </vt:variant>
      <vt:variant>
        <vt:i4>0</vt:i4>
      </vt:variant>
      <vt:variant>
        <vt:i4>5</vt:i4>
      </vt:variant>
      <vt:variant>
        <vt:lpwstr>http://www.ixl.com/</vt:lpwstr>
      </vt:variant>
      <vt:variant>
        <vt:lpwstr/>
      </vt:variant>
      <vt:variant>
        <vt:i4>2949161</vt:i4>
      </vt:variant>
      <vt:variant>
        <vt:i4>453</vt:i4>
      </vt:variant>
      <vt:variant>
        <vt:i4>0</vt:i4>
      </vt:variant>
      <vt:variant>
        <vt:i4>5</vt:i4>
      </vt:variant>
      <vt:variant>
        <vt:lpwstr>http://www.discoveryeducation.com/teachers/</vt:lpwstr>
      </vt:variant>
      <vt:variant>
        <vt:lpwstr/>
      </vt:variant>
      <vt:variant>
        <vt:i4>7602287</vt:i4>
      </vt:variant>
      <vt:variant>
        <vt:i4>450</vt:i4>
      </vt:variant>
      <vt:variant>
        <vt:i4>0</vt:i4>
      </vt:variant>
      <vt:variant>
        <vt:i4>5</vt:i4>
      </vt:variant>
      <vt:variant>
        <vt:lpwstr>http://www.cosmos4kids.com/</vt:lpwstr>
      </vt:variant>
      <vt:variant>
        <vt:lpwstr/>
      </vt:variant>
      <vt:variant>
        <vt:i4>3145739</vt:i4>
      </vt:variant>
      <vt:variant>
        <vt:i4>447</vt:i4>
      </vt:variant>
      <vt:variant>
        <vt:i4>0</vt:i4>
      </vt:variant>
      <vt:variant>
        <vt:i4>5</vt:i4>
      </vt:variant>
      <vt:variant>
        <vt:lpwstr>http://www.brainpop.com/free_stuff/</vt:lpwstr>
      </vt:variant>
      <vt:variant>
        <vt:lpwstr/>
      </vt:variant>
      <vt:variant>
        <vt:i4>7667770</vt:i4>
      </vt:variant>
      <vt:variant>
        <vt:i4>444</vt:i4>
      </vt:variant>
      <vt:variant>
        <vt:i4>0</vt:i4>
      </vt:variant>
      <vt:variant>
        <vt:i4>5</vt:i4>
      </vt:variant>
      <vt:variant>
        <vt:lpwstr>http://kids.nationalgeographic.com/kids/?source=NavKidsHome</vt:lpwstr>
      </vt:variant>
      <vt:variant>
        <vt:lpwstr/>
      </vt:variant>
      <vt:variant>
        <vt:i4>3276860</vt:i4>
      </vt:variant>
      <vt:variant>
        <vt:i4>441</vt:i4>
      </vt:variant>
      <vt:variant>
        <vt:i4>0</vt:i4>
      </vt:variant>
      <vt:variant>
        <vt:i4>5</vt:i4>
      </vt:variant>
      <vt:variant>
        <vt:lpwstr>http://www.nationalgeographic.com/</vt:lpwstr>
      </vt:variant>
      <vt:variant>
        <vt:lpwstr/>
      </vt:variant>
      <vt:variant>
        <vt:i4>1179662</vt:i4>
      </vt:variant>
      <vt:variant>
        <vt:i4>438</vt:i4>
      </vt:variant>
      <vt:variant>
        <vt:i4>0</vt:i4>
      </vt:variant>
      <vt:variant>
        <vt:i4>5</vt:i4>
      </vt:variant>
      <vt:variant>
        <vt:lpwstr>http://www.first-school.ws/INDEX.HTM</vt:lpwstr>
      </vt:variant>
      <vt:variant>
        <vt:lpwstr/>
      </vt:variant>
      <vt:variant>
        <vt:i4>3145739</vt:i4>
      </vt:variant>
      <vt:variant>
        <vt:i4>435</vt:i4>
      </vt:variant>
      <vt:variant>
        <vt:i4>0</vt:i4>
      </vt:variant>
      <vt:variant>
        <vt:i4>5</vt:i4>
      </vt:variant>
      <vt:variant>
        <vt:lpwstr>http://www.brainpop.com/free_stuff/</vt:lpwstr>
      </vt:variant>
      <vt:variant>
        <vt:lpwstr/>
      </vt:variant>
      <vt:variant>
        <vt:i4>7667770</vt:i4>
      </vt:variant>
      <vt:variant>
        <vt:i4>432</vt:i4>
      </vt:variant>
      <vt:variant>
        <vt:i4>0</vt:i4>
      </vt:variant>
      <vt:variant>
        <vt:i4>5</vt:i4>
      </vt:variant>
      <vt:variant>
        <vt:lpwstr>http://kids.nationalgeographic.com/kids/?source=NavKidsHome</vt:lpwstr>
      </vt:variant>
      <vt:variant>
        <vt:lpwstr/>
      </vt:variant>
      <vt:variant>
        <vt:i4>3276860</vt:i4>
      </vt:variant>
      <vt:variant>
        <vt:i4>429</vt:i4>
      </vt:variant>
      <vt:variant>
        <vt:i4>0</vt:i4>
      </vt:variant>
      <vt:variant>
        <vt:i4>5</vt:i4>
      </vt:variant>
      <vt:variant>
        <vt:lpwstr>http://www.nationalgeographic.com/</vt:lpwstr>
      </vt:variant>
      <vt:variant>
        <vt:lpwstr/>
      </vt:variant>
      <vt:variant>
        <vt:i4>1179662</vt:i4>
      </vt:variant>
      <vt:variant>
        <vt:i4>426</vt:i4>
      </vt:variant>
      <vt:variant>
        <vt:i4>0</vt:i4>
      </vt:variant>
      <vt:variant>
        <vt:i4>5</vt:i4>
      </vt:variant>
      <vt:variant>
        <vt:lpwstr>http://www.first-school.ws/INDEX.HTM</vt:lpwstr>
      </vt:variant>
      <vt:variant>
        <vt:lpwstr/>
      </vt:variant>
      <vt:variant>
        <vt:i4>6291581</vt:i4>
      </vt:variant>
      <vt:variant>
        <vt:i4>423</vt:i4>
      </vt:variant>
      <vt:variant>
        <vt:i4>0</vt:i4>
      </vt:variant>
      <vt:variant>
        <vt:i4>5</vt:i4>
      </vt:variant>
      <vt:variant>
        <vt:lpwstr>http://phet.colorado.edu/en/simulations/category/by-level/elementary-school</vt:lpwstr>
      </vt:variant>
      <vt:variant>
        <vt:lpwstr/>
      </vt:variant>
      <vt:variant>
        <vt:i4>3145739</vt:i4>
      </vt:variant>
      <vt:variant>
        <vt:i4>420</vt:i4>
      </vt:variant>
      <vt:variant>
        <vt:i4>0</vt:i4>
      </vt:variant>
      <vt:variant>
        <vt:i4>5</vt:i4>
      </vt:variant>
      <vt:variant>
        <vt:lpwstr>http://www.brainpop.com/free_stuff/</vt:lpwstr>
      </vt:variant>
      <vt:variant>
        <vt:lpwstr/>
      </vt:variant>
      <vt:variant>
        <vt:i4>7667770</vt:i4>
      </vt:variant>
      <vt:variant>
        <vt:i4>417</vt:i4>
      </vt:variant>
      <vt:variant>
        <vt:i4>0</vt:i4>
      </vt:variant>
      <vt:variant>
        <vt:i4>5</vt:i4>
      </vt:variant>
      <vt:variant>
        <vt:lpwstr>http://kids.nationalgeographic.com/kids/?source=NavKidsHome</vt:lpwstr>
      </vt:variant>
      <vt:variant>
        <vt:lpwstr/>
      </vt:variant>
      <vt:variant>
        <vt:i4>3276860</vt:i4>
      </vt:variant>
      <vt:variant>
        <vt:i4>414</vt:i4>
      </vt:variant>
      <vt:variant>
        <vt:i4>0</vt:i4>
      </vt:variant>
      <vt:variant>
        <vt:i4>5</vt:i4>
      </vt:variant>
      <vt:variant>
        <vt:lpwstr>http://www.nationalgeographic.com/</vt:lpwstr>
      </vt:variant>
      <vt:variant>
        <vt:lpwstr/>
      </vt:variant>
      <vt:variant>
        <vt:i4>1179662</vt:i4>
      </vt:variant>
      <vt:variant>
        <vt:i4>411</vt:i4>
      </vt:variant>
      <vt:variant>
        <vt:i4>0</vt:i4>
      </vt:variant>
      <vt:variant>
        <vt:i4>5</vt:i4>
      </vt:variant>
      <vt:variant>
        <vt:lpwstr>http://www.first-school.ws/INDEX.HTM</vt:lpwstr>
      </vt:variant>
      <vt:variant>
        <vt:lpwstr/>
      </vt:variant>
      <vt:variant>
        <vt:i4>6946937</vt:i4>
      </vt:variant>
      <vt:variant>
        <vt:i4>408</vt:i4>
      </vt:variant>
      <vt:variant>
        <vt:i4>0</vt:i4>
      </vt:variant>
      <vt:variant>
        <vt:i4>5</vt:i4>
      </vt:variant>
      <vt:variant>
        <vt:lpwstr>http://kids.discovery.com/</vt:lpwstr>
      </vt:variant>
      <vt:variant>
        <vt:lpwstr/>
      </vt:variant>
      <vt:variant>
        <vt:i4>5636166</vt:i4>
      </vt:variant>
      <vt:variant>
        <vt:i4>405</vt:i4>
      </vt:variant>
      <vt:variant>
        <vt:i4>0</vt:i4>
      </vt:variant>
      <vt:variant>
        <vt:i4>5</vt:i4>
      </vt:variant>
      <vt:variant>
        <vt:lpwstr>http://www.funbrain.com/</vt:lpwstr>
      </vt:variant>
      <vt:variant>
        <vt:lpwstr/>
      </vt:variant>
      <vt:variant>
        <vt:i4>2687023</vt:i4>
      </vt:variant>
      <vt:variant>
        <vt:i4>402</vt:i4>
      </vt:variant>
      <vt:variant>
        <vt:i4>0</vt:i4>
      </vt:variant>
      <vt:variant>
        <vt:i4>5</vt:i4>
      </vt:variant>
      <vt:variant>
        <vt:lpwstr>http://www.oercommons.org/</vt:lpwstr>
      </vt:variant>
      <vt:variant>
        <vt:lpwstr/>
      </vt:variant>
      <vt:variant>
        <vt:i4>66</vt:i4>
      </vt:variant>
      <vt:variant>
        <vt:i4>399</vt:i4>
      </vt:variant>
      <vt:variant>
        <vt:i4>0</vt:i4>
      </vt:variant>
      <vt:variant>
        <vt:i4>5</vt:i4>
      </vt:variant>
      <vt:variant>
        <vt:lpwstr>http://www.educreativ.ro/</vt:lpwstr>
      </vt:variant>
      <vt:variant>
        <vt:lpwstr/>
      </vt:variant>
      <vt:variant>
        <vt:i4>6291581</vt:i4>
      </vt:variant>
      <vt:variant>
        <vt:i4>396</vt:i4>
      </vt:variant>
      <vt:variant>
        <vt:i4>0</vt:i4>
      </vt:variant>
      <vt:variant>
        <vt:i4>5</vt:i4>
      </vt:variant>
      <vt:variant>
        <vt:lpwstr>http://phet.colorado.edu/en/simulations/category/by-level/elementary-school</vt:lpwstr>
      </vt:variant>
      <vt:variant>
        <vt:lpwstr/>
      </vt:variant>
      <vt:variant>
        <vt:i4>3145739</vt:i4>
      </vt:variant>
      <vt:variant>
        <vt:i4>393</vt:i4>
      </vt:variant>
      <vt:variant>
        <vt:i4>0</vt:i4>
      </vt:variant>
      <vt:variant>
        <vt:i4>5</vt:i4>
      </vt:variant>
      <vt:variant>
        <vt:lpwstr>http://www.brainpop.com/free_stuff/</vt:lpwstr>
      </vt:variant>
      <vt:variant>
        <vt:lpwstr/>
      </vt:variant>
      <vt:variant>
        <vt:i4>3276860</vt:i4>
      </vt:variant>
      <vt:variant>
        <vt:i4>390</vt:i4>
      </vt:variant>
      <vt:variant>
        <vt:i4>0</vt:i4>
      </vt:variant>
      <vt:variant>
        <vt:i4>5</vt:i4>
      </vt:variant>
      <vt:variant>
        <vt:lpwstr>http://www.nationalgeographic.com/</vt:lpwstr>
      </vt:variant>
      <vt:variant>
        <vt:lpwstr/>
      </vt:variant>
      <vt:variant>
        <vt:i4>1179662</vt:i4>
      </vt:variant>
      <vt:variant>
        <vt:i4>387</vt:i4>
      </vt:variant>
      <vt:variant>
        <vt:i4>0</vt:i4>
      </vt:variant>
      <vt:variant>
        <vt:i4>5</vt:i4>
      </vt:variant>
      <vt:variant>
        <vt:lpwstr>http://www.first-school.ws/INDEX.HTM</vt:lpwstr>
      </vt:variant>
      <vt:variant>
        <vt:lpwstr/>
      </vt:variant>
      <vt:variant>
        <vt:i4>4522055</vt:i4>
      </vt:variant>
      <vt:variant>
        <vt:i4>384</vt:i4>
      </vt:variant>
      <vt:variant>
        <vt:i4>0</vt:i4>
      </vt:variant>
      <vt:variant>
        <vt:i4>5</vt:i4>
      </vt:variant>
      <vt:variant>
        <vt:lpwstr>http://advancedelearning.com/</vt:lpwstr>
      </vt:variant>
      <vt:variant>
        <vt:lpwstr/>
      </vt:variant>
      <vt:variant>
        <vt:i4>2949161</vt:i4>
      </vt:variant>
      <vt:variant>
        <vt:i4>381</vt:i4>
      </vt:variant>
      <vt:variant>
        <vt:i4>0</vt:i4>
      </vt:variant>
      <vt:variant>
        <vt:i4>5</vt:i4>
      </vt:variant>
      <vt:variant>
        <vt:lpwstr>http://www.discoveryeducation.com/teachers/</vt:lpwstr>
      </vt:variant>
      <vt:variant>
        <vt:lpwstr/>
      </vt:variant>
      <vt:variant>
        <vt:i4>1900613</vt:i4>
      </vt:variant>
      <vt:variant>
        <vt:i4>378</vt:i4>
      </vt:variant>
      <vt:variant>
        <vt:i4>0</vt:i4>
      </vt:variant>
      <vt:variant>
        <vt:i4>5</vt:i4>
      </vt:variant>
      <vt:variant>
        <vt:lpwstr>http://hallo.ro/</vt:lpwstr>
      </vt:variant>
      <vt:variant>
        <vt:lpwstr/>
      </vt:variant>
      <vt:variant>
        <vt:i4>6029324</vt:i4>
      </vt:variant>
      <vt:variant>
        <vt:i4>375</vt:i4>
      </vt:variant>
      <vt:variant>
        <vt:i4>0</vt:i4>
      </vt:variant>
      <vt:variant>
        <vt:i4>5</vt:i4>
      </vt:variant>
      <vt:variant>
        <vt:lpwstr>http://www.gutenberg.org/</vt:lpwstr>
      </vt:variant>
      <vt:variant>
        <vt:lpwstr/>
      </vt:variant>
      <vt:variant>
        <vt:i4>3604576</vt:i4>
      </vt:variant>
      <vt:variant>
        <vt:i4>372</vt:i4>
      </vt:variant>
      <vt:variant>
        <vt:i4>0</vt:i4>
      </vt:variant>
      <vt:variant>
        <vt:i4>5</vt:i4>
      </vt:variant>
      <vt:variant>
        <vt:lpwstr>http://bibliotheq.net/</vt:lpwstr>
      </vt:variant>
      <vt:variant>
        <vt:lpwstr/>
      </vt:variant>
      <vt:variant>
        <vt:i4>4128802</vt:i4>
      </vt:variant>
      <vt:variant>
        <vt:i4>369</vt:i4>
      </vt:variant>
      <vt:variant>
        <vt:i4>0</vt:i4>
      </vt:variant>
      <vt:variant>
        <vt:i4>5</vt:i4>
      </vt:variant>
      <vt:variant>
        <vt:lpwstr>http://openlibrary.org/</vt:lpwstr>
      </vt:variant>
      <vt:variant>
        <vt:lpwstr/>
      </vt:variant>
      <vt:variant>
        <vt:i4>1048661</vt:i4>
      </vt:variant>
      <vt:variant>
        <vt:i4>366</vt:i4>
      </vt:variant>
      <vt:variant>
        <vt:i4>0</vt:i4>
      </vt:variant>
      <vt:variant>
        <vt:i4>5</vt:i4>
      </vt:variant>
      <vt:variant>
        <vt:lpwstr>http://www.amazon.co.uk/kindle-free-books-Store/s?ie=UTF8&amp;rh=n%3A341677031%2Ck%3Akindle%20free%20books&amp;page=1</vt:lpwstr>
      </vt:variant>
      <vt:variant>
        <vt:lpwstr/>
      </vt:variant>
      <vt:variant>
        <vt:i4>6291566</vt:i4>
      </vt:variant>
      <vt:variant>
        <vt:i4>363</vt:i4>
      </vt:variant>
      <vt:variant>
        <vt:i4>0</vt:i4>
      </vt:variant>
      <vt:variant>
        <vt:i4>5</vt:i4>
      </vt:variant>
      <vt:variant>
        <vt:lpwstr>http://www.unibuc.ro/n/resurse/E-Books.php</vt:lpwstr>
      </vt:variant>
      <vt:variant>
        <vt:lpwstr/>
      </vt:variant>
      <vt:variant>
        <vt:i4>524352</vt:i4>
      </vt:variant>
      <vt:variant>
        <vt:i4>360</vt:i4>
      </vt:variant>
      <vt:variant>
        <vt:i4>0</vt:i4>
      </vt:variant>
      <vt:variant>
        <vt:i4>5</vt:i4>
      </vt:variant>
      <vt:variant>
        <vt:lpwstr>http://dexonline.ro/</vt:lpwstr>
      </vt:variant>
      <vt:variant>
        <vt:lpwstr/>
      </vt:variant>
      <vt:variant>
        <vt:i4>6619188</vt:i4>
      </vt:variant>
      <vt:variant>
        <vt:i4>357</vt:i4>
      </vt:variant>
      <vt:variant>
        <vt:i4>0</vt:i4>
      </vt:variant>
      <vt:variant>
        <vt:i4>5</vt:i4>
      </vt:variant>
      <vt:variant>
        <vt:lpwstr>http://www.liternet.ro/</vt:lpwstr>
      </vt:variant>
      <vt:variant>
        <vt:lpwstr/>
      </vt:variant>
      <vt:variant>
        <vt:i4>1245188</vt:i4>
      </vt:variant>
      <vt:variant>
        <vt:i4>354</vt:i4>
      </vt:variant>
      <vt:variant>
        <vt:i4>0</vt:i4>
      </vt:variant>
      <vt:variant>
        <vt:i4>5</vt:i4>
      </vt:variant>
      <vt:variant>
        <vt:lpwstr>http://e-scoala.ro/biblioteca/index.html</vt:lpwstr>
      </vt:variant>
      <vt:variant>
        <vt:lpwstr/>
      </vt:variant>
      <vt:variant>
        <vt:i4>6029324</vt:i4>
      </vt:variant>
      <vt:variant>
        <vt:i4>351</vt:i4>
      </vt:variant>
      <vt:variant>
        <vt:i4>0</vt:i4>
      </vt:variant>
      <vt:variant>
        <vt:i4>5</vt:i4>
      </vt:variant>
      <vt:variant>
        <vt:lpwstr>http://www.gutenberg.org/</vt:lpwstr>
      </vt:variant>
      <vt:variant>
        <vt:lpwstr/>
      </vt:variant>
      <vt:variant>
        <vt:i4>3604576</vt:i4>
      </vt:variant>
      <vt:variant>
        <vt:i4>348</vt:i4>
      </vt:variant>
      <vt:variant>
        <vt:i4>0</vt:i4>
      </vt:variant>
      <vt:variant>
        <vt:i4>5</vt:i4>
      </vt:variant>
      <vt:variant>
        <vt:lpwstr>http://bibliotheq.net/</vt:lpwstr>
      </vt:variant>
      <vt:variant>
        <vt:lpwstr/>
      </vt:variant>
      <vt:variant>
        <vt:i4>4128802</vt:i4>
      </vt:variant>
      <vt:variant>
        <vt:i4>345</vt:i4>
      </vt:variant>
      <vt:variant>
        <vt:i4>0</vt:i4>
      </vt:variant>
      <vt:variant>
        <vt:i4>5</vt:i4>
      </vt:variant>
      <vt:variant>
        <vt:lpwstr>http://openlibrary.org/</vt:lpwstr>
      </vt:variant>
      <vt:variant>
        <vt:lpwstr/>
      </vt:variant>
      <vt:variant>
        <vt:i4>1048661</vt:i4>
      </vt:variant>
      <vt:variant>
        <vt:i4>342</vt:i4>
      </vt:variant>
      <vt:variant>
        <vt:i4>0</vt:i4>
      </vt:variant>
      <vt:variant>
        <vt:i4>5</vt:i4>
      </vt:variant>
      <vt:variant>
        <vt:lpwstr>http://www.amazon.co.uk/kindle-free-books-Store/s?ie=UTF8&amp;rh=n%3A341677031%2Ck%3Akindle%20free%20books&amp;page=1</vt:lpwstr>
      </vt:variant>
      <vt:variant>
        <vt:lpwstr/>
      </vt:variant>
      <vt:variant>
        <vt:i4>524352</vt:i4>
      </vt:variant>
      <vt:variant>
        <vt:i4>339</vt:i4>
      </vt:variant>
      <vt:variant>
        <vt:i4>0</vt:i4>
      </vt:variant>
      <vt:variant>
        <vt:i4>5</vt:i4>
      </vt:variant>
      <vt:variant>
        <vt:lpwstr>http://dexonline.ro/</vt:lpwstr>
      </vt:variant>
      <vt:variant>
        <vt:lpwstr/>
      </vt:variant>
      <vt:variant>
        <vt:i4>6619188</vt:i4>
      </vt:variant>
      <vt:variant>
        <vt:i4>336</vt:i4>
      </vt:variant>
      <vt:variant>
        <vt:i4>0</vt:i4>
      </vt:variant>
      <vt:variant>
        <vt:i4>5</vt:i4>
      </vt:variant>
      <vt:variant>
        <vt:lpwstr>http://www.liternet.ro/</vt:lpwstr>
      </vt:variant>
      <vt:variant>
        <vt:lpwstr/>
      </vt:variant>
      <vt:variant>
        <vt:i4>1245188</vt:i4>
      </vt:variant>
      <vt:variant>
        <vt:i4>333</vt:i4>
      </vt:variant>
      <vt:variant>
        <vt:i4>0</vt:i4>
      </vt:variant>
      <vt:variant>
        <vt:i4>5</vt:i4>
      </vt:variant>
      <vt:variant>
        <vt:lpwstr>http://e-scoala.ro/biblioteca/index.html</vt:lpwstr>
      </vt:variant>
      <vt:variant>
        <vt:lpwstr/>
      </vt:variant>
      <vt:variant>
        <vt:i4>4522055</vt:i4>
      </vt:variant>
      <vt:variant>
        <vt:i4>330</vt:i4>
      </vt:variant>
      <vt:variant>
        <vt:i4>0</vt:i4>
      </vt:variant>
      <vt:variant>
        <vt:i4>5</vt:i4>
      </vt:variant>
      <vt:variant>
        <vt:lpwstr>http://advancedelearning.com/</vt:lpwstr>
      </vt:variant>
      <vt:variant>
        <vt:lpwstr/>
      </vt:variant>
      <vt:variant>
        <vt:i4>1048661</vt:i4>
      </vt:variant>
      <vt:variant>
        <vt:i4>327</vt:i4>
      </vt:variant>
      <vt:variant>
        <vt:i4>0</vt:i4>
      </vt:variant>
      <vt:variant>
        <vt:i4>5</vt:i4>
      </vt:variant>
      <vt:variant>
        <vt:lpwstr>http://www.amazon.co.uk/kindle-free-books-Store/s?ie=UTF8&amp;rh=n%3A341677031%2Ck%3Akindle%20free%20books&amp;page=1</vt:lpwstr>
      </vt:variant>
      <vt:variant>
        <vt:lpwstr/>
      </vt:variant>
      <vt:variant>
        <vt:i4>6619188</vt:i4>
      </vt:variant>
      <vt:variant>
        <vt:i4>324</vt:i4>
      </vt:variant>
      <vt:variant>
        <vt:i4>0</vt:i4>
      </vt:variant>
      <vt:variant>
        <vt:i4>5</vt:i4>
      </vt:variant>
      <vt:variant>
        <vt:lpwstr>http://www.liternet.ro/</vt:lpwstr>
      </vt:variant>
      <vt:variant>
        <vt:lpwstr/>
      </vt:variant>
      <vt:variant>
        <vt:i4>1245188</vt:i4>
      </vt:variant>
      <vt:variant>
        <vt:i4>321</vt:i4>
      </vt:variant>
      <vt:variant>
        <vt:i4>0</vt:i4>
      </vt:variant>
      <vt:variant>
        <vt:i4>5</vt:i4>
      </vt:variant>
      <vt:variant>
        <vt:lpwstr>http://e-scoala.ro/biblioteca/index.html</vt:lpwstr>
      </vt:variant>
      <vt:variant>
        <vt:lpwstr/>
      </vt:variant>
      <vt:variant>
        <vt:i4>4522055</vt:i4>
      </vt:variant>
      <vt:variant>
        <vt:i4>318</vt:i4>
      </vt:variant>
      <vt:variant>
        <vt:i4>0</vt:i4>
      </vt:variant>
      <vt:variant>
        <vt:i4>5</vt:i4>
      </vt:variant>
      <vt:variant>
        <vt:lpwstr>http://advancedelearning.com/</vt:lpwstr>
      </vt:variant>
      <vt:variant>
        <vt:lpwstr/>
      </vt:variant>
      <vt:variant>
        <vt:i4>6619248</vt:i4>
      </vt:variant>
      <vt:variant>
        <vt:i4>315</vt:i4>
      </vt:variant>
      <vt:variant>
        <vt:i4>0</vt:i4>
      </vt:variant>
      <vt:variant>
        <vt:i4>5</vt:i4>
      </vt:variant>
      <vt:variant>
        <vt:lpwstr>http://coloring.ws/</vt:lpwstr>
      </vt:variant>
      <vt:variant>
        <vt:lpwstr/>
      </vt:variant>
      <vt:variant>
        <vt:i4>4522055</vt:i4>
      </vt:variant>
      <vt:variant>
        <vt:i4>312</vt:i4>
      </vt:variant>
      <vt:variant>
        <vt:i4>0</vt:i4>
      </vt:variant>
      <vt:variant>
        <vt:i4>5</vt:i4>
      </vt:variant>
      <vt:variant>
        <vt:lpwstr>http://advancedelearning.com/</vt:lpwstr>
      </vt:variant>
      <vt:variant>
        <vt:lpwstr/>
      </vt:variant>
      <vt:variant>
        <vt:i4>6357097</vt:i4>
      </vt:variant>
      <vt:variant>
        <vt:i4>309</vt:i4>
      </vt:variant>
      <vt:variant>
        <vt:i4>0</vt:i4>
      </vt:variant>
      <vt:variant>
        <vt:i4>5</vt:i4>
      </vt:variant>
      <vt:variant>
        <vt:lpwstr>http://www.teachingideas.co.uk/</vt:lpwstr>
      </vt:variant>
      <vt:variant>
        <vt:lpwstr/>
      </vt:variant>
      <vt:variant>
        <vt:i4>4522055</vt:i4>
      </vt:variant>
      <vt:variant>
        <vt:i4>306</vt:i4>
      </vt:variant>
      <vt:variant>
        <vt:i4>0</vt:i4>
      </vt:variant>
      <vt:variant>
        <vt:i4>5</vt:i4>
      </vt:variant>
      <vt:variant>
        <vt:lpwstr>http://advancedelearning.com/</vt:lpwstr>
      </vt:variant>
      <vt:variant>
        <vt:lpwstr/>
      </vt:variant>
      <vt:variant>
        <vt:i4>6291581</vt:i4>
      </vt:variant>
      <vt:variant>
        <vt:i4>303</vt:i4>
      </vt:variant>
      <vt:variant>
        <vt:i4>0</vt:i4>
      </vt:variant>
      <vt:variant>
        <vt:i4>5</vt:i4>
      </vt:variant>
      <vt:variant>
        <vt:lpwstr>http://phet.colorado.edu/en/simulations/category/by-level/elementary-school</vt:lpwstr>
      </vt:variant>
      <vt:variant>
        <vt:lpwstr/>
      </vt:variant>
      <vt:variant>
        <vt:i4>4522055</vt:i4>
      </vt:variant>
      <vt:variant>
        <vt:i4>300</vt:i4>
      </vt:variant>
      <vt:variant>
        <vt:i4>0</vt:i4>
      </vt:variant>
      <vt:variant>
        <vt:i4>5</vt:i4>
      </vt:variant>
      <vt:variant>
        <vt:lpwstr>http://advancedelearning.com/</vt:lpwstr>
      </vt:variant>
      <vt:variant>
        <vt:lpwstr/>
      </vt:variant>
      <vt:variant>
        <vt:i4>1179662</vt:i4>
      </vt:variant>
      <vt:variant>
        <vt:i4>297</vt:i4>
      </vt:variant>
      <vt:variant>
        <vt:i4>0</vt:i4>
      </vt:variant>
      <vt:variant>
        <vt:i4>5</vt:i4>
      </vt:variant>
      <vt:variant>
        <vt:lpwstr>http://www.first-school.ws/INDEX.HTM</vt:lpwstr>
      </vt:variant>
      <vt:variant>
        <vt:lpwstr/>
      </vt:variant>
      <vt:variant>
        <vt:i4>5832768</vt:i4>
      </vt:variant>
      <vt:variant>
        <vt:i4>294</vt:i4>
      </vt:variant>
      <vt:variant>
        <vt:i4>0</vt:i4>
      </vt:variant>
      <vt:variant>
        <vt:i4>5</vt:i4>
      </vt:variant>
      <vt:variant>
        <vt:lpwstr>http://prezi.com/</vt:lpwstr>
      </vt:variant>
      <vt:variant>
        <vt:lpwstr/>
      </vt:variant>
      <vt:variant>
        <vt:i4>393285</vt:i4>
      </vt:variant>
      <vt:variant>
        <vt:i4>291</vt:i4>
      </vt:variant>
      <vt:variant>
        <vt:i4>0</vt:i4>
      </vt:variant>
      <vt:variant>
        <vt:i4>5</vt:i4>
      </vt:variant>
      <vt:variant>
        <vt:lpwstr>http://picasa.google.com/</vt:lpwstr>
      </vt:variant>
      <vt:variant>
        <vt:lpwstr/>
      </vt:variant>
      <vt:variant>
        <vt:i4>2162739</vt:i4>
      </vt:variant>
      <vt:variant>
        <vt:i4>288</vt:i4>
      </vt:variant>
      <vt:variant>
        <vt:i4>0</vt:i4>
      </vt:variant>
      <vt:variant>
        <vt:i4>5</vt:i4>
      </vt:variant>
      <vt:variant>
        <vt:lpwstr>http://www.google.com/</vt:lpwstr>
      </vt:variant>
      <vt:variant>
        <vt:lpwstr/>
      </vt:variant>
      <vt:variant>
        <vt:i4>3801188</vt:i4>
      </vt:variant>
      <vt:variant>
        <vt:i4>285</vt:i4>
      </vt:variant>
      <vt:variant>
        <vt:i4>0</vt:i4>
      </vt:variant>
      <vt:variant>
        <vt:i4>5</vt:i4>
      </vt:variant>
      <vt:variant>
        <vt:lpwstr>http://www.teachertube.com/</vt:lpwstr>
      </vt:variant>
      <vt:variant>
        <vt:lpwstr/>
      </vt:variant>
      <vt:variant>
        <vt:i4>5832768</vt:i4>
      </vt:variant>
      <vt:variant>
        <vt:i4>282</vt:i4>
      </vt:variant>
      <vt:variant>
        <vt:i4>0</vt:i4>
      </vt:variant>
      <vt:variant>
        <vt:i4>5</vt:i4>
      </vt:variant>
      <vt:variant>
        <vt:lpwstr>http://prezi.com/</vt:lpwstr>
      </vt:variant>
      <vt:variant>
        <vt:lpwstr/>
      </vt:variant>
      <vt:variant>
        <vt:i4>2752565</vt:i4>
      </vt:variant>
      <vt:variant>
        <vt:i4>279</vt:i4>
      </vt:variant>
      <vt:variant>
        <vt:i4>0</vt:i4>
      </vt:variant>
      <vt:variant>
        <vt:i4>5</vt:i4>
      </vt:variant>
      <vt:variant>
        <vt:lpwstr>http://www.slideshare.net/</vt:lpwstr>
      </vt:variant>
      <vt:variant>
        <vt:lpwstr/>
      </vt:variant>
      <vt:variant>
        <vt:i4>6422642</vt:i4>
      </vt:variant>
      <vt:variant>
        <vt:i4>276</vt:i4>
      </vt:variant>
      <vt:variant>
        <vt:i4>0</vt:i4>
      </vt:variant>
      <vt:variant>
        <vt:i4>5</vt:i4>
      </vt:variant>
      <vt:variant>
        <vt:lpwstr>https://bubbl.us/beta/</vt:lpwstr>
      </vt:variant>
      <vt:variant>
        <vt:lpwstr/>
      </vt:variant>
      <vt:variant>
        <vt:i4>2490416</vt:i4>
      </vt:variant>
      <vt:variant>
        <vt:i4>273</vt:i4>
      </vt:variant>
      <vt:variant>
        <vt:i4>0</vt:i4>
      </vt:variant>
      <vt:variant>
        <vt:i4>5</vt:i4>
      </vt:variant>
      <vt:variant>
        <vt:lpwstr>http://www.scribd.com/</vt:lpwstr>
      </vt:variant>
      <vt:variant>
        <vt:lpwstr/>
      </vt:variant>
      <vt:variant>
        <vt:i4>6553659</vt:i4>
      </vt:variant>
      <vt:variant>
        <vt:i4>270</vt:i4>
      </vt:variant>
      <vt:variant>
        <vt:i4>0</vt:i4>
      </vt:variant>
      <vt:variant>
        <vt:i4>5</vt:i4>
      </vt:variant>
      <vt:variant>
        <vt:lpwstr>http://www.google.com/sites/help/intl/en/overview.html</vt:lpwstr>
      </vt:variant>
      <vt:variant>
        <vt:lpwstr/>
      </vt:variant>
      <vt:variant>
        <vt:i4>3080241</vt:i4>
      </vt:variant>
      <vt:variant>
        <vt:i4>267</vt:i4>
      </vt:variant>
      <vt:variant>
        <vt:i4>0</vt:i4>
      </vt:variant>
      <vt:variant>
        <vt:i4>5</vt:i4>
      </vt:variant>
      <vt:variant>
        <vt:lpwstr>http://hotpot.uvic.ca/</vt:lpwstr>
      </vt:variant>
      <vt:variant>
        <vt:lpwstr/>
      </vt:variant>
      <vt:variant>
        <vt:i4>393285</vt:i4>
      </vt:variant>
      <vt:variant>
        <vt:i4>264</vt:i4>
      </vt:variant>
      <vt:variant>
        <vt:i4>0</vt:i4>
      </vt:variant>
      <vt:variant>
        <vt:i4>5</vt:i4>
      </vt:variant>
      <vt:variant>
        <vt:lpwstr>http://picasa.google.com/</vt:lpwstr>
      </vt:variant>
      <vt:variant>
        <vt:lpwstr/>
      </vt:variant>
      <vt:variant>
        <vt:i4>5898265</vt:i4>
      </vt:variant>
      <vt:variant>
        <vt:i4>261</vt:i4>
      </vt:variant>
      <vt:variant>
        <vt:i4>0</vt:i4>
      </vt:variant>
      <vt:variant>
        <vt:i4>5</vt:i4>
      </vt:variant>
      <vt:variant>
        <vt:lpwstr>http://www.slide.com/</vt:lpwstr>
      </vt:variant>
      <vt:variant>
        <vt:lpwstr/>
      </vt:variant>
      <vt:variant>
        <vt:i4>3276845</vt:i4>
      </vt:variant>
      <vt:variant>
        <vt:i4>258</vt:i4>
      </vt:variant>
      <vt:variant>
        <vt:i4>0</vt:i4>
      </vt:variant>
      <vt:variant>
        <vt:i4>5</vt:i4>
      </vt:variant>
      <vt:variant>
        <vt:lpwstr>http://groups.google.com/googlegroups/overview.html</vt:lpwstr>
      </vt:variant>
      <vt:variant>
        <vt:lpwstr/>
      </vt:variant>
      <vt:variant>
        <vt:i4>1245186</vt:i4>
      </vt:variant>
      <vt:variant>
        <vt:i4>255</vt:i4>
      </vt:variant>
      <vt:variant>
        <vt:i4>0</vt:i4>
      </vt:variant>
      <vt:variant>
        <vt:i4>5</vt:i4>
      </vt:variant>
      <vt:variant>
        <vt:lpwstr>http://www.skype.com/intl/en/home</vt:lpwstr>
      </vt:variant>
      <vt:variant>
        <vt:lpwstr/>
      </vt:variant>
      <vt:variant>
        <vt:i4>3014718</vt:i4>
      </vt:variant>
      <vt:variant>
        <vt:i4>252</vt:i4>
      </vt:variant>
      <vt:variant>
        <vt:i4>0</vt:i4>
      </vt:variant>
      <vt:variant>
        <vt:i4>5</vt:i4>
      </vt:variant>
      <vt:variant>
        <vt:lpwstr>http://www.wikispaces.com/</vt:lpwstr>
      </vt:variant>
      <vt:variant>
        <vt:lpwstr/>
      </vt:variant>
      <vt:variant>
        <vt:i4>1835087</vt:i4>
      </vt:variant>
      <vt:variant>
        <vt:i4>249</vt:i4>
      </vt:variant>
      <vt:variant>
        <vt:i4>0</vt:i4>
      </vt:variant>
      <vt:variant>
        <vt:i4>5</vt:i4>
      </vt:variant>
      <vt:variant>
        <vt:lpwstr>http://www.google.com/google-d-s/hpp/hpp_ro_ro.html</vt:lpwstr>
      </vt:variant>
      <vt:variant>
        <vt:lpwstr/>
      </vt:variant>
      <vt:variant>
        <vt:i4>4390918</vt:i4>
      </vt:variant>
      <vt:variant>
        <vt:i4>246</vt:i4>
      </vt:variant>
      <vt:variant>
        <vt:i4>0</vt:i4>
      </vt:variant>
      <vt:variant>
        <vt:i4>5</vt:i4>
      </vt:variant>
      <vt:variant>
        <vt:lpwstr>http://www.etwinning.net/</vt:lpwstr>
      </vt:variant>
      <vt:variant>
        <vt:lpwstr/>
      </vt:variant>
      <vt:variant>
        <vt:i4>3735656</vt:i4>
      </vt:variant>
      <vt:variant>
        <vt:i4>243</vt:i4>
      </vt:variant>
      <vt:variant>
        <vt:i4>0</vt:i4>
      </vt:variant>
      <vt:variant>
        <vt:i4>5</vt:i4>
      </vt:variant>
      <vt:variant>
        <vt:lpwstr>http://www.youtube.com/</vt:lpwstr>
      </vt:variant>
      <vt:variant>
        <vt:lpwstr/>
      </vt:variant>
      <vt:variant>
        <vt:i4>5570645</vt:i4>
      </vt:variant>
      <vt:variant>
        <vt:i4>240</vt:i4>
      </vt:variant>
      <vt:variant>
        <vt:i4>0</vt:i4>
      </vt:variant>
      <vt:variant>
        <vt:i4>5</vt:i4>
      </vt:variant>
      <vt:variant>
        <vt:lpwstr>http://photosynth.net/create.aspx</vt:lpwstr>
      </vt:variant>
      <vt:variant>
        <vt:lpwstr/>
      </vt:variant>
      <vt:variant>
        <vt:i4>2097274</vt:i4>
      </vt:variant>
      <vt:variant>
        <vt:i4>237</vt:i4>
      </vt:variant>
      <vt:variant>
        <vt:i4>0</vt:i4>
      </vt:variant>
      <vt:variant>
        <vt:i4>5</vt:i4>
      </vt:variant>
      <vt:variant>
        <vt:lpwstr>http://www.ae4rv.com/games/nuke.htm</vt:lpwstr>
      </vt:variant>
      <vt:variant>
        <vt:lpwstr/>
      </vt:variant>
      <vt:variant>
        <vt:i4>6094940</vt:i4>
      </vt:variant>
      <vt:variant>
        <vt:i4>234</vt:i4>
      </vt:variant>
      <vt:variant>
        <vt:i4>0</vt:i4>
      </vt:variant>
      <vt:variant>
        <vt:i4>5</vt:i4>
      </vt:variant>
      <vt:variant>
        <vt:lpwstr>http://www.ida.liu.se/~her/npp/demo.html</vt:lpwstr>
      </vt:variant>
      <vt:variant>
        <vt:lpwstr/>
      </vt:variant>
      <vt:variant>
        <vt:i4>4325394</vt:i4>
      </vt:variant>
      <vt:variant>
        <vt:i4>231</vt:i4>
      </vt:variant>
      <vt:variant>
        <vt:i4>0</vt:i4>
      </vt:variant>
      <vt:variant>
        <vt:i4>5</vt:i4>
      </vt:variant>
      <vt:variant>
        <vt:lpwstr>http://www.louvre.fr/llv/commun/home.jsp</vt:lpwstr>
      </vt:variant>
      <vt:variant>
        <vt:lpwstr/>
      </vt:variant>
      <vt:variant>
        <vt:i4>1966095</vt:i4>
      </vt:variant>
      <vt:variant>
        <vt:i4>228</vt:i4>
      </vt:variant>
      <vt:variant>
        <vt:i4>0</vt:i4>
      </vt:variant>
      <vt:variant>
        <vt:i4>5</vt:i4>
      </vt:variant>
      <vt:variant>
        <vt:lpwstr>http://www.chateauversailles.fr/homepage</vt:lpwstr>
      </vt:variant>
      <vt:variant>
        <vt:lpwstr/>
      </vt:variant>
      <vt:variant>
        <vt:i4>7798882</vt:i4>
      </vt:variant>
      <vt:variant>
        <vt:i4>225</vt:i4>
      </vt:variant>
      <vt:variant>
        <vt:i4>0</vt:i4>
      </vt:variant>
      <vt:variant>
        <vt:i4>5</vt:i4>
      </vt:variant>
      <vt:variant>
        <vt:lpwstr>http://www.nasm.si.edu/ceps/gaw/index.cfm?hp=hi</vt:lpwstr>
      </vt:variant>
      <vt:variant>
        <vt:lpwstr/>
      </vt:variant>
      <vt:variant>
        <vt:i4>7274559</vt:i4>
      </vt:variant>
      <vt:variant>
        <vt:i4>222</vt:i4>
      </vt:variant>
      <vt:variant>
        <vt:i4>0</vt:i4>
      </vt:variant>
      <vt:variant>
        <vt:i4>5</vt:i4>
      </vt:variant>
      <vt:variant>
        <vt:lpwstr>http://nationalzoo.si.edu/Animals/SmallMammals/</vt:lpwstr>
      </vt:variant>
      <vt:variant>
        <vt:lpwstr/>
      </vt:variant>
      <vt:variant>
        <vt:i4>3932195</vt:i4>
      </vt:variant>
      <vt:variant>
        <vt:i4>219</vt:i4>
      </vt:variant>
      <vt:variant>
        <vt:i4>0</vt:i4>
      </vt:variant>
      <vt:variant>
        <vt:i4>5</vt:i4>
      </vt:variant>
      <vt:variant>
        <vt:lpwstr>http://americanhistory.si.edu/</vt:lpwstr>
      </vt:variant>
      <vt:variant>
        <vt:lpwstr/>
      </vt:variant>
      <vt:variant>
        <vt:i4>5898335</vt:i4>
      </vt:variant>
      <vt:variant>
        <vt:i4>216</vt:i4>
      </vt:variant>
      <vt:variant>
        <vt:i4>0</vt:i4>
      </vt:variant>
      <vt:variant>
        <vt:i4>5</vt:i4>
      </vt:variant>
      <vt:variant>
        <vt:lpwstr>http://www.cut-the-knot.org/</vt:lpwstr>
      </vt:variant>
      <vt:variant>
        <vt:lpwstr/>
      </vt:variant>
      <vt:variant>
        <vt:i4>917513</vt:i4>
      </vt:variant>
      <vt:variant>
        <vt:i4>213</vt:i4>
      </vt:variant>
      <vt:variant>
        <vt:i4>0</vt:i4>
      </vt:variant>
      <vt:variant>
        <vt:i4>5</vt:i4>
      </vt:variant>
      <vt:variant>
        <vt:lpwstr>http://www.romannumerals.co.uk/index.html</vt:lpwstr>
      </vt:variant>
      <vt:variant>
        <vt:lpwstr/>
      </vt:variant>
      <vt:variant>
        <vt:i4>5374030</vt:i4>
      </vt:variant>
      <vt:variant>
        <vt:i4>210</vt:i4>
      </vt:variant>
      <vt:variant>
        <vt:i4>0</vt:i4>
      </vt:variant>
      <vt:variant>
        <vt:i4>5</vt:i4>
      </vt:variant>
      <vt:variant>
        <vt:lpwstr>http://periodictable.com/</vt:lpwstr>
      </vt:variant>
      <vt:variant>
        <vt:lpwstr/>
      </vt:variant>
      <vt:variant>
        <vt:i4>1179648</vt:i4>
      </vt:variant>
      <vt:variant>
        <vt:i4>207</vt:i4>
      </vt:variant>
      <vt:variant>
        <vt:i4>0</vt:i4>
      </vt:variant>
      <vt:variant>
        <vt:i4>5</vt:i4>
      </vt:variant>
      <vt:variant>
        <vt:lpwstr>http://www.bbc.co.uk/history/ancient/</vt:lpwstr>
      </vt:variant>
      <vt:variant>
        <vt:lpwstr/>
      </vt:variant>
      <vt:variant>
        <vt:i4>7078005</vt:i4>
      </vt:variant>
      <vt:variant>
        <vt:i4>204</vt:i4>
      </vt:variant>
      <vt:variant>
        <vt:i4>0</vt:i4>
      </vt:variant>
      <vt:variant>
        <vt:i4>5</vt:i4>
      </vt:variant>
      <vt:variant>
        <vt:lpwstr>http://memory.loc.gov/ammem/index.html</vt:lpwstr>
      </vt:variant>
      <vt:variant>
        <vt:lpwstr/>
      </vt:variant>
      <vt:variant>
        <vt:i4>1114206</vt:i4>
      </vt:variant>
      <vt:variant>
        <vt:i4>201</vt:i4>
      </vt:variant>
      <vt:variant>
        <vt:i4>0</vt:i4>
      </vt:variant>
      <vt:variant>
        <vt:i4>5</vt:i4>
      </vt:variant>
      <vt:variant>
        <vt:lpwstr>http://explore.live.com/windows-live-movie-maker</vt:lpwstr>
      </vt:variant>
      <vt:variant>
        <vt:lpwstr/>
      </vt:variant>
      <vt:variant>
        <vt:i4>7471211</vt:i4>
      </vt:variant>
      <vt:variant>
        <vt:i4>198</vt:i4>
      </vt:variant>
      <vt:variant>
        <vt:i4>0</vt:i4>
      </vt:variant>
      <vt:variant>
        <vt:i4>5</vt:i4>
      </vt:variant>
      <vt:variant>
        <vt:lpwstr>http://www.microsoft.com/download/en/details.aspx?id=11132</vt:lpwstr>
      </vt:variant>
      <vt:variant>
        <vt:lpwstr/>
      </vt:variant>
      <vt:variant>
        <vt:i4>6291507</vt:i4>
      </vt:variant>
      <vt:variant>
        <vt:i4>195</vt:i4>
      </vt:variant>
      <vt:variant>
        <vt:i4>0</vt:i4>
      </vt:variant>
      <vt:variant>
        <vt:i4>5</vt:i4>
      </vt:variant>
      <vt:variant>
        <vt:lpwstr>http://research.microsoft.com/en-us/um/redmond/groups/ivm/ice/</vt:lpwstr>
      </vt:variant>
      <vt:variant>
        <vt:lpwstr/>
      </vt:variant>
      <vt:variant>
        <vt:i4>5570645</vt:i4>
      </vt:variant>
      <vt:variant>
        <vt:i4>192</vt:i4>
      </vt:variant>
      <vt:variant>
        <vt:i4>0</vt:i4>
      </vt:variant>
      <vt:variant>
        <vt:i4>5</vt:i4>
      </vt:variant>
      <vt:variant>
        <vt:lpwstr>http://photosynth.net/create.aspx</vt:lpwstr>
      </vt:variant>
      <vt:variant>
        <vt:lpwstr/>
      </vt:variant>
      <vt:variant>
        <vt:i4>2</vt:i4>
      </vt:variant>
      <vt:variant>
        <vt:i4>189</vt:i4>
      </vt:variant>
      <vt:variant>
        <vt:i4>0</vt:i4>
      </vt:variant>
      <vt:variant>
        <vt:i4>5</vt:i4>
      </vt:variant>
      <vt:variant>
        <vt:lpwstr>http://mathforum.org/dr.math</vt:lpwstr>
      </vt:variant>
      <vt:variant>
        <vt:lpwstr/>
      </vt:variant>
      <vt:variant>
        <vt:i4>2752572</vt:i4>
      </vt:variant>
      <vt:variant>
        <vt:i4>186</vt:i4>
      </vt:variant>
      <vt:variant>
        <vt:i4>0</vt:i4>
      </vt:variant>
      <vt:variant>
        <vt:i4>5</vt:i4>
      </vt:variant>
      <vt:variant>
        <vt:lpwstr>http://www.scirus.com/</vt:lpwstr>
      </vt:variant>
      <vt:variant>
        <vt:lpwstr/>
      </vt:variant>
      <vt:variant>
        <vt:i4>1703957</vt:i4>
      </vt:variant>
      <vt:variant>
        <vt:i4>183</vt:i4>
      </vt:variant>
      <vt:variant>
        <vt:i4>0</vt:i4>
      </vt:variant>
      <vt:variant>
        <vt:i4>5</vt:i4>
      </vt:variant>
      <vt:variant>
        <vt:lpwstr>http://www.proprofs.com/quiz-school/</vt:lpwstr>
      </vt:variant>
      <vt:variant>
        <vt:lpwstr/>
      </vt:variant>
      <vt:variant>
        <vt:i4>3080241</vt:i4>
      </vt:variant>
      <vt:variant>
        <vt:i4>180</vt:i4>
      </vt:variant>
      <vt:variant>
        <vt:i4>0</vt:i4>
      </vt:variant>
      <vt:variant>
        <vt:i4>5</vt:i4>
      </vt:variant>
      <vt:variant>
        <vt:lpwstr>http://hotpot.uvic.ca/</vt:lpwstr>
      </vt:variant>
      <vt:variant>
        <vt:lpwstr/>
      </vt:variant>
      <vt:variant>
        <vt:i4>5832710</vt:i4>
      </vt:variant>
      <vt:variant>
        <vt:i4>177</vt:i4>
      </vt:variant>
      <vt:variant>
        <vt:i4>0</vt:i4>
      </vt:variant>
      <vt:variant>
        <vt:i4>5</vt:i4>
      </vt:variant>
      <vt:variant>
        <vt:lpwstr>http://www.kubbu.com/</vt:lpwstr>
      </vt:variant>
      <vt:variant>
        <vt:lpwstr/>
      </vt:variant>
      <vt:variant>
        <vt:i4>1114168</vt:i4>
      </vt:variant>
      <vt:variant>
        <vt:i4>170</vt:i4>
      </vt:variant>
      <vt:variant>
        <vt:i4>0</vt:i4>
      </vt:variant>
      <vt:variant>
        <vt:i4>5</vt:i4>
      </vt:variant>
      <vt:variant>
        <vt:lpwstr/>
      </vt:variant>
      <vt:variant>
        <vt:lpwstr>_Toc309630109</vt:lpwstr>
      </vt:variant>
      <vt:variant>
        <vt:i4>1114168</vt:i4>
      </vt:variant>
      <vt:variant>
        <vt:i4>164</vt:i4>
      </vt:variant>
      <vt:variant>
        <vt:i4>0</vt:i4>
      </vt:variant>
      <vt:variant>
        <vt:i4>5</vt:i4>
      </vt:variant>
      <vt:variant>
        <vt:lpwstr/>
      </vt:variant>
      <vt:variant>
        <vt:lpwstr>_Toc309630108</vt:lpwstr>
      </vt:variant>
      <vt:variant>
        <vt:i4>1114168</vt:i4>
      </vt:variant>
      <vt:variant>
        <vt:i4>158</vt:i4>
      </vt:variant>
      <vt:variant>
        <vt:i4>0</vt:i4>
      </vt:variant>
      <vt:variant>
        <vt:i4>5</vt:i4>
      </vt:variant>
      <vt:variant>
        <vt:lpwstr/>
      </vt:variant>
      <vt:variant>
        <vt:lpwstr>_Toc309630107</vt:lpwstr>
      </vt:variant>
      <vt:variant>
        <vt:i4>1114168</vt:i4>
      </vt:variant>
      <vt:variant>
        <vt:i4>152</vt:i4>
      </vt:variant>
      <vt:variant>
        <vt:i4>0</vt:i4>
      </vt:variant>
      <vt:variant>
        <vt:i4>5</vt:i4>
      </vt:variant>
      <vt:variant>
        <vt:lpwstr/>
      </vt:variant>
      <vt:variant>
        <vt:lpwstr>_Toc309630106</vt:lpwstr>
      </vt:variant>
      <vt:variant>
        <vt:i4>1114168</vt:i4>
      </vt:variant>
      <vt:variant>
        <vt:i4>146</vt:i4>
      </vt:variant>
      <vt:variant>
        <vt:i4>0</vt:i4>
      </vt:variant>
      <vt:variant>
        <vt:i4>5</vt:i4>
      </vt:variant>
      <vt:variant>
        <vt:lpwstr/>
      </vt:variant>
      <vt:variant>
        <vt:lpwstr>_Toc309630105</vt:lpwstr>
      </vt:variant>
      <vt:variant>
        <vt:i4>1114168</vt:i4>
      </vt:variant>
      <vt:variant>
        <vt:i4>140</vt:i4>
      </vt:variant>
      <vt:variant>
        <vt:i4>0</vt:i4>
      </vt:variant>
      <vt:variant>
        <vt:i4>5</vt:i4>
      </vt:variant>
      <vt:variant>
        <vt:lpwstr/>
      </vt:variant>
      <vt:variant>
        <vt:lpwstr>_Toc309630104</vt:lpwstr>
      </vt:variant>
      <vt:variant>
        <vt:i4>1114168</vt:i4>
      </vt:variant>
      <vt:variant>
        <vt:i4>134</vt:i4>
      </vt:variant>
      <vt:variant>
        <vt:i4>0</vt:i4>
      </vt:variant>
      <vt:variant>
        <vt:i4>5</vt:i4>
      </vt:variant>
      <vt:variant>
        <vt:lpwstr/>
      </vt:variant>
      <vt:variant>
        <vt:lpwstr>_Toc309630103</vt:lpwstr>
      </vt:variant>
      <vt:variant>
        <vt:i4>1114168</vt:i4>
      </vt:variant>
      <vt:variant>
        <vt:i4>128</vt:i4>
      </vt:variant>
      <vt:variant>
        <vt:i4>0</vt:i4>
      </vt:variant>
      <vt:variant>
        <vt:i4>5</vt:i4>
      </vt:variant>
      <vt:variant>
        <vt:lpwstr/>
      </vt:variant>
      <vt:variant>
        <vt:lpwstr>_Toc309630102</vt:lpwstr>
      </vt:variant>
      <vt:variant>
        <vt:i4>1114168</vt:i4>
      </vt:variant>
      <vt:variant>
        <vt:i4>122</vt:i4>
      </vt:variant>
      <vt:variant>
        <vt:i4>0</vt:i4>
      </vt:variant>
      <vt:variant>
        <vt:i4>5</vt:i4>
      </vt:variant>
      <vt:variant>
        <vt:lpwstr/>
      </vt:variant>
      <vt:variant>
        <vt:lpwstr>_Toc309630101</vt:lpwstr>
      </vt:variant>
      <vt:variant>
        <vt:i4>1114168</vt:i4>
      </vt:variant>
      <vt:variant>
        <vt:i4>116</vt:i4>
      </vt:variant>
      <vt:variant>
        <vt:i4>0</vt:i4>
      </vt:variant>
      <vt:variant>
        <vt:i4>5</vt:i4>
      </vt:variant>
      <vt:variant>
        <vt:lpwstr/>
      </vt:variant>
      <vt:variant>
        <vt:lpwstr>_Toc309630100</vt:lpwstr>
      </vt:variant>
      <vt:variant>
        <vt:i4>1572921</vt:i4>
      </vt:variant>
      <vt:variant>
        <vt:i4>110</vt:i4>
      </vt:variant>
      <vt:variant>
        <vt:i4>0</vt:i4>
      </vt:variant>
      <vt:variant>
        <vt:i4>5</vt:i4>
      </vt:variant>
      <vt:variant>
        <vt:lpwstr/>
      </vt:variant>
      <vt:variant>
        <vt:lpwstr>_Toc309630099</vt:lpwstr>
      </vt:variant>
      <vt:variant>
        <vt:i4>1572921</vt:i4>
      </vt:variant>
      <vt:variant>
        <vt:i4>104</vt:i4>
      </vt:variant>
      <vt:variant>
        <vt:i4>0</vt:i4>
      </vt:variant>
      <vt:variant>
        <vt:i4>5</vt:i4>
      </vt:variant>
      <vt:variant>
        <vt:lpwstr/>
      </vt:variant>
      <vt:variant>
        <vt:lpwstr>_Toc309630098</vt:lpwstr>
      </vt:variant>
      <vt:variant>
        <vt:i4>1572921</vt:i4>
      </vt:variant>
      <vt:variant>
        <vt:i4>98</vt:i4>
      </vt:variant>
      <vt:variant>
        <vt:i4>0</vt:i4>
      </vt:variant>
      <vt:variant>
        <vt:i4>5</vt:i4>
      </vt:variant>
      <vt:variant>
        <vt:lpwstr/>
      </vt:variant>
      <vt:variant>
        <vt:lpwstr>_Toc309630097</vt:lpwstr>
      </vt:variant>
      <vt:variant>
        <vt:i4>1572921</vt:i4>
      </vt:variant>
      <vt:variant>
        <vt:i4>92</vt:i4>
      </vt:variant>
      <vt:variant>
        <vt:i4>0</vt:i4>
      </vt:variant>
      <vt:variant>
        <vt:i4>5</vt:i4>
      </vt:variant>
      <vt:variant>
        <vt:lpwstr/>
      </vt:variant>
      <vt:variant>
        <vt:lpwstr>_Toc309630096</vt:lpwstr>
      </vt:variant>
      <vt:variant>
        <vt:i4>1572921</vt:i4>
      </vt:variant>
      <vt:variant>
        <vt:i4>86</vt:i4>
      </vt:variant>
      <vt:variant>
        <vt:i4>0</vt:i4>
      </vt:variant>
      <vt:variant>
        <vt:i4>5</vt:i4>
      </vt:variant>
      <vt:variant>
        <vt:lpwstr/>
      </vt:variant>
      <vt:variant>
        <vt:lpwstr>_Toc309630095</vt:lpwstr>
      </vt:variant>
      <vt:variant>
        <vt:i4>1572921</vt:i4>
      </vt:variant>
      <vt:variant>
        <vt:i4>80</vt:i4>
      </vt:variant>
      <vt:variant>
        <vt:i4>0</vt:i4>
      </vt:variant>
      <vt:variant>
        <vt:i4>5</vt:i4>
      </vt:variant>
      <vt:variant>
        <vt:lpwstr/>
      </vt:variant>
      <vt:variant>
        <vt:lpwstr>_Toc309630094</vt:lpwstr>
      </vt:variant>
      <vt:variant>
        <vt:i4>1572921</vt:i4>
      </vt:variant>
      <vt:variant>
        <vt:i4>74</vt:i4>
      </vt:variant>
      <vt:variant>
        <vt:i4>0</vt:i4>
      </vt:variant>
      <vt:variant>
        <vt:i4>5</vt:i4>
      </vt:variant>
      <vt:variant>
        <vt:lpwstr/>
      </vt:variant>
      <vt:variant>
        <vt:lpwstr>_Toc309630093</vt:lpwstr>
      </vt:variant>
      <vt:variant>
        <vt:i4>1572921</vt:i4>
      </vt:variant>
      <vt:variant>
        <vt:i4>68</vt:i4>
      </vt:variant>
      <vt:variant>
        <vt:i4>0</vt:i4>
      </vt:variant>
      <vt:variant>
        <vt:i4>5</vt:i4>
      </vt:variant>
      <vt:variant>
        <vt:lpwstr/>
      </vt:variant>
      <vt:variant>
        <vt:lpwstr>_Toc309630092</vt:lpwstr>
      </vt:variant>
      <vt:variant>
        <vt:i4>1572921</vt:i4>
      </vt:variant>
      <vt:variant>
        <vt:i4>62</vt:i4>
      </vt:variant>
      <vt:variant>
        <vt:i4>0</vt:i4>
      </vt:variant>
      <vt:variant>
        <vt:i4>5</vt:i4>
      </vt:variant>
      <vt:variant>
        <vt:lpwstr/>
      </vt:variant>
      <vt:variant>
        <vt:lpwstr>_Toc309630091</vt:lpwstr>
      </vt:variant>
      <vt:variant>
        <vt:i4>1572921</vt:i4>
      </vt:variant>
      <vt:variant>
        <vt:i4>56</vt:i4>
      </vt:variant>
      <vt:variant>
        <vt:i4>0</vt:i4>
      </vt:variant>
      <vt:variant>
        <vt:i4>5</vt:i4>
      </vt:variant>
      <vt:variant>
        <vt:lpwstr/>
      </vt:variant>
      <vt:variant>
        <vt:lpwstr>_Toc309630090</vt:lpwstr>
      </vt:variant>
      <vt:variant>
        <vt:i4>1638457</vt:i4>
      </vt:variant>
      <vt:variant>
        <vt:i4>50</vt:i4>
      </vt:variant>
      <vt:variant>
        <vt:i4>0</vt:i4>
      </vt:variant>
      <vt:variant>
        <vt:i4>5</vt:i4>
      </vt:variant>
      <vt:variant>
        <vt:lpwstr/>
      </vt:variant>
      <vt:variant>
        <vt:lpwstr>_Toc309630089</vt:lpwstr>
      </vt:variant>
      <vt:variant>
        <vt:i4>1638457</vt:i4>
      </vt:variant>
      <vt:variant>
        <vt:i4>44</vt:i4>
      </vt:variant>
      <vt:variant>
        <vt:i4>0</vt:i4>
      </vt:variant>
      <vt:variant>
        <vt:i4>5</vt:i4>
      </vt:variant>
      <vt:variant>
        <vt:lpwstr/>
      </vt:variant>
      <vt:variant>
        <vt:lpwstr>_Toc309630088</vt:lpwstr>
      </vt:variant>
      <vt:variant>
        <vt:i4>1638457</vt:i4>
      </vt:variant>
      <vt:variant>
        <vt:i4>38</vt:i4>
      </vt:variant>
      <vt:variant>
        <vt:i4>0</vt:i4>
      </vt:variant>
      <vt:variant>
        <vt:i4>5</vt:i4>
      </vt:variant>
      <vt:variant>
        <vt:lpwstr/>
      </vt:variant>
      <vt:variant>
        <vt:lpwstr>_Toc309630087</vt:lpwstr>
      </vt:variant>
      <vt:variant>
        <vt:i4>1638457</vt:i4>
      </vt:variant>
      <vt:variant>
        <vt:i4>32</vt:i4>
      </vt:variant>
      <vt:variant>
        <vt:i4>0</vt:i4>
      </vt:variant>
      <vt:variant>
        <vt:i4>5</vt:i4>
      </vt:variant>
      <vt:variant>
        <vt:lpwstr/>
      </vt:variant>
      <vt:variant>
        <vt:lpwstr>_Toc309630086</vt:lpwstr>
      </vt:variant>
      <vt:variant>
        <vt:i4>1638457</vt:i4>
      </vt:variant>
      <vt:variant>
        <vt:i4>26</vt:i4>
      </vt:variant>
      <vt:variant>
        <vt:i4>0</vt:i4>
      </vt:variant>
      <vt:variant>
        <vt:i4>5</vt:i4>
      </vt:variant>
      <vt:variant>
        <vt:lpwstr/>
      </vt:variant>
      <vt:variant>
        <vt:lpwstr>_Toc309630085</vt:lpwstr>
      </vt:variant>
      <vt:variant>
        <vt:i4>1638457</vt:i4>
      </vt:variant>
      <vt:variant>
        <vt:i4>20</vt:i4>
      </vt:variant>
      <vt:variant>
        <vt:i4>0</vt:i4>
      </vt:variant>
      <vt:variant>
        <vt:i4>5</vt:i4>
      </vt:variant>
      <vt:variant>
        <vt:lpwstr/>
      </vt:variant>
      <vt:variant>
        <vt:lpwstr>_Toc309630084</vt:lpwstr>
      </vt:variant>
      <vt:variant>
        <vt:i4>1638457</vt:i4>
      </vt:variant>
      <vt:variant>
        <vt:i4>14</vt:i4>
      </vt:variant>
      <vt:variant>
        <vt:i4>0</vt:i4>
      </vt:variant>
      <vt:variant>
        <vt:i4>5</vt:i4>
      </vt:variant>
      <vt:variant>
        <vt:lpwstr/>
      </vt:variant>
      <vt:variant>
        <vt:lpwstr>_Toc309630083</vt:lpwstr>
      </vt:variant>
      <vt:variant>
        <vt:i4>1638457</vt:i4>
      </vt:variant>
      <vt:variant>
        <vt:i4>8</vt:i4>
      </vt:variant>
      <vt:variant>
        <vt:i4>0</vt:i4>
      </vt:variant>
      <vt:variant>
        <vt:i4>5</vt:i4>
      </vt:variant>
      <vt:variant>
        <vt:lpwstr/>
      </vt:variant>
      <vt:variant>
        <vt:lpwstr>_Toc309630082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Evaluation Report</dc:title>
  <dc:creator>Cristina Burciu</dc:creator>
  <cp:lastModifiedBy>Claudia</cp:lastModifiedBy>
  <cp:revision>3</cp:revision>
  <cp:lastPrinted>2011-11-29T11:17:00Z</cp:lastPrinted>
  <dcterms:created xsi:type="dcterms:W3CDTF">2012-01-08T16:55:00Z</dcterms:created>
  <dcterms:modified xsi:type="dcterms:W3CDTF">2012-01-08T16:57:00Z</dcterms:modified>
  <cp:contentStatus>draft</cp:contentStatus>
</cp:coreProperties>
</file>